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9"/>
        <w:gridCol w:w="6889"/>
      </w:tblGrid>
      <w:tr w:rsidR="007C6D48" w:rsidRPr="0033569D" w14:paraId="59AC2B23" w14:textId="77777777" w:rsidTr="00D154CB">
        <w:trPr>
          <w:trHeight w:val="699"/>
        </w:trPr>
        <w:tc>
          <w:tcPr>
            <w:tcW w:w="2399" w:type="dxa"/>
            <w:vMerge w:val="restart"/>
            <w:vAlign w:val="center"/>
          </w:tcPr>
          <w:p w14:paraId="17B89984" w14:textId="77777777" w:rsidR="007C6D48" w:rsidRPr="0033569D" w:rsidRDefault="000F18BC" w:rsidP="00D154CB">
            <w:pPr>
              <w:pStyle w:val="Tekstpodstawowy"/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0F18BC">
              <w:rPr>
                <w:rFonts w:ascii="Open Sans" w:hAnsi="Open Sans" w:cs="Open Sans"/>
                <w:noProof/>
                <w:sz w:val="18"/>
                <w:szCs w:val="18"/>
              </w:rPr>
              <w:drawing>
                <wp:inline distT="0" distB="0" distL="0" distR="0" wp14:anchorId="63E1B526" wp14:editId="64EF6F1C">
                  <wp:extent cx="1154143" cy="1515377"/>
                  <wp:effectExtent l="19050" t="0" r="7907" b="0"/>
                  <wp:docPr id="2" name="Obraz 5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866" cy="15150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89" w:type="dxa"/>
            <w:vAlign w:val="center"/>
          </w:tcPr>
          <w:p w14:paraId="1FE61B25" w14:textId="77777777" w:rsidR="007C6D48" w:rsidRPr="0033569D" w:rsidRDefault="007032DA" w:rsidP="007C6D48">
            <w:pPr>
              <w:pStyle w:val="Tekstpodstawowy"/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3569D">
              <w:rPr>
                <w:rFonts w:ascii="Open Sans" w:hAnsi="Open Sans" w:cs="Open Sans"/>
                <w:b/>
                <w:bCs/>
                <w:sz w:val="18"/>
                <w:szCs w:val="18"/>
              </w:rPr>
              <w:t>WZÓR UMOWY</w:t>
            </w:r>
          </w:p>
        </w:tc>
      </w:tr>
      <w:tr w:rsidR="007C6D48" w:rsidRPr="0033569D" w14:paraId="045C4846" w14:textId="77777777" w:rsidTr="0033569D">
        <w:trPr>
          <w:trHeight w:val="1123"/>
        </w:trPr>
        <w:tc>
          <w:tcPr>
            <w:tcW w:w="2399" w:type="dxa"/>
            <w:vMerge/>
          </w:tcPr>
          <w:p w14:paraId="3CFFCF9B" w14:textId="77777777" w:rsidR="007C6D48" w:rsidRPr="0033569D" w:rsidRDefault="007C6D48" w:rsidP="007C6D48">
            <w:pPr>
              <w:pStyle w:val="Tekstpodstawowy"/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6889" w:type="dxa"/>
            <w:vAlign w:val="center"/>
          </w:tcPr>
          <w:p w14:paraId="3CCC4ABF" w14:textId="77777777" w:rsidR="007C6D48" w:rsidRPr="0033569D" w:rsidRDefault="00D154CB" w:rsidP="002166E3">
            <w:pPr>
              <w:pStyle w:val="Tekstpodstawowy"/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O</w:t>
            </w:r>
            <w:r w:rsidR="0033569D" w:rsidRPr="0033569D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 xml:space="preserve">dbieranie i zagospodarowanie zmieszanych i zbieranych selektywnie odpadów komunalnych z nieruchomości zamieszkałych z terenu Gminy Inowrocław w okresie </w:t>
            </w:r>
            <w:r w:rsidR="000F18BC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VII.2025</w:t>
            </w:r>
            <w:r w:rsidR="0033569D" w:rsidRPr="0033569D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-VI.202</w:t>
            </w:r>
            <w:r w:rsidR="000F18BC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7</w:t>
            </w:r>
          </w:p>
        </w:tc>
      </w:tr>
    </w:tbl>
    <w:p w14:paraId="634D5276" w14:textId="77777777" w:rsidR="00584D04" w:rsidRPr="0033569D" w:rsidRDefault="00584D04" w:rsidP="00663EB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Open Sans" w:hAnsi="Open Sans" w:cs="Open Sans"/>
          <w:sz w:val="18"/>
          <w:szCs w:val="18"/>
        </w:rPr>
      </w:pPr>
    </w:p>
    <w:p w14:paraId="28615914" w14:textId="77777777" w:rsidR="0027340E" w:rsidRPr="0033569D" w:rsidRDefault="0027340E" w:rsidP="00663EB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Open Sans" w:hAnsi="Open Sans" w:cs="Open Sans"/>
          <w:sz w:val="18"/>
          <w:szCs w:val="18"/>
        </w:rPr>
      </w:pPr>
    </w:p>
    <w:p w14:paraId="39A3106F" w14:textId="77777777" w:rsidR="008E28D3" w:rsidRPr="0033569D" w:rsidRDefault="008E28D3" w:rsidP="008E28D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 xml:space="preserve">zawarta w dniu ………....... roku pomiędzy </w:t>
      </w:r>
      <w:r w:rsidRPr="0033569D">
        <w:rPr>
          <w:rFonts w:ascii="Open Sans" w:hAnsi="Open Sans" w:cs="Open Sans"/>
          <w:b/>
          <w:bCs/>
          <w:sz w:val="18"/>
          <w:szCs w:val="18"/>
        </w:rPr>
        <w:t>Gminą Inowrocław</w:t>
      </w:r>
      <w:r w:rsidRPr="0033569D">
        <w:rPr>
          <w:rFonts w:ascii="Open Sans" w:hAnsi="Open Sans" w:cs="Open Sans"/>
          <w:sz w:val="18"/>
          <w:szCs w:val="18"/>
        </w:rPr>
        <w:t xml:space="preserve">, posiadającą nadany NIP 556-273-88-48, REGON 092350754, z siedzibą w Inowrocławiu przy ul. Królowej Jadwigi 43, 88-100 Inowrocław, zwaną w dalszej części umowy </w:t>
      </w:r>
      <w:r w:rsidRPr="0033569D">
        <w:rPr>
          <w:rFonts w:ascii="Open Sans" w:hAnsi="Open Sans" w:cs="Open Sans"/>
          <w:b/>
          <w:bCs/>
          <w:sz w:val="18"/>
          <w:szCs w:val="18"/>
        </w:rPr>
        <w:t>„Zamawiającym”</w:t>
      </w:r>
      <w:r w:rsidRPr="0033569D">
        <w:rPr>
          <w:rFonts w:ascii="Open Sans" w:hAnsi="Open Sans" w:cs="Open Sans"/>
          <w:sz w:val="18"/>
          <w:szCs w:val="18"/>
        </w:rPr>
        <w:t>, reprezentowaną przez:</w:t>
      </w:r>
    </w:p>
    <w:p w14:paraId="3FBA46B2" w14:textId="77777777" w:rsidR="008E28D3" w:rsidRPr="0033569D" w:rsidRDefault="008E28D3" w:rsidP="008E28D3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Open Sans" w:hAnsi="Open Sans" w:cs="Open Sans"/>
          <w:sz w:val="18"/>
          <w:szCs w:val="18"/>
        </w:rPr>
      </w:pPr>
    </w:p>
    <w:p w14:paraId="6836E25E" w14:textId="77777777" w:rsidR="008E28D3" w:rsidRPr="0033569D" w:rsidRDefault="008E28D3" w:rsidP="008E28D3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 xml:space="preserve">1. </w:t>
      </w:r>
      <w:r w:rsidRPr="0033569D">
        <w:rPr>
          <w:rFonts w:ascii="Open Sans" w:hAnsi="Open Sans" w:cs="Open Sans"/>
          <w:b/>
          <w:bCs/>
          <w:sz w:val="18"/>
          <w:szCs w:val="18"/>
        </w:rPr>
        <w:t xml:space="preserve">Pana </w:t>
      </w:r>
      <w:r w:rsidR="000F18BC">
        <w:rPr>
          <w:rFonts w:ascii="Open Sans" w:hAnsi="Open Sans" w:cs="Open Sans"/>
          <w:b/>
          <w:bCs/>
          <w:sz w:val="18"/>
          <w:szCs w:val="18"/>
        </w:rPr>
        <w:t>Grzegorza Piątka</w:t>
      </w:r>
      <w:r w:rsidRPr="0033569D">
        <w:rPr>
          <w:rFonts w:ascii="Open Sans" w:hAnsi="Open Sans" w:cs="Open Sans"/>
          <w:b/>
          <w:bCs/>
          <w:sz w:val="18"/>
          <w:szCs w:val="18"/>
        </w:rPr>
        <w:tab/>
      </w:r>
      <w:r w:rsidRPr="0033569D">
        <w:rPr>
          <w:rFonts w:ascii="Open Sans" w:hAnsi="Open Sans" w:cs="Open Sans"/>
          <w:b/>
          <w:bCs/>
          <w:sz w:val="18"/>
          <w:szCs w:val="18"/>
        </w:rPr>
        <w:tab/>
        <w:t>- Wójta Gminy Inowrocław</w:t>
      </w:r>
    </w:p>
    <w:p w14:paraId="1C9729D6" w14:textId="77777777" w:rsidR="008E28D3" w:rsidRPr="0033569D" w:rsidRDefault="008E28D3" w:rsidP="008E28D3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>przy kontrasygnacie</w:t>
      </w:r>
    </w:p>
    <w:p w14:paraId="6E2CA99E" w14:textId="77777777" w:rsidR="008E28D3" w:rsidRPr="0033569D" w:rsidRDefault="008E28D3" w:rsidP="008E28D3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Open Sans" w:hAnsi="Open Sans" w:cs="Open Sans"/>
          <w:b/>
          <w:bCs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 xml:space="preserve">2. </w:t>
      </w:r>
      <w:r w:rsidRPr="0033569D">
        <w:rPr>
          <w:rFonts w:ascii="Open Sans" w:hAnsi="Open Sans" w:cs="Open Sans"/>
          <w:b/>
          <w:bCs/>
          <w:sz w:val="18"/>
          <w:szCs w:val="18"/>
        </w:rPr>
        <w:t xml:space="preserve">Pani </w:t>
      </w:r>
      <w:r w:rsidR="000F18BC">
        <w:rPr>
          <w:rFonts w:ascii="Open Sans" w:hAnsi="Open Sans" w:cs="Open Sans"/>
          <w:b/>
          <w:bCs/>
          <w:sz w:val="18"/>
          <w:szCs w:val="18"/>
        </w:rPr>
        <w:t>Mariki Treli</w:t>
      </w:r>
      <w:r w:rsidRPr="0033569D">
        <w:rPr>
          <w:rFonts w:ascii="Open Sans" w:hAnsi="Open Sans" w:cs="Open Sans"/>
          <w:b/>
          <w:bCs/>
          <w:sz w:val="18"/>
          <w:szCs w:val="18"/>
        </w:rPr>
        <w:tab/>
      </w:r>
      <w:r w:rsidRPr="0033569D">
        <w:rPr>
          <w:rFonts w:ascii="Open Sans" w:hAnsi="Open Sans" w:cs="Open Sans"/>
          <w:b/>
          <w:bCs/>
          <w:sz w:val="18"/>
          <w:szCs w:val="18"/>
        </w:rPr>
        <w:tab/>
      </w:r>
      <w:r w:rsidR="0033569D">
        <w:rPr>
          <w:rFonts w:ascii="Open Sans" w:hAnsi="Open Sans" w:cs="Open Sans"/>
          <w:b/>
          <w:bCs/>
          <w:sz w:val="18"/>
          <w:szCs w:val="18"/>
        </w:rPr>
        <w:tab/>
      </w:r>
      <w:r w:rsidRPr="0033569D">
        <w:rPr>
          <w:rFonts w:ascii="Open Sans" w:hAnsi="Open Sans" w:cs="Open Sans"/>
          <w:b/>
          <w:bCs/>
          <w:sz w:val="18"/>
          <w:szCs w:val="18"/>
        </w:rPr>
        <w:t>- Skarbnika Gminy Inowrocław</w:t>
      </w:r>
      <w:r w:rsidRPr="0033569D">
        <w:rPr>
          <w:rFonts w:ascii="Open Sans" w:hAnsi="Open Sans" w:cs="Open Sans"/>
          <w:b/>
          <w:bCs/>
          <w:sz w:val="18"/>
          <w:szCs w:val="18"/>
        </w:rPr>
        <w:tab/>
      </w:r>
      <w:r w:rsidRPr="0033569D">
        <w:rPr>
          <w:rFonts w:ascii="Open Sans" w:hAnsi="Open Sans" w:cs="Open Sans"/>
          <w:b/>
          <w:bCs/>
          <w:sz w:val="18"/>
          <w:szCs w:val="18"/>
        </w:rPr>
        <w:tab/>
      </w:r>
      <w:r w:rsidRPr="0033569D">
        <w:rPr>
          <w:rFonts w:ascii="Open Sans" w:hAnsi="Open Sans" w:cs="Open Sans"/>
          <w:b/>
          <w:bCs/>
          <w:sz w:val="18"/>
          <w:szCs w:val="18"/>
        </w:rPr>
        <w:tab/>
      </w:r>
    </w:p>
    <w:p w14:paraId="4273F90D" w14:textId="77777777" w:rsidR="008E28D3" w:rsidRPr="0033569D" w:rsidRDefault="008E28D3" w:rsidP="008E28D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 xml:space="preserve">a  </w:t>
      </w:r>
      <w:r w:rsidRPr="0033569D">
        <w:rPr>
          <w:rFonts w:ascii="Open Sans" w:hAnsi="Open Sans" w:cs="Open Sans"/>
          <w:sz w:val="18"/>
          <w:szCs w:val="18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263BDD" w14:textId="12CEA0D7" w:rsidR="008E28D3" w:rsidRPr="0033569D" w:rsidRDefault="008E28D3" w:rsidP="008E28D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 xml:space="preserve">w oparciu o przeprowadzone postępowanie w trybie przetargu nieograniczonego art. 132 ustawy </w:t>
      </w:r>
      <w:r w:rsidRPr="0033569D">
        <w:rPr>
          <w:rFonts w:ascii="Open Sans" w:hAnsi="Open Sans" w:cs="Open Sans"/>
          <w:sz w:val="18"/>
          <w:szCs w:val="18"/>
        </w:rPr>
        <w:br/>
        <w:t xml:space="preserve">z dnia 11 września 2019 r. Prawo zamówień publicznych (Dz. U. </w:t>
      </w:r>
      <w:r w:rsidR="00CB15A3">
        <w:rPr>
          <w:rFonts w:ascii="Open Sans" w:hAnsi="Open Sans" w:cs="Open Sans"/>
          <w:sz w:val="18"/>
          <w:szCs w:val="18"/>
        </w:rPr>
        <w:t>z 2024 poz. 1320</w:t>
      </w:r>
      <w:r w:rsidRPr="0033569D">
        <w:rPr>
          <w:rFonts w:ascii="Open Sans" w:hAnsi="Open Sans" w:cs="Open Sans"/>
          <w:sz w:val="18"/>
          <w:szCs w:val="18"/>
        </w:rPr>
        <w:t>), została zawarta umowa o następującej treści:</w:t>
      </w:r>
    </w:p>
    <w:p w14:paraId="33D38CD0" w14:textId="77777777" w:rsidR="007032DA" w:rsidRPr="0033569D" w:rsidRDefault="007032DA" w:rsidP="007032D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Open Sans" w:hAnsi="Open Sans" w:cs="Open Sans"/>
          <w:b/>
          <w:bCs/>
          <w:sz w:val="18"/>
          <w:szCs w:val="18"/>
        </w:rPr>
      </w:pPr>
    </w:p>
    <w:p w14:paraId="55CDE765" w14:textId="77777777" w:rsidR="007032DA" w:rsidRPr="0033569D" w:rsidRDefault="007032DA" w:rsidP="008E28D3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Open Sans" w:hAnsi="Open Sans" w:cs="Open Sans"/>
          <w:b/>
          <w:sz w:val="18"/>
          <w:szCs w:val="18"/>
        </w:rPr>
      </w:pPr>
      <w:r w:rsidRPr="0033569D">
        <w:rPr>
          <w:rFonts w:ascii="Open Sans" w:hAnsi="Open Sans" w:cs="Open Sans"/>
          <w:b/>
          <w:sz w:val="18"/>
          <w:szCs w:val="18"/>
        </w:rPr>
        <w:t>§ 1</w:t>
      </w:r>
    </w:p>
    <w:p w14:paraId="5732F3BE" w14:textId="77777777" w:rsidR="007032DA" w:rsidRPr="0033569D" w:rsidRDefault="007032DA" w:rsidP="007032D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>Zamawiający zleca, a Wykonawca przyjmuje do realizacji – zgodnie z ofert</w:t>
      </w:r>
      <w:r w:rsidR="000B74AE" w:rsidRPr="0033569D">
        <w:rPr>
          <w:rFonts w:ascii="Open Sans" w:hAnsi="Open Sans" w:cs="Open Sans"/>
          <w:sz w:val="18"/>
          <w:szCs w:val="18"/>
        </w:rPr>
        <w:t>ą</w:t>
      </w:r>
      <w:r w:rsidR="000F18BC">
        <w:rPr>
          <w:rFonts w:ascii="Open Sans" w:hAnsi="Open Sans" w:cs="Open Sans"/>
          <w:sz w:val="18"/>
          <w:szCs w:val="18"/>
        </w:rPr>
        <w:t xml:space="preserve"> </w:t>
      </w:r>
      <w:r w:rsidR="008E28D3" w:rsidRPr="0033569D">
        <w:rPr>
          <w:rFonts w:ascii="Open Sans" w:hAnsi="Open Sans" w:cs="Open Sans"/>
          <w:sz w:val="18"/>
          <w:szCs w:val="18"/>
        </w:rPr>
        <w:t>Wykonawcy</w:t>
      </w:r>
      <w:r w:rsidRPr="0033569D">
        <w:rPr>
          <w:rFonts w:ascii="Open Sans" w:hAnsi="Open Sans" w:cs="Open Sans"/>
          <w:sz w:val="18"/>
          <w:szCs w:val="18"/>
        </w:rPr>
        <w:t xml:space="preserve">, zamówienie pn.: </w:t>
      </w:r>
      <w:r w:rsidRPr="0033569D">
        <w:rPr>
          <w:rFonts w:ascii="Open Sans" w:hAnsi="Open Sans" w:cs="Open Sans"/>
          <w:b/>
          <w:sz w:val="18"/>
          <w:szCs w:val="18"/>
        </w:rPr>
        <w:t>„</w:t>
      </w:r>
      <w:r w:rsidR="0033569D" w:rsidRPr="0033569D">
        <w:rPr>
          <w:rFonts w:ascii="Open Sans" w:hAnsi="Open Sans" w:cs="Open Sans"/>
          <w:b/>
          <w:bCs/>
          <w:sz w:val="18"/>
          <w:szCs w:val="18"/>
        </w:rPr>
        <w:t xml:space="preserve">odbieranie i zagospodarowanie zmieszanych i zbieranych selektywnie odpadów komunalnych z nieruchomości zamieszkałych z terenu Gminy </w:t>
      </w:r>
      <w:r w:rsidR="00CB15A3">
        <w:rPr>
          <w:rFonts w:ascii="Open Sans" w:hAnsi="Open Sans" w:cs="Open Sans"/>
          <w:b/>
          <w:bCs/>
          <w:sz w:val="18"/>
          <w:szCs w:val="18"/>
        </w:rPr>
        <w:t>Inowrocław w okresie VII.2025-VI.2027</w:t>
      </w:r>
      <w:r w:rsidR="008E28D3" w:rsidRPr="0033569D">
        <w:rPr>
          <w:rFonts w:ascii="Open Sans" w:hAnsi="Open Sans" w:cs="Open Sans"/>
          <w:b/>
          <w:bCs/>
          <w:sz w:val="18"/>
          <w:szCs w:val="18"/>
        </w:rPr>
        <w:t>”</w:t>
      </w:r>
      <w:r w:rsidR="00CB15A3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Pr="0033569D">
        <w:rPr>
          <w:rFonts w:ascii="Open Sans" w:hAnsi="Open Sans" w:cs="Open Sans"/>
          <w:bCs/>
          <w:sz w:val="18"/>
          <w:szCs w:val="18"/>
        </w:rPr>
        <w:t>(dalej jako: „Zamówienie”)</w:t>
      </w:r>
      <w:r w:rsidR="00774E5A" w:rsidRPr="0033569D">
        <w:rPr>
          <w:rFonts w:ascii="Open Sans" w:hAnsi="Open Sans" w:cs="Open Sans"/>
          <w:bCs/>
          <w:sz w:val="18"/>
          <w:szCs w:val="18"/>
        </w:rPr>
        <w:t xml:space="preserve"> – część I.</w:t>
      </w:r>
    </w:p>
    <w:p w14:paraId="58BDA8FF" w14:textId="77777777" w:rsidR="00E82FCB" w:rsidRDefault="00E82FCB" w:rsidP="008E28D3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Open Sans" w:hAnsi="Open Sans" w:cs="Open Sans"/>
          <w:b/>
          <w:sz w:val="18"/>
          <w:szCs w:val="18"/>
        </w:rPr>
      </w:pPr>
    </w:p>
    <w:p w14:paraId="7F092AD4" w14:textId="77777777" w:rsidR="007032DA" w:rsidRPr="0033569D" w:rsidRDefault="007032DA" w:rsidP="008E28D3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Open Sans" w:hAnsi="Open Sans" w:cs="Open Sans"/>
          <w:b/>
          <w:sz w:val="18"/>
          <w:szCs w:val="18"/>
        </w:rPr>
      </w:pPr>
      <w:r w:rsidRPr="0033569D">
        <w:rPr>
          <w:rFonts w:ascii="Open Sans" w:hAnsi="Open Sans" w:cs="Open Sans"/>
          <w:b/>
          <w:sz w:val="18"/>
          <w:szCs w:val="18"/>
        </w:rPr>
        <w:t>§ 2</w:t>
      </w:r>
    </w:p>
    <w:p w14:paraId="1DBD124F" w14:textId="77777777" w:rsidR="007032DA" w:rsidRPr="0033569D" w:rsidRDefault="007032DA" w:rsidP="0010116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>Przedmiotem zamówienia jest świadczenie usług polegających na zagospodarowaniu odpadów komunalnych z nieruchomości zamieszkałych dostarczanych przez dostawców wskazanych przez Zamawiającego, zgodnie z obowiązującymi w tym zakresie przepisami.</w:t>
      </w:r>
    </w:p>
    <w:p w14:paraId="79742DF2" w14:textId="77777777" w:rsidR="007032DA" w:rsidRPr="0033569D" w:rsidRDefault="007032DA" w:rsidP="0010116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 xml:space="preserve">Wykonawca zobowiązuje się odbierać od dostawców wskazanych przez Zamawiającego </w:t>
      </w:r>
      <w:r w:rsidR="0033569D">
        <w:rPr>
          <w:rFonts w:ascii="Open Sans" w:hAnsi="Open Sans" w:cs="Open Sans"/>
          <w:sz w:val="18"/>
          <w:szCs w:val="18"/>
        </w:rPr>
        <w:br/>
      </w:r>
      <w:r w:rsidRPr="0033569D">
        <w:rPr>
          <w:rFonts w:ascii="Open Sans" w:hAnsi="Open Sans" w:cs="Open Sans"/>
          <w:sz w:val="18"/>
          <w:szCs w:val="18"/>
        </w:rPr>
        <w:t xml:space="preserve">i zagospodarować odpady </w:t>
      </w:r>
      <w:r w:rsidRPr="0033569D">
        <w:rPr>
          <w:rFonts w:ascii="Open Sans" w:hAnsi="Open Sans" w:cs="Open Sans"/>
          <w:b/>
          <w:sz w:val="18"/>
          <w:szCs w:val="18"/>
        </w:rPr>
        <w:t xml:space="preserve">komunalne zmieszane i zbierane selektywnie pochodzące z terenu </w:t>
      </w:r>
      <w:r w:rsidR="000B74AE" w:rsidRPr="0033569D">
        <w:rPr>
          <w:rFonts w:ascii="Open Sans" w:hAnsi="Open Sans" w:cs="Open Sans"/>
          <w:b/>
          <w:sz w:val="18"/>
          <w:szCs w:val="18"/>
        </w:rPr>
        <w:t>G</w:t>
      </w:r>
      <w:r w:rsidRPr="0033569D">
        <w:rPr>
          <w:rFonts w:ascii="Open Sans" w:hAnsi="Open Sans" w:cs="Open Sans"/>
          <w:b/>
          <w:sz w:val="18"/>
          <w:szCs w:val="18"/>
        </w:rPr>
        <w:t>miny Inowrocław w okresie od 01.07.</w:t>
      </w:r>
      <w:r w:rsidR="00CB15A3">
        <w:rPr>
          <w:rFonts w:ascii="Open Sans" w:hAnsi="Open Sans" w:cs="Open Sans"/>
          <w:b/>
          <w:sz w:val="18"/>
          <w:szCs w:val="18"/>
        </w:rPr>
        <w:t>2025</w:t>
      </w:r>
      <w:r w:rsidRPr="0033569D">
        <w:rPr>
          <w:rFonts w:ascii="Open Sans" w:hAnsi="Open Sans" w:cs="Open Sans"/>
          <w:b/>
          <w:sz w:val="18"/>
          <w:szCs w:val="18"/>
        </w:rPr>
        <w:t xml:space="preserve"> r. do 30.06.</w:t>
      </w:r>
      <w:r w:rsidR="00CB15A3">
        <w:rPr>
          <w:rFonts w:ascii="Open Sans" w:hAnsi="Open Sans" w:cs="Open Sans"/>
          <w:b/>
          <w:sz w:val="18"/>
          <w:szCs w:val="18"/>
        </w:rPr>
        <w:t>2027</w:t>
      </w:r>
      <w:r w:rsidRPr="0033569D">
        <w:rPr>
          <w:rFonts w:ascii="Open Sans" w:hAnsi="Open Sans" w:cs="Open Sans"/>
          <w:b/>
          <w:sz w:val="18"/>
          <w:szCs w:val="18"/>
        </w:rPr>
        <w:t xml:space="preserve"> r.:</w:t>
      </w:r>
    </w:p>
    <w:p w14:paraId="7913A787" w14:textId="77777777" w:rsidR="007032DA" w:rsidRPr="0033569D" w:rsidRDefault="007032DA" w:rsidP="0010116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ind w:left="709" w:hanging="425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lastRenderedPageBreak/>
        <w:t xml:space="preserve">odpady niesegregowane (zmieszane) odpady komunalne, </w:t>
      </w:r>
      <w:r w:rsidRPr="0033569D">
        <w:rPr>
          <w:rFonts w:ascii="Open Sans" w:hAnsi="Open Sans" w:cs="Open Sans"/>
          <w:bCs/>
          <w:sz w:val="18"/>
          <w:szCs w:val="18"/>
        </w:rPr>
        <w:t>odpady zbierane przy cmentarzach oraz odpady z czyszczenia ulic i placów,</w:t>
      </w:r>
    </w:p>
    <w:p w14:paraId="020EE7BF" w14:textId="77777777" w:rsidR="007032DA" w:rsidRPr="0033569D" w:rsidRDefault="007032DA" w:rsidP="0010116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ind w:left="709" w:hanging="425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bCs/>
          <w:sz w:val="18"/>
          <w:szCs w:val="18"/>
        </w:rPr>
        <w:t>bioodpady stanowiące odpady komunalne,</w:t>
      </w:r>
    </w:p>
    <w:p w14:paraId="10DD4E0D" w14:textId="77777777" w:rsidR="007032DA" w:rsidRPr="0033569D" w:rsidRDefault="007032DA" w:rsidP="0010116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ind w:left="709" w:hanging="425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>odpady segregowane (papier i tektura, zmieszane odpady opakowaniowe, szkło, tworzywa sztuczne,</w:t>
      </w:r>
    </w:p>
    <w:p w14:paraId="1507FD07" w14:textId="77777777" w:rsidR="007032DA" w:rsidRPr="0033569D" w:rsidRDefault="007032DA" w:rsidP="0010116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 xml:space="preserve">Wskazane w § 2 ust. 2 Umowy </w:t>
      </w:r>
      <w:r w:rsidR="0027340E" w:rsidRPr="0033569D">
        <w:rPr>
          <w:rFonts w:ascii="Open Sans" w:hAnsi="Open Sans" w:cs="Open Sans"/>
          <w:sz w:val="18"/>
          <w:szCs w:val="18"/>
        </w:rPr>
        <w:t>rodzaje</w:t>
      </w:r>
      <w:r w:rsidRPr="0033569D">
        <w:rPr>
          <w:rFonts w:ascii="Open Sans" w:hAnsi="Open Sans" w:cs="Open Sans"/>
          <w:sz w:val="18"/>
          <w:szCs w:val="18"/>
        </w:rPr>
        <w:t xml:space="preserve"> odpadów komunalnych </w:t>
      </w:r>
      <w:r w:rsidR="0027340E" w:rsidRPr="0033569D">
        <w:rPr>
          <w:rFonts w:ascii="Open Sans" w:hAnsi="Open Sans" w:cs="Open Sans"/>
          <w:sz w:val="18"/>
          <w:szCs w:val="18"/>
        </w:rPr>
        <w:t xml:space="preserve">przeznaczone </w:t>
      </w:r>
      <w:r w:rsidRPr="0033569D">
        <w:rPr>
          <w:rFonts w:ascii="Open Sans" w:hAnsi="Open Sans" w:cs="Open Sans"/>
          <w:sz w:val="18"/>
          <w:szCs w:val="18"/>
        </w:rPr>
        <w:t>do przyjęcia przez Wykonawcę, stanowią przewidywan</w:t>
      </w:r>
      <w:r w:rsidR="0027340E" w:rsidRPr="0033569D">
        <w:rPr>
          <w:rFonts w:ascii="Open Sans" w:hAnsi="Open Sans" w:cs="Open Sans"/>
          <w:sz w:val="18"/>
          <w:szCs w:val="18"/>
        </w:rPr>
        <w:t>y rodzaj</w:t>
      </w:r>
      <w:r w:rsidR="000F18BC">
        <w:rPr>
          <w:rFonts w:ascii="Open Sans" w:hAnsi="Open Sans" w:cs="Open Sans"/>
          <w:sz w:val="18"/>
          <w:szCs w:val="18"/>
        </w:rPr>
        <w:t xml:space="preserve"> </w:t>
      </w:r>
      <w:r w:rsidR="0027340E" w:rsidRPr="0033569D">
        <w:rPr>
          <w:rFonts w:ascii="Open Sans" w:hAnsi="Open Sans" w:cs="Open Sans"/>
          <w:sz w:val="18"/>
          <w:szCs w:val="18"/>
        </w:rPr>
        <w:t>koniecznych do zebrania</w:t>
      </w:r>
      <w:r w:rsidRPr="0033569D">
        <w:rPr>
          <w:rFonts w:ascii="Open Sans" w:hAnsi="Open Sans" w:cs="Open Sans"/>
          <w:sz w:val="18"/>
          <w:szCs w:val="18"/>
        </w:rPr>
        <w:t xml:space="preserve"> odpadów</w:t>
      </w:r>
      <w:r w:rsidR="0027340E" w:rsidRPr="0033569D">
        <w:rPr>
          <w:rFonts w:ascii="Open Sans" w:hAnsi="Open Sans" w:cs="Open Sans"/>
          <w:sz w:val="18"/>
          <w:szCs w:val="18"/>
        </w:rPr>
        <w:t xml:space="preserve"> oszacowany na podstawie</w:t>
      </w:r>
      <w:r w:rsidRPr="0033569D">
        <w:rPr>
          <w:rFonts w:ascii="Open Sans" w:hAnsi="Open Sans" w:cs="Open Sans"/>
          <w:sz w:val="18"/>
          <w:szCs w:val="18"/>
        </w:rPr>
        <w:t xml:space="preserve"> lat poprzednich. </w:t>
      </w:r>
      <w:r w:rsidR="0027340E" w:rsidRPr="0033569D">
        <w:rPr>
          <w:rFonts w:ascii="Open Sans" w:hAnsi="Open Sans" w:cs="Open Sans"/>
          <w:sz w:val="18"/>
          <w:szCs w:val="18"/>
        </w:rPr>
        <w:t xml:space="preserve">Formularz ofertowy określa szacunkową ilość koniecznych do zebrania odpadów. </w:t>
      </w:r>
      <w:r w:rsidRPr="0033569D">
        <w:rPr>
          <w:rFonts w:ascii="Open Sans" w:hAnsi="Open Sans" w:cs="Open Sans"/>
          <w:sz w:val="18"/>
          <w:szCs w:val="18"/>
        </w:rPr>
        <w:t xml:space="preserve">Wykonawca otrzyma wynagrodzenie za faktycznie </w:t>
      </w:r>
      <w:r w:rsidR="00B94303" w:rsidRPr="0033569D">
        <w:rPr>
          <w:rFonts w:ascii="Open Sans" w:hAnsi="Open Sans" w:cs="Open Sans"/>
          <w:sz w:val="18"/>
          <w:szCs w:val="18"/>
        </w:rPr>
        <w:t>odebrane</w:t>
      </w:r>
      <w:r w:rsidRPr="0033569D">
        <w:rPr>
          <w:rFonts w:ascii="Open Sans" w:hAnsi="Open Sans" w:cs="Open Sans"/>
          <w:sz w:val="18"/>
          <w:szCs w:val="18"/>
        </w:rPr>
        <w:t xml:space="preserve"> odpady.</w:t>
      </w:r>
    </w:p>
    <w:p w14:paraId="6E82B7C7" w14:textId="77777777" w:rsidR="007032DA" w:rsidRPr="0033569D" w:rsidRDefault="007032DA" w:rsidP="0010116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 xml:space="preserve">Wykonawca zobowiązuje się przyjmować odpady od dostawców wskazanych przez Zamawiającego w dni robocze, czyli we wszystkie dni </w:t>
      </w:r>
      <w:proofErr w:type="gramStart"/>
      <w:r w:rsidRPr="0033569D">
        <w:rPr>
          <w:rFonts w:ascii="Open Sans" w:hAnsi="Open Sans" w:cs="Open Sans"/>
          <w:sz w:val="18"/>
          <w:szCs w:val="18"/>
        </w:rPr>
        <w:t>za wyjątkiem</w:t>
      </w:r>
      <w:proofErr w:type="gramEnd"/>
      <w:r w:rsidRPr="0033569D">
        <w:rPr>
          <w:rFonts w:ascii="Open Sans" w:hAnsi="Open Sans" w:cs="Open Sans"/>
          <w:sz w:val="18"/>
          <w:szCs w:val="18"/>
        </w:rPr>
        <w:t xml:space="preserve"> </w:t>
      </w:r>
      <w:r w:rsidR="000F18BC">
        <w:rPr>
          <w:rFonts w:ascii="Open Sans" w:hAnsi="Open Sans" w:cs="Open Sans"/>
          <w:sz w:val="18"/>
          <w:szCs w:val="18"/>
        </w:rPr>
        <w:t>niedzieli i świąt państwowych</w:t>
      </w:r>
      <w:r w:rsidRPr="0033569D">
        <w:rPr>
          <w:rFonts w:ascii="Open Sans" w:hAnsi="Open Sans" w:cs="Open Sans"/>
          <w:sz w:val="18"/>
          <w:szCs w:val="18"/>
        </w:rPr>
        <w:t xml:space="preserve">, w godzinach od 07:00 do </w:t>
      </w:r>
      <w:r w:rsidR="000F18BC">
        <w:rPr>
          <w:rFonts w:ascii="Open Sans" w:hAnsi="Open Sans" w:cs="Open Sans"/>
          <w:sz w:val="18"/>
          <w:szCs w:val="18"/>
        </w:rPr>
        <w:t>18:00.</w:t>
      </w:r>
    </w:p>
    <w:p w14:paraId="27D13D03" w14:textId="77777777" w:rsidR="007032DA" w:rsidRPr="0033569D" w:rsidRDefault="007032DA" w:rsidP="0010116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 xml:space="preserve">Każda dostawa odpadów będzie dokumentowana przez Wykonawcę. </w:t>
      </w:r>
    </w:p>
    <w:p w14:paraId="211E6F56" w14:textId="77777777" w:rsidR="007032DA" w:rsidRPr="0033569D" w:rsidRDefault="007032DA" w:rsidP="0010116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>Przyjmowane odpady będą każdorazowo ważone na legalizowanej wadze. Ważenie musi być potwierdzone wystawieniem kwitu wagowego.</w:t>
      </w:r>
      <w:r w:rsidR="002166E3" w:rsidRPr="0033569D">
        <w:rPr>
          <w:rFonts w:ascii="Open Sans" w:hAnsi="Open Sans" w:cs="Open Sans"/>
          <w:sz w:val="18"/>
          <w:szCs w:val="18"/>
        </w:rPr>
        <w:t xml:space="preserve"> Zamawiający zastrzega sobie prawo do ważenia kontrolnego na wadze wskazanej przez Zamawiającego oraz udziału w ważeniu na wadze Wykonawcy, w tym poprzez dostęp zdalny.</w:t>
      </w:r>
    </w:p>
    <w:p w14:paraId="27A20884" w14:textId="77777777" w:rsidR="007032DA" w:rsidRPr="0033569D" w:rsidRDefault="007032DA" w:rsidP="0010116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 xml:space="preserve">Zagospodarowanie odpadów ma zostać potwierdzone za pośrednictwem Bazy Danych o Odpadach (BDO) lub innych dokumentem. Wykonawca będzie dostarczał Zamawiającemu raporty z ilościami odebranych odpadów oraz cenami jednostkowymi i wartościami sumarycznymi, </w:t>
      </w:r>
    </w:p>
    <w:p w14:paraId="0E2D745E" w14:textId="77777777" w:rsidR="007032DA" w:rsidRPr="0033569D" w:rsidRDefault="007032DA" w:rsidP="0010116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 xml:space="preserve">Dokumenty wymienione w </w:t>
      </w:r>
      <w:r w:rsidRPr="0033569D">
        <w:rPr>
          <w:rFonts w:ascii="Open Sans" w:hAnsi="Open Sans" w:cs="Open Sans"/>
          <w:b/>
          <w:sz w:val="18"/>
          <w:szCs w:val="18"/>
        </w:rPr>
        <w:t xml:space="preserve">§ 2 ust. 5, 6, 7 </w:t>
      </w:r>
      <w:r w:rsidRPr="0033569D">
        <w:rPr>
          <w:rFonts w:ascii="Open Sans" w:hAnsi="Open Sans" w:cs="Open Sans"/>
          <w:sz w:val="18"/>
          <w:szCs w:val="18"/>
        </w:rPr>
        <w:t xml:space="preserve">Wykonawca przekazywał będzie zbiorczo Zamawiającemu raz w miesiącu wraz z fakturą VAT, która będzie stanowiła podstawę do obciążenia Zamawiającego. </w:t>
      </w:r>
    </w:p>
    <w:p w14:paraId="00D5E769" w14:textId="77777777" w:rsidR="0033569D" w:rsidRDefault="0033569D" w:rsidP="0027340E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Open Sans" w:hAnsi="Open Sans" w:cs="Open Sans"/>
          <w:b/>
          <w:sz w:val="18"/>
          <w:szCs w:val="18"/>
        </w:rPr>
      </w:pPr>
    </w:p>
    <w:p w14:paraId="291B4F88" w14:textId="77777777" w:rsidR="007032DA" w:rsidRPr="0033569D" w:rsidRDefault="007032DA" w:rsidP="0027340E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Open Sans" w:hAnsi="Open Sans" w:cs="Open Sans"/>
          <w:b/>
          <w:sz w:val="18"/>
          <w:szCs w:val="18"/>
        </w:rPr>
      </w:pPr>
      <w:r w:rsidRPr="0033569D">
        <w:rPr>
          <w:rFonts w:ascii="Open Sans" w:hAnsi="Open Sans" w:cs="Open Sans"/>
          <w:b/>
          <w:sz w:val="18"/>
          <w:szCs w:val="18"/>
        </w:rPr>
        <w:t>§ 3</w:t>
      </w:r>
    </w:p>
    <w:p w14:paraId="17C6EA94" w14:textId="77777777" w:rsidR="007032DA" w:rsidRPr="0033569D" w:rsidRDefault="007032DA" w:rsidP="007032D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 xml:space="preserve">Termin wykonania zamówienia: </w:t>
      </w:r>
      <w:r w:rsidRPr="0033569D">
        <w:rPr>
          <w:rFonts w:ascii="Open Sans" w:hAnsi="Open Sans" w:cs="Open Sans"/>
          <w:b/>
          <w:sz w:val="18"/>
          <w:szCs w:val="18"/>
        </w:rPr>
        <w:t>od dnia 01.07.</w:t>
      </w:r>
      <w:r w:rsidR="00CB15A3">
        <w:rPr>
          <w:rFonts w:ascii="Open Sans" w:hAnsi="Open Sans" w:cs="Open Sans"/>
          <w:b/>
          <w:sz w:val="18"/>
          <w:szCs w:val="18"/>
        </w:rPr>
        <w:t>2025</w:t>
      </w:r>
      <w:r w:rsidRPr="0033569D">
        <w:rPr>
          <w:rFonts w:ascii="Open Sans" w:hAnsi="Open Sans" w:cs="Open Sans"/>
          <w:b/>
          <w:sz w:val="18"/>
          <w:szCs w:val="18"/>
        </w:rPr>
        <w:t xml:space="preserve"> r.  do dnia 30.06.</w:t>
      </w:r>
      <w:r w:rsidR="00CB15A3">
        <w:rPr>
          <w:rFonts w:ascii="Open Sans" w:hAnsi="Open Sans" w:cs="Open Sans"/>
          <w:b/>
          <w:sz w:val="18"/>
          <w:szCs w:val="18"/>
        </w:rPr>
        <w:t>2027</w:t>
      </w:r>
      <w:r w:rsidRPr="0033569D">
        <w:rPr>
          <w:rFonts w:ascii="Open Sans" w:hAnsi="Open Sans" w:cs="Open Sans"/>
          <w:b/>
          <w:sz w:val="18"/>
          <w:szCs w:val="18"/>
        </w:rPr>
        <w:t xml:space="preserve"> r.</w:t>
      </w:r>
    </w:p>
    <w:p w14:paraId="4521EA66" w14:textId="77777777" w:rsidR="007032DA" w:rsidRPr="0033569D" w:rsidRDefault="007032DA" w:rsidP="007032D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Open Sans" w:hAnsi="Open Sans" w:cs="Open Sans"/>
          <w:color w:val="FF0000"/>
          <w:sz w:val="18"/>
          <w:szCs w:val="18"/>
        </w:rPr>
      </w:pPr>
    </w:p>
    <w:p w14:paraId="412A16D8" w14:textId="77777777" w:rsidR="007032DA" w:rsidRPr="0033569D" w:rsidRDefault="007032DA" w:rsidP="0027340E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Open Sans" w:hAnsi="Open Sans" w:cs="Open Sans"/>
          <w:b/>
          <w:sz w:val="18"/>
          <w:szCs w:val="18"/>
        </w:rPr>
      </w:pPr>
      <w:r w:rsidRPr="0033569D">
        <w:rPr>
          <w:rFonts w:ascii="Open Sans" w:hAnsi="Open Sans" w:cs="Open Sans"/>
          <w:b/>
          <w:sz w:val="18"/>
          <w:szCs w:val="18"/>
        </w:rPr>
        <w:t>§ 4</w:t>
      </w:r>
    </w:p>
    <w:p w14:paraId="06BB3F14" w14:textId="77777777" w:rsidR="007032DA" w:rsidRPr="0033569D" w:rsidRDefault="007032DA" w:rsidP="0010116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>Ustala się miesięczny okres rozliczeniowy wykonania usług objętych Umową.</w:t>
      </w:r>
    </w:p>
    <w:p w14:paraId="586F973D" w14:textId="77777777" w:rsidR="000B74AE" w:rsidRPr="0033569D" w:rsidRDefault="007032DA" w:rsidP="0027340E">
      <w:pPr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 xml:space="preserve">2. </w:t>
      </w:r>
      <w:r w:rsidR="0027340E" w:rsidRPr="0033569D">
        <w:rPr>
          <w:rFonts w:ascii="Open Sans" w:hAnsi="Open Sans" w:cs="Open Sans"/>
          <w:sz w:val="18"/>
          <w:szCs w:val="18"/>
        </w:rPr>
        <w:tab/>
      </w:r>
      <w:r w:rsidRPr="0033569D">
        <w:rPr>
          <w:rFonts w:ascii="Open Sans" w:hAnsi="Open Sans" w:cs="Open Sans"/>
          <w:sz w:val="18"/>
          <w:szCs w:val="18"/>
        </w:rPr>
        <w:t>Wynagrodzenie miesięczne Wykonawcy z tytułu realizacji przedmiotu umowy stanowi</w:t>
      </w:r>
      <w:r w:rsidR="000B74AE" w:rsidRPr="0033569D">
        <w:rPr>
          <w:rFonts w:ascii="Open Sans" w:hAnsi="Open Sans" w:cs="Open Sans"/>
          <w:sz w:val="18"/>
          <w:szCs w:val="18"/>
        </w:rPr>
        <w:t xml:space="preserve"> sumę</w:t>
      </w:r>
      <w:r w:rsidRPr="0033569D">
        <w:rPr>
          <w:rFonts w:ascii="Open Sans" w:hAnsi="Open Sans" w:cs="Open Sans"/>
          <w:sz w:val="18"/>
          <w:szCs w:val="18"/>
        </w:rPr>
        <w:t xml:space="preserve"> iloczyn</w:t>
      </w:r>
      <w:r w:rsidR="000B74AE" w:rsidRPr="0033569D">
        <w:rPr>
          <w:rFonts w:ascii="Open Sans" w:hAnsi="Open Sans" w:cs="Open Sans"/>
          <w:sz w:val="18"/>
          <w:szCs w:val="18"/>
        </w:rPr>
        <w:t>ów za:</w:t>
      </w:r>
    </w:p>
    <w:p w14:paraId="4C09E91C" w14:textId="77777777" w:rsidR="000B74AE" w:rsidRPr="0033569D" w:rsidRDefault="000B74AE" w:rsidP="000B74AE">
      <w:pPr>
        <w:overflowPunct w:val="0"/>
        <w:autoSpaceDE w:val="0"/>
        <w:autoSpaceDN w:val="0"/>
        <w:adjustRightInd w:val="0"/>
        <w:spacing w:line="360" w:lineRule="auto"/>
        <w:ind w:left="284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 xml:space="preserve">1) </w:t>
      </w:r>
      <w:r w:rsidR="008E0F3D" w:rsidRPr="0033569D">
        <w:rPr>
          <w:rFonts w:ascii="Open Sans" w:hAnsi="Open Sans" w:cs="Open Sans"/>
          <w:sz w:val="18"/>
          <w:szCs w:val="18"/>
        </w:rPr>
        <w:t xml:space="preserve">masę odebranych </w:t>
      </w:r>
      <w:r w:rsidRPr="0033569D">
        <w:rPr>
          <w:rFonts w:ascii="Open Sans" w:hAnsi="Open Sans" w:cs="Open Sans"/>
          <w:b/>
          <w:sz w:val="18"/>
          <w:szCs w:val="18"/>
        </w:rPr>
        <w:t>odpadów komunalnych</w:t>
      </w:r>
      <w:r w:rsidR="008E0F3D" w:rsidRPr="0033569D">
        <w:rPr>
          <w:rFonts w:ascii="Open Sans" w:hAnsi="Open Sans" w:cs="Open Sans"/>
          <w:b/>
          <w:sz w:val="18"/>
          <w:szCs w:val="18"/>
        </w:rPr>
        <w:t xml:space="preserve"> i stawki jednostkowej za transport 1 Mg</w:t>
      </w:r>
      <w:r w:rsidRPr="0033569D">
        <w:rPr>
          <w:rFonts w:ascii="Open Sans" w:hAnsi="Open Sans" w:cs="Open Sans"/>
          <w:b/>
          <w:sz w:val="18"/>
          <w:szCs w:val="18"/>
        </w:rPr>
        <w:t>;</w:t>
      </w:r>
    </w:p>
    <w:p w14:paraId="3340AADE" w14:textId="77777777" w:rsidR="000B74AE" w:rsidRPr="0033569D" w:rsidRDefault="000B74AE" w:rsidP="000B74AE">
      <w:pPr>
        <w:overflowPunct w:val="0"/>
        <w:autoSpaceDE w:val="0"/>
        <w:autoSpaceDN w:val="0"/>
        <w:adjustRightInd w:val="0"/>
        <w:spacing w:line="360" w:lineRule="auto"/>
        <w:ind w:left="284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>2)</w:t>
      </w:r>
      <w:r w:rsidR="008E0F3D" w:rsidRPr="0033569D">
        <w:rPr>
          <w:rFonts w:ascii="Open Sans" w:hAnsi="Open Sans" w:cs="Open Sans"/>
          <w:sz w:val="18"/>
          <w:szCs w:val="18"/>
        </w:rPr>
        <w:t xml:space="preserve"> masę</w:t>
      </w:r>
      <w:r w:rsidR="000F18BC">
        <w:rPr>
          <w:rFonts w:ascii="Open Sans" w:hAnsi="Open Sans" w:cs="Open Sans"/>
          <w:sz w:val="18"/>
          <w:szCs w:val="18"/>
        </w:rPr>
        <w:t xml:space="preserve"> </w:t>
      </w:r>
      <w:r w:rsidR="008E0F3D" w:rsidRPr="0033569D">
        <w:rPr>
          <w:rFonts w:ascii="Open Sans" w:hAnsi="Open Sans" w:cs="Open Sans"/>
          <w:b/>
          <w:bCs/>
          <w:sz w:val="18"/>
          <w:szCs w:val="18"/>
        </w:rPr>
        <w:t>z</w:t>
      </w:r>
      <w:r w:rsidRPr="0033569D">
        <w:rPr>
          <w:rFonts w:ascii="Open Sans" w:hAnsi="Open Sans" w:cs="Open Sans"/>
          <w:b/>
          <w:sz w:val="18"/>
          <w:szCs w:val="18"/>
        </w:rPr>
        <w:t>agospodarow</w:t>
      </w:r>
      <w:r w:rsidR="008E0F3D" w:rsidRPr="0033569D">
        <w:rPr>
          <w:rFonts w:ascii="Open Sans" w:hAnsi="Open Sans" w:cs="Open Sans"/>
          <w:b/>
          <w:sz w:val="18"/>
          <w:szCs w:val="18"/>
        </w:rPr>
        <w:t xml:space="preserve">anych </w:t>
      </w:r>
      <w:r w:rsidRPr="0033569D">
        <w:rPr>
          <w:rFonts w:ascii="Open Sans" w:hAnsi="Open Sans" w:cs="Open Sans"/>
          <w:b/>
          <w:sz w:val="18"/>
          <w:szCs w:val="18"/>
        </w:rPr>
        <w:t>odpadów komunalnych</w:t>
      </w:r>
      <w:r w:rsidR="008E0F3D" w:rsidRPr="0033569D">
        <w:rPr>
          <w:rFonts w:ascii="Open Sans" w:hAnsi="Open Sans" w:cs="Open Sans"/>
          <w:b/>
          <w:sz w:val="18"/>
          <w:szCs w:val="18"/>
        </w:rPr>
        <w:t xml:space="preserve"> i stawki jednostkowej za 1 Mg</w:t>
      </w:r>
      <w:r w:rsidRPr="0033569D">
        <w:rPr>
          <w:rFonts w:ascii="Open Sans" w:hAnsi="Open Sans" w:cs="Open Sans"/>
          <w:b/>
          <w:sz w:val="18"/>
          <w:szCs w:val="18"/>
        </w:rPr>
        <w:t>;</w:t>
      </w:r>
    </w:p>
    <w:p w14:paraId="52E7DC5E" w14:textId="77777777" w:rsidR="007032DA" w:rsidRPr="0033569D" w:rsidRDefault="007032DA" w:rsidP="0027340E">
      <w:pPr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 xml:space="preserve">3. </w:t>
      </w:r>
      <w:r w:rsidR="0027340E" w:rsidRPr="0033569D">
        <w:rPr>
          <w:rFonts w:ascii="Open Sans" w:hAnsi="Open Sans" w:cs="Open Sans"/>
          <w:sz w:val="18"/>
          <w:szCs w:val="18"/>
        </w:rPr>
        <w:tab/>
      </w:r>
      <w:r w:rsidRPr="0033569D">
        <w:rPr>
          <w:rFonts w:ascii="Open Sans" w:hAnsi="Open Sans" w:cs="Open Sans"/>
          <w:sz w:val="18"/>
          <w:szCs w:val="18"/>
        </w:rPr>
        <w:t>Wynagrodzenie Wykonawcy, o którym mowa w ust.2, rozliczane będzie co miesiąc na podstawie faktury VAT wystawionej przez Wykonawcę w oparciu o protokół wykonania usług.</w:t>
      </w:r>
    </w:p>
    <w:p w14:paraId="23FDD432" w14:textId="77777777" w:rsidR="007032DA" w:rsidRPr="0033569D" w:rsidRDefault="007032DA" w:rsidP="0027340E">
      <w:pPr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 xml:space="preserve">4. </w:t>
      </w:r>
      <w:r w:rsidR="0027340E" w:rsidRPr="0033569D">
        <w:rPr>
          <w:rFonts w:ascii="Open Sans" w:hAnsi="Open Sans" w:cs="Open Sans"/>
          <w:sz w:val="18"/>
          <w:szCs w:val="18"/>
        </w:rPr>
        <w:tab/>
      </w:r>
      <w:r w:rsidRPr="0033569D">
        <w:rPr>
          <w:rFonts w:ascii="Open Sans" w:hAnsi="Open Sans" w:cs="Open Sans"/>
          <w:sz w:val="18"/>
          <w:szCs w:val="18"/>
        </w:rPr>
        <w:t xml:space="preserve">Wynagrodzenie, o którym mowa ust. 2 jest wynagrodzeniem za faktycznie </w:t>
      </w:r>
      <w:r w:rsidR="000B74AE" w:rsidRPr="0033569D">
        <w:rPr>
          <w:rFonts w:ascii="Open Sans" w:hAnsi="Open Sans" w:cs="Open Sans"/>
          <w:sz w:val="18"/>
          <w:szCs w:val="18"/>
        </w:rPr>
        <w:t>odebrane i zagospodarowane odpady i</w:t>
      </w:r>
      <w:r w:rsidRPr="0033569D">
        <w:rPr>
          <w:rFonts w:ascii="Open Sans" w:hAnsi="Open Sans" w:cs="Open Sans"/>
          <w:sz w:val="18"/>
          <w:szCs w:val="18"/>
        </w:rPr>
        <w:t xml:space="preserve"> obejmuje należność za wykonanie wszystkich czynności niezbędnych do kompleksowej realizacji przedmiotu Zamówienia, do których zobowiązany jest Wykonawca w szczególności: koszty </w:t>
      </w:r>
      <w:r w:rsidRPr="0033569D">
        <w:rPr>
          <w:rFonts w:ascii="Open Sans" w:hAnsi="Open Sans" w:cs="Open Sans"/>
          <w:sz w:val="18"/>
          <w:szCs w:val="18"/>
        </w:rPr>
        <w:lastRenderedPageBreak/>
        <w:t xml:space="preserve">związane z </w:t>
      </w:r>
      <w:r w:rsidR="000B74AE" w:rsidRPr="0033569D">
        <w:rPr>
          <w:rFonts w:ascii="Open Sans" w:hAnsi="Open Sans" w:cs="Open Sans"/>
          <w:sz w:val="18"/>
          <w:szCs w:val="18"/>
        </w:rPr>
        <w:t xml:space="preserve">odbieraniem i </w:t>
      </w:r>
      <w:r w:rsidRPr="0033569D">
        <w:rPr>
          <w:rFonts w:ascii="Open Sans" w:hAnsi="Open Sans" w:cs="Open Sans"/>
          <w:sz w:val="18"/>
          <w:szCs w:val="18"/>
        </w:rPr>
        <w:t>zagospodarowaniem odpadów oraz wszelkie inne koszty niezbędne do wykonania przedmiotu Umowy.</w:t>
      </w:r>
    </w:p>
    <w:p w14:paraId="5BC25808" w14:textId="77777777" w:rsidR="007032DA" w:rsidRPr="0033569D" w:rsidRDefault="007032DA" w:rsidP="0027340E">
      <w:pPr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 xml:space="preserve">5. </w:t>
      </w:r>
      <w:r w:rsidR="0027340E" w:rsidRPr="0033569D">
        <w:rPr>
          <w:rFonts w:ascii="Open Sans" w:hAnsi="Open Sans" w:cs="Open Sans"/>
          <w:sz w:val="18"/>
          <w:szCs w:val="18"/>
        </w:rPr>
        <w:tab/>
      </w:r>
      <w:r w:rsidRPr="0033569D">
        <w:rPr>
          <w:rFonts w:ascii="Open Sans" w:hAnsi="Open Sans" w:cs="Open Sans"/>
          <w:sz w:val="18"/>
          <w:szCs w:val="18"/>
        </w:rPr>
        <w:t>Wynagrodzenie określone w ust. 2 nie podlega zmianie w trakcie trwania Umowy z zastrzeżeniem ust. 6.</w:t>
      </w:r>
    </w:p>
    <w:p w14:paraId="49B80AE4" w14:textId="77777777" w:rsidR="007032DA" w:rsidRPr="0033569D" w:rsidRDefault="007032DA" w:rsidP="0027340E">
      <w:pPr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 xml:space="preserve">6. </w:t>
      </w:r>
      <w:r w:rsidR="0027340E" w:rsidRPr="0033569D">
        <w:rPr>
          <w:rFonts w:ascii="Open Sans" w:hAnsi="Open Sans" w:cs="Open Sans"/>
          <w:sz w:val="18"/>
          <w:szCs w:val="18"/>
        </w:rPr>
        <w:tab/>
      </w:r>
      <w:r w:rsidRPr="0033569D">
        <w:rPr>
          <w:rFonts w:ascii="Open Sans" w:hAnsi="Open Sans" w:cs="Open Sans"/>
          <w:sz w:val="18"/>
          <w:szCs w:val="18"/>
        </w:rPr>
        <w:t xml:space="preserve">Dopuszcza się możliwość zmiany </w:t>
      </w:r>
      <w:r w:rsidR="0033569D">
        <w:rPr>
          <w:rFonts w:ascii="Open Sans" w:hAnsi="Open Sans" w:cs="Open Sans"/>
          <w:sz w:val="18"/>
          <w:szCs w:val="18"/>
        </w:rPr>
        <w:t xml:space="preserve">wynagrodzenia oraz </w:t>
      </w:r>
      <w:r w:rsidRPr="0033569D">
        <w:rPr>
          <w:rFonts w:ascii="Open Sans" w:hAnsi="Open Sans" w:cs="Open Sans"/>
          <w:sz w:val="18"/>
          <w:szCs w:val="18"/>
        </w:rPr>
        <w:t>wysokości stawki podatku VAT w przypadku zmiany wysokości stawek podatku VAT przez przepisy odrębne</w:t>
      </w:r>
      <w:r w:rsidR="0033569D">
        <w:rPr>
          <w:rFonts w:ascii="Open Sans" w:hAnsi="Open Sans" w:cs="Open Sans"/>
          <w:sz w:val="18"/>
          <w:szCs w:val="18"/>
        </w:rPr>
        <w:t xml:space="preserve"> oraz ewentualnych klauzul waloryzacyjnych.</w:t>
      </w:r>
    </w:p>
    <w:p w14:paraId="34869A74" w14:textId="026832DB" w:rsidR="007032DA" w:rsidRPr="0033569D" w:rsidRDefault="000B74AE" w:rsidP="000B74AE">
      <w:pPr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Open Sans" w:hAnsi="Open Sans" w:cs="Open Sans"/>
          <w:b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>7.</w:t>
      </w:r>
      <w:r w:rsidRPr="0033569D">
        <w:rPr>
          <w:rFonts w:ascii="Open Sans" w:hAnsi="Open Sans" w:cs="Open Sans"/>
          <w:sz w:val="18"/>
          <w:szCs w:val="18"/>
        </w:rPr>
        <w:tab/>
      </w:r>
      <w:r w:rsidRPr="0033569D">
        <w:rPr>
          <w:rFonts w:ascii="Open Sans" w:hAnsi="Open Sans" w:cs="Open Sans"/>
          <w:sz w:val="18"/>
          <w:szCs w:val="18"/>
          <w:lang w:eastAsia="ar-SA"/>
        </w:rPr>
        <w:t xml:space="preserve">Za wykonanie przedmiotu Umowy, określonego w §1 niniejszej Umowy, </w:t>
      </w:r>
      <w:r w:rsidR="00377DDA">
        <w:rPr>
          <w:rFonts w:ascii="Open Sans" w:hAnsi="Open Sans" w:cs="Open Sans"/>
          <w:sz w:val="18"/>
          <w:szCs w:val="18"/>
          <w:lang w:eastAsia="ar-SA"/>
        </w:rPr>
        <w:t>S</w:t>
      </w:r>
      <w:r w:rsidRPr="0033569D">
        <w:rPr>
          <w:rFonts w:ascii="Open Sans" w:hAnsi="Open Sans" w:cs="Open Sans"/>
          <w:sz w:val="18"/>
          <w:szCs w:val="18"/>
          <w:lang w:eastAsia="ar-SA"/>
        </w:rPr>
        <w:t xml:space="preserve">trony ustalają łączne szacunkowe wynagrodzenie brutto w wysokości </w:t>
      </w:r>
      <w:proofErr w:type="gramStart"/>
      <w:r w:rsidRPr="0033569D">
        <w:rPr>
          <w:rFonts w:ascii="Open Sans" w:hAnsi="Open Sans" w:cs="Open Sans"/>
          <w:sz w:val="18"/>
          <w:szCs w:val="18"/>
          <w:lang w:eastAsia="ar-SA"/>
        </w:rPr>
        <w:t>…….</w:t>
      </w:r>
      <w:proofErr w:type="gramEnd"/>
      <w:r w:rsidRPr="0033569D">
        <w:rPr>
          <w:rFonts w:ascii="Open Sans" w:hAnsi="Open Sans" w:cs="Open Sans"/>
          <w:sz w:val="18"/>
          <w:szCs w:val="18"/>
          <w:lang w:eastAsia="ar-SA"/>
        </w:rPr>
        <w:t>.…………………………</w:t>
      </w:r>
      <w:proofErr w:type="gramStart"/>
      <w:r w:rsidRPr="0033569D">
        <w:rPr>
          <w:rFonts w:ascii="Open Sans" w:hAnsi="Open Sans" w:cs="Open Sans"/>
          <w:sz w:val="18"/>
          <w:szCs w:val="18"/>
          <w:lang w:eastAsia="ar-SA"/>
        </w:rPr>
        <w:t>…….</w:t>
      </w:r>
      <w:proofErr w:type="gramEnd"/>
      <w:r w:rsidRPr="0033569D">
        <w:rPr>
          <w:rFonts w:ascii="Open Sans" w:hAnsi="Open Sans" w:cs="Open Sans"/>
          <w:sz w:val="18"/>
          <w:szCs w:val="18"/>
          <w:lang w:eastAsia="ar-SA"/>
        </w:rPr>
        <w:t>. złotych (</w:t>
      </w:r>
      <w:r w:rsidRPr="0033569D">
        <w:rPr>
          <w:rFonts w:ascii="Open Sans" w:hAnsi="Open Sans" w:cs="Open Sans"/>
          <w:i/>
          <w:iCs/>
          <w:sz w:val="18"/>
          <w:szCs w:val="18"/>
          <w:lang w:eastAsia="ar-SA"/>
        </w:rPr>
        <w:t>słownie złotych: ……………………………………………………………………………………………………………………………………………………………</w:t>
      </w:r>
      <w:proofErr w:type="gramStart"/>
      <w:r w:rsidRPr="0033569D">
        <w:rPr>
          <w:rFonts w:ascii="Open Sans" w:hAnsi="Open Sans" w:cs="Open Sans"/>
          <w:i/>
          <w:iCs/>
          <w:sz w:val="18"/>
          <w:szCs w:val="18"/>
          <w:lang w:eastAsia="ar-SA"/>
        </w:rPr>
        <w:t>…….</w:t>
      </w:r>
      <w:proofErr w:type="gramEnd"/>
      <w:r w:rsidRPr="0033569D">
        <w:rPr>
          <w:rFonts w:ascii="Open Sans" w:hAnsi="Open Sans" w:cs="Open Sans"/>
          <w:i/>
          <w:iCs/>
          <w:sz w:val="18"/>
          <w:szCs w:val="18"/>
          <w:lang w:eastAsia="ar-SA"/>
        </w:rPr>
        <w:t>)</w:t>
      </w:r>
      <w:r w:rsidR="002166E3" w:rsidRPr="0033569D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, </w:t>
      </w:r>
      <w:r w:rsidR="002166E3" w:rsidRPr="0033569D">
        <w:rPr>
          <w:rFonts w:ascii="Open Sans" w:hAnsi="Open Sans" w:cs="Open Sans"/>
          <w:iCs/>
          <w:sz w:val="18"/>
          <w:szCs w:val="18"/>
          <w:lang w:eastAsia="ar-SA"/>
        </w:rPr>
        <w:t>w tym stawki jednostkowe wynoszą</w:t>
      </w:r>
      <w:r w:rsidR="00B94303" w:rsidRPr="0033569D">
        <w:rPr>
          <w:rFonts w:ascii="Open Sans" w:hAnsi="Open Sans" w:cs="Open Sans"/>
          <w:iCs/>
          <w:sz w:val="18"/>
          <w:szCs w:val="18"/>
          <w:lang w:eastAsia="ar-SA"/>
        </w:rPr>
        <w:t>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3070"/>
        <w:gridCol w:w="5718"/>
      </w:tblGrid>
      <w:tr w:rsidR="002166E3" w:rsidRPr="0033569D" w14:paraId="29C80C3C" w14:textId="77777777" w:rsidTr="0033569D">
        <w:tc>
          <w:tcPr>
            <w:tcW w:w="3070" w:type="dxa"/>
          </w:tcPr>
          <w:p w14:paraId="2AE034E0" w14:textId="77777777" w:rsidR="002166E3" w:rsidRPr="0033569D" w:rsidRDefault="002166E3" w:rsidP="0027340E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3569D">
              <w:rPr>
                <w:rFonts w:ascii="Open Sans" w:hAnsi="Open Sans" w:cs="Open Sans"/>
                <w:b/>
                <w:sz w:val="18"/>
                <w:szCs w:val="18"/>
              </w:rPr>
              <w:t>Frakcja odpadów</w:t>
            </w:r>
          </w:p>
        </w:tc>
        <w:tc>
          <w:tcPr>
            <w:tcW w:w="5718" w:type="dxa"/>
          </w:tcPr>
          <w:p w14:paraId="76593BF4" w14:textId="77777777" w:rsidR="002166E3" w:rsidRPr="0033569D" w:rsidRDefault="002166E3" w:rsidP="0027340E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3569D">
              <w:rPr>
                <w:rFonts w:ascii="Open Sans" w:hAnsi="Open Sans" w:cs="Open Sans"/>
                <w:b/>
                <w:sz w:val="18"/>
                <w:szCs w:val="18"/>
              </w:rPr>
              <w:t>Cena jednostkowa brutto za odbiór i zagospodarowanie</w:t>
            </w:r>
          </w:p>
          <w:p w14:paraId="585E03E3" w14:textId="77777777" w:rsidR="002166E3" w:rsidRPr="0033569D" w:rsidRDefault="002166E3" w:rsidP="002166E3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3569D">
              <w:rPr>
                <w:rFonts w:ascii="Open Sans" w:hAnsi="Open Sans" w:cs="Open Sans"/>
                <w:b/>
                <w:sz w:val="18"/>
                <w:szCs w:val="18"/>
              </w:rPr>
              <w:t>[zł/Mg]</w:t>
            </w:r>
          </w:p>
        </w:tc>
      </w:tr>
      <w:tr w:rsidR="002166E3" w:rsidRPr="0033569D" w14:paraId="273BD43F" w14:textId="77777777" w:rsidTr="0033569D">
        <w:tc>
          <w:tcPr>
            <w:tcW w:w="3070" w:type="dxa"/>
          </w:tcPr>
          <w:p w14:paraId="7A8A1B6E" w14:textId="77777777" w:rsidR="002166E3" w:rsidRPr="0033569D" w:rsidRDefault="002166E3" w:rsidP="0027340E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Open Sans" w:hAnsi="Open Sans" w:cs="Open Sans"/>
                <w:sz w:val="18"/>
                <w:szCs w:val="18"/>
              </w:rPr>
            </w:pPr>
            <w:r w:rsidRPr="0033569D">
              <w:rPr>
                <w:rFonts w:ascii="Open Sans" w:hAnsi="Open Sans" w:cs="Open Sans"/>
                <w:sz w:val="18"/>
                <w:szCs w:val="18"/>
              </w:rPr>
              <w:t>Niesegregowane (zmieszane)</w:t>
            </w:r>
          </w:p>
        </w:tc>
        <w:tc>
          <w:tcPr>
            <w:tcW w:w="5718" w:type="dxa"/>
          </w:tcPr>
          <w:p w14:paraId="1F4B4FA9" w14:textId="77777777" w:rsidR="002166E3" w:rsidRPr="0033569D" w:rsidRDefault="002166E3" w:rsidP="0027340E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166E3" w:rsidRPr="0033569D" w14:paraId="73495C54" w14:textId="77777777" w:rsidTr="0033569D">
        <w:tc>
          <w:tcPr>
            <w:tcW w:w="3070" w:type="dxa"/>
          </w:tcPr>
          <w:p w14:paraId="3D4A4429" w14:textId="77777777" w:rsidR="002166E3" w:rsidRPr="0033569D" w:rsidRDefault="002166E3" w:rsidP="0027340E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3569D">
              <w:rPr>
                <w:rFonts w:ascii="Open Sans" w:hAnsi="Open Sans" w:cs="Open Sans"/>
                <w:bCs/>
                <w:iCs/>
                <w:sz w:val="18"/>
                <w:szCs w:val="18"/>
              </w:rPr>
              <w:t>bioodpady stanowiące odp</w:t>
            </w:r>
            <w:r w:rsidRPr="0033569D">
              <w:rPr>
                <w:rFonts w:ascii="Open Sans" w:hAnsi="Open Sans" w:cs="Open Sans"/>
                <w:bCs/>
                <w:iCs/>
                <w:spacing w:val="-2"/>
                <w:sz w:val="18"/>
                <w:szCs w:val="18"/>
              </w:rPr>
              <w:t>a</w:t>
            </w:r>
            <w:r w:rsidRPr="0033569D">
              <w:rPr>
                <w:rFonts w:ascii="Open Sans" w:hAnsi="Open Sans" w:cs="Open Sans"/>
                <w:bCs/>
                <w:iCs/>
                <w:sz w:val="18"/>
                <w:szCs w:val="18"/>
              </w:rPr>
              <w:t>dy k</w:t>
            </w:r>
            <w:r w:rsidRPr="0033569D">
              <w:rPr>
                <w:rFonts w:ascii="Open Sans" w:hAnsi="Open Sans" w:cs="Open Sans"/>
                <w:bCs/>
                <w:iCs/>
                <w:spacing w:val="-2"/>
                <w:sz w:val="18"/>
                <w:szCs w:val="18"/>
              </w:rPr>
              <w:t>o</w:t>
            </w:r>
            <w:r w:rsidRPr="0033569D">
              <w:rPr>
                <w:rFonts w:ascii="Open Sans" w:hAnsi="Open Sans" w:cs="Open Sans"/>
                <w:bCs/>
                <w:iCs/>
                <w:spacing w:val="2"/>
                <w:sz w:val="18"/>
                <w:szCs w:val="18"/>
              </w:rPr>
              <w:t>m</w:t>
            </w:r>
            <w:r w:rsidRPr="0033569D">
              <w:rPr>
                <w:rFonts w:ascii="Open Sans" w:hAnsi="Open Sans" w:cs="Open Sans"/>
                <w:bCs/>
                <w:iCs/>
                <w:sz w:val="18"/>
                <w:szCs w:val="18"/>
              </w:rPr>
              <w:t>una</w:t>
            </w:r>
            <w:r w:rsidRPr="0033569D">
              <w:rPr>
                <w:rFonts w:ascii="Open Sans" w:hAnsi="Open Sans" w:cs="Open Sans"/>
                <w:bCs/>
                <w:iCs/>
                <w:spacing w:val="-1"/>
                <w:sz w:val="18"/>
                <w:szCs w:val="18"/>
              </w:rPr>
              <w:t>l</w:t>
            </w:r>
            <w:r w:rsidRPr="0033569D">
              <w:rPr>
                <w:rFonts w:ascii="Open Sans" w:hAnsi="Open Sans" w:cs="Open Sans"/>
                <w:bCs/>
                <w:iCs/>
                <w:sz w:val="18"/>
                <w:szCs w:val="18"/>
              </w:rPr>
              <w:t>ne</w:t>
            </w:r>
          </w:p>
        </w:tc>
        <w:tc>
          <w:tcPr>
            <w:tcW w:w="5718" w:type="dxa"/>
          </w:tcPr>
          <w:p w14:paraId="6525B97A" w14:textId="77777777" w:rsidR="002166E3" w:rsidRPr="0033569D" w:rsidRDefault="002166E3" w:rsidP="0027340E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  <w:tr w:rsidR="002166E3" w:rsidRPr="0033569D" w14:paraId="09137544" w14:textId="77777777" w:rsidTr="0033569D">
        <w:tc>
          <w:tcPr>
            <w:tcW w:w="3070" w:type="dxa"/>
          </w:tcPr>
          <w:p w14:paraId="6067E8A4" w14:textId="77777777" w:rsidR="002166E3" w:rsidRPr="0033569D" w:rsidRDefault="002166E3" w:rsidP="0027340E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3569D">
              <w:rPr>
                <w:rFonts w:ascii="Open Sans" w:hAnsi="Open Sans" w:cs="Open Sans"/>
                <w:bCs/>
                <w:iCs/>
                <w:sz w:val="18"/>
                <w:szCs w:val="18"/>
              </w:rPr>
              <w:t xml:space="preserve">segregowane (papier i tektura, zmieszane odpady </w:t>
            </w:r>
            <w:proofErr w:type="gramStart"/>
            <w:r w:rsidRPr="0033569D">
              <w:rPr>
                <w:rFonts w:ascii="Open Sans" w:hAnsi="Open Sans" w:cs="Open Sans"/>
                <w:bCs/>
                <w:iCs/>
                <w:sz w:val="18"/>
                <w:szCs w:val="18"/>
              </w:rPr>
              <w:t>opakowaniowe,  szkło</w:t>
            </w:r>
            <w:proofErr w:type="gramEnd"/>
            <w:r w:rsidRPr="0033569D">
              <w:rPr>
                <w:rFonts w:ascii="Open Sans" w:hAnsi="Open Sans" w:cs="Open Sans"/>
                <w:bCs/>
                <w:iCs/>
                <w:sz w:val="18"/>
                <w:szCs w:val="18"/>
              </w:rPr>
              <w:t>, tworzywa sztuczne)</w:t>
            </w:r>
          </w:p>
        </w:tc>
        <w:tc>
          <w:tcPr>
            <w:tcW w:w="5718" w:type="dxa"/>
          </w:tcPr>
          <w:p w14:paraId="0D54CB99" w14:textId="77777777" w:rsidR="002166E3" w:rsidRPr="0033569D" w:rsidRDefault="002166E3" w:rsidP="0027340E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</w:tbl>
    <w:p w14:paraId="4A866C86" w14:textId="77777777" w:rsidR="000B74AE" w:rsidRPr="0033569D" w:rsidRDefault="000B74AE" w:rsidP="0027340E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Open Sans" w:hAnsi="Open Sans" w:cs="Open Sans"/>
          <w:b/>
          <w:sz w:val="18"/>
          <w:szCs w:val="18"/>
        </w:rPr>
      </w:pPr>
    </w:p>
    <w:p w14:paraId="21FE1AB6" w14:textId="77777777" w:rsidR="007032DA" w:rsidRPr="0033569D" w:rsidRDefault="007032DA" w:rsidP="0027340E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Open Sans" w:hAnsi="Open Sans" w:cs="Open Sans"/>
          <w:b/>
          <w:sz w:val="18"/>
          <w:szCs w:val="18"/>
        </w:rPr>
      </w:pPr>
      <w:r w:rsidRPr="0033569D">
        <w:rPr>
          <w:rFonts w:ascii="Open Sans" w:hAnsi="Open Sans" w:cs="Open Sans"/>
          <w:b/>
          <w:sz w:val="18"/>
          <w:szCs w:val="18"/>
        </w:rPr>
        <w:t>§ 5</w:t>
      </w:r>
    </w:p>
    <w:p w14:paraId="2C537D47" w14:textId="77777777" w:rsidR="007032DA" w:rsidRPr="0033569D" w:rsidRDefault="007032DA" w:rsidP="007032D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>Wykonawca oświadcza, że:</w:t>
      </w:r>
    </w:p>
    <w:p w14:paraId="19F9D95F" w14:textId="5D61EA60" w:rsidR="007032DA" w:rsidRPr="0033569D" w:rsidRDefault="007032DA" w:rsidP="0010116E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left="567" w:hanging="283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 xml:space="preserve">Sprawdził z należytą starannością dokumentacje dot. </w:t>
      </w:r>
      <w:r w:rsidR="00377DDA">
        <w:rPr>
          <w:rFonts w:ascii="Open Sans" w:hAnsi="Open Sans" w:cs="Open Sans"/>
          <w:sz w:val="18"/>
          <w:szCs w:val="18"/>
        </w:rPr>
        <w:t>z</w:t>
      </w:r>
      <w:r w:rsidRPr="0033569D">
        <w:rPr>
          <w:rFonts w:ascii="Open Sans" w:hAnsi="Open Sans" w:cs="Open Sans"/>
          <w:sz w:val="18"/>
          <w:szCs w:val="18"/>
        </w:rPr>
        <w:t xml:space="preserve">amówienia oraz nie będzie wnosił </w:t>
      </w:r>
      <w:r w:rsidRPr="0033569D">
        <w:rPr>
          <w:rFonts w:ascii="Open Sans" w:hAnsi="Open Sans" w:cs="Open Sans"/>
          <w:sz w:val="18"/>
          <w:szCs w:val="18"/>
        </w:rPr>
        <w:br/>
        <w:t>z tego tytułu roszczeń do Zamawiającego;</w:t>
      </w:r>
    </w:p>
    <w:p w14:paraId="2114DD6B" w14:textId="77777777" w:rsidR="007032DA" w:rsidRPr="0033569D" w:rsidRDefault="007032DA" w:rsidP="0010116E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left="567" w:hanging="283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>Wycenił wszystkie elementy objęte Zamówieniem. Wynagrodzenie zawiera wszystkie koszty niezbędne do zrealizowania Zamówienia wynikające wprost z dokumentacji przetargowej, jak również wszelkie inne koszty w niej nieujęte, a bez których nie można prawidłowo wykonać Zamówienia. Wynagrodzenie obejmuje kompletny przedmiot Zamówienia;</w:t>
      </w:r>
    </w:p>
    <w:p w14:paraId="387F056C" w14:textId="77777777" w:rsidR="007032DA" w:rsidRPr="0033569D" w:rsidRDefault="007032DA" w:rsidP="0010116E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left="567" w:hanging="283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>Zna i będzie stosować w czasie prowadzenia prac przepisy dotyczące ochrony środowiska; opłaty i kary za przekroczenie w trakcie realizacji Zamówienia norm określonych w odpowiednich przepisach dotyczących ochrony środowiska naturalnego poniesie Wykonawca. Wykonawca zobowiązany jest do przestrzegania obowiązujących w trakcie umowy przepisów prawnych, a w szczególności:</w:t>
      </w:r>
    </w:p>
    <w:p w14:paraId="7BFFD8DF" w14:textId="77777777" w:rsidR="007032DA" w:rsidRPr="0033569D" w:rsidRDefault="007032DA" w:rsidP="0010116E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line="360" w:lineRule="auto"/>
        <w:ind w:left="993" w:hanging="426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>ustawy o odpadach,</w:t>
      </w:r>
    </w:p>
    <w:p w14:paraId="212FDEA5" w14:textId="77777777" w:rsidR="007032DA" w:rsidRPr="0033569D" w:rsidRDefault="007032DA" w:rsidP="0010116E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line="360" w:lineRule="auto"/>
        <w:ind w:left="993" w:hanging="426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 xml:space="preserve">ustawy o utrzymaniu czystości i porządku w gminach, </w:t>
      </w:r>
    </w:p>
    <w:p w14:paraId="447D2EB1" w14:textId="77777777" w:rsidR="007032DA" w:rsidRPr="0033569D" w:rsidRDefault="007032DA" w:rsidP="0010116E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line="360" w:lineRule="auto"/>
        <w:ind w:left="993" w:hanging="426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>ustawy Prawo ochrony środowiska,</w:t>
      </w:r>
    </w:p>
    <w:p w14:paraId="11751279" w14:textId="77777777" w:rsidR="007032DA" w:rsidRPr="0033569D" w:rsidRDefault="007032DA" w:rsidP="0010116E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line="360" w:lineRule="auto"/>
        <w:ind w:left="993" w:hanging="426"/>
        <w:jc w:val="both"/>
        <w:textAlignment w:val="baseline"/>
        <w:rPr>
          <w:rFonts w:ascii="Open Sans" w:hAnsi="Open Sans" w:cs="Open Sans"/>
          <w:iCs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>Uchwały Sejmiku Województwa Kujawsko-Pomorskiego w sprawie uchwalenia Planu Gospodarki Odpadami Województwa Kujawsko-Pomorskiego.</w:t>
      </w:r>
    </w:p>
    <w:p w14:paraId="53525B16" w14:textId="5B6AB9CE" w:rsidR="007032DA" w:rsidRPr="0033569D" w:rsidRDefault="007032DA" w:rsidP="0010116E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left="567" w:hanging="283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lastRenderedPageBreak/>
        <w:t xml:space="preserve">Wykonawca ponosi całkowitą odpowiedzialność cywilną za straty i szkody powstałe </w:t>
      </w:r>
      <w:r w:rsidRPr="0033569D">
        <w:rPr>
          <w:rFonts w:ascii="Open Sans" w:hAnsi="Open Sans" w:cs="Open Sans"/>
          <w:sz w:val="18"/>
          <w:szCs w:val="18"/>
        </w:rPr>
        <w:br/>
        <w:t xml:space="preserve">w związku z wykonywanymi przez Wykonawcę czynnościami lub przy okazji ich wykonywania, a będące następstwem działania Wykonawcy, rażącego niedbalstwa, braku należytej staranności w czasie wykonywania usługi. Wykonawca zobowiązany jest w ramach niniejszego Zamówienia oraz wynagrodzenia do posiadania na cały okres realizacji Zamówienia, ważnego ubezpieczenia z tytułu szkód, które mogą zaistnieć w związku z określonymi zdarzeniami losowymi oraz od odpowiedzialności cywilnej w zakresie i wartości nie mniejszej niż w złożonej ofercie. Ubezpieczeniu podlegają w szczególności odpowiedzialność cywilna za szkody oraz następstwa nieszczęśliwych wypadków dotyczących pracowników i osób trzecich, a powstałych w związku z realizacją </w:t>
      </w:r>
      <w:r w:rsidR="00377DDA">
        <w:rPr>
          <w:rFonts w:ascii="Open Sans" w:hAnsi="Open Sans" w:cs="Open Sans"/>
          <w:sz w:val="18"/>
          <w:szCs w:val="18"/>
        </w:rPr>
        <w:t>z</w:t>
      </w:r>
      <w:r w:rsidRPr="0033569D">
        <w:rPr>
          <w:rFonts w:ascii="Open Sans" w:hAnsi="Open Sans" w:cs="Open Sans"/>
          <w:sz w:val="18"/>
          <w:szCs w:val="18"/>
        </w:rPr>
        <w:t>amówienia. Wykonawca zobowiązany jest na żądanie Zamawiającego okazać właściwe polisy.</w:t>
      </w:r>
    </w:p>
    <w:p w14:paraId="197D3E80" w14:textId="77777777" w:rsidR="007032DA" w:rsidRPr="0033569D" w:rsidRDefault="007032DA" w:rsidP="0010116E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left="567" w:hanging="283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 xml:space="preserve">Wykonawca oświadcza, że posiada niezbędne uprawnienia oraz potencjał techniczny </w:t>
      </w:r>
      <w:r w:rsidRPr="0033569D">
        <w:rPr>
          <w:rFonts w:ascii="Open Sans" w:hAnsi="Open Sans" w:cs="Open Sans"/>
          <w:sz w:val="18"/>
          <w:szCs w:val="18"/>
        </w:rPr>
        <w:br/>
        <w:t>i osobowy, w celu wykonania przedmiotu Umowy.</w:t>
      </w:r>
    </w:p>
    <w:p w14:paraId="74D3705D" w14:textId="77777777" w:rsidR="007032DA" w:rsidRPr="0033569D" w:rsidRDefault="007032DA" w:rsidP="0010116E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left="567" w:hanging="283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>Wykonawca oświadcza, że osiągnięcie poziomu recyklingu i przygotowanie do ponownego użycia papieru, metali, tworzyw sztucznych i szkła na terenie Gminy Inowrocław wyniesie min:</w:t>
      </w:r>
    </w:p>
    <w:p w14:paraId="6E8AA501" w14:textId="77777777" w:rsidR="007032DA" w:rsidRPr="0033569D" w:rsidRDefault="007032DA" w:rsidP="003014F1">
      <w:pPr>
        <w:overflowPunct w:val="0"/>
        <w:autoSpaceDE w:val="0"/>
        <w:autoSpaceDN w:val="0"/>
        <w:adjustRightInd w:val="0"/>
        <w:spacing w:line="360" w:lineRule="auto"/>
        <w:ind w:left="567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>- ……… %</w:t>
      </w:r>
      <w:r w:rsidR="003014F1" w:rsidRPr="0033569D">
        <w:rPr>
          <w:rFonts w:ascii="Open Sans" w:hAnsi="Open Sans" w:cs="Open Sans"/>
          <w:sz w:val="18"/>
          <w:szCs w:val="18"/>
        </w:rPr>
        <w:t>.</w:t>
      </w:r>
      <w:r w:rsidRPr="0033569D">
        <w:rPr>
          <w:rFonts w:ascii="Open Sans" w:hAnsi="Open Sans" w:cs="Open Sans"/>
          <w:sz w:val="18"/>
          <w:szCs w:val="18"/>
        </w:rPr>
        <w:t xml:space="preserve"> Na potwierdzenie Wykonawca dostarczy do siedziby zamawiającego sprawozdanie do końca miesiąca za ubiegłe półrocze.</w:t>
      </w:r>
    </w:p>
    <w:p w14:paraId="57E91611" w14:textId="77777777" w:rsidR="003014F1" w:rsidRPr="0033569D" w:rsidRDefault="003014F1" w:rsidP="007032D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Open Sans" w:hAnsi="Open Sans" w:cs="Open Sans"/>
          <w:color w:val="FF0000"/>
          <w:sz w:val="18"/>
          <w:szCs w:val="18"/>
        </w:rPr>
      </w:pPr>
    </w:p>
    <w:p w14:paraId="24006A03" w14:textId="77777777" w:rsidR="007032DA" w:rsidRPr="0033569D" w:rsidRDefault="007032DA" w:rsidP="003014F1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Open Sans" w:hAnsi="Open Sans" w:cs="Open Sans"/>
          <w:b/>
          <w:sz w:val="18"/>
          <w:szCs w:val="18"/>
        </w:rPr>
      </w:pPr>
      <w:r w:rsidRPr="0033569D">
        <w:rPr>
          <w:rFonts w:ascii="Open Sans" w:hAnsi="Open Sans" w:cs="Open Sans"/>
          <w:b/>
          <w:sz w:val="18"/>
          <w:szCs w:val="18"/>
        </w:rPr>
        <w:t>§ 6</w:t>
      </w:r>
    </w:p>
    <w:p w14:paraId="3EEFB4C7" w14:textId="77777777" w:rsidR="003014F1" w:rsidRPr="0033569D" w:rsidRDefault="003014F1" w:rsidP="003014F1">
      <w:pPr>
        <w:pStyle w:val="Tekstpodstawowy21"/>
        <w:spacing w:line="360" w:lineRule="auto"/>
        <w:ind w:left="426" w:hanging="426"/>
        <w:jc w:val="both"/>
        <w:rPr>
          <w:rFonts w:ascii="Open Sans" w:hAnsi="Open Sans" w:cs="Open Sans"/>
          <w:b w:val="0"/>
          <w:sz w:val="18"/>
          <w:szCs w:val="18"/>
        </w:rPr>
      </w:pPr>
      <w:r w:rsidRPr="0033569D">
        <w:rPr>
          <w:rFonts w:ascii="Open Sans" w:hAnsi="Open Sans" w:cs="Open Sans"/>
          <w:b w:val="0"/>
          <w:sz w:val="18"/>
          <w:szCs w:val="18"/>
        </w:rPr>
        <w:t>1. </w:t>
      </w:r>
      <w:r w:rsidRPr="0033569D">
        <w:rPr>
          <w:rFonts w:ascii="Open Sans" w:hAnsi="Open Sans" w:cs="Open Sans"/>
          <w:b w:val="0"/>
          <w:sz w:val="18"/>
          <w:szCs w:val="18"/>
        </w:rPr>
        <w:tab/>
        <w:t>Wykonawca może powierzyć wykonanie części zamówienia podwykonawcy.</w:t>
      </w:r>
    </w:p>
    <w:p w14:paraId="0CF71F45" w14:textId="77777777" w:rsidR="003014F1" w:rsidRPr="0033569D" w:rsidRDefault="003014F1" w:rsidP="003014F1">
      <w:pPr>
        <w:pStyle w:val="Tekstpodstawowy21"/>
        <w:spacing w:line="360" w:lineRule="auto"/>
        <w:ind w:left="426" w:hanging="426"/>
        <w:jc w:val="both"/>
        <w:rPr>
          <w:rFonts w:ascii="Open Sans" w:hAnsi="Open Sans" w:cs="Open Sans"/>
          <w:b w:val="0"/>
          <w:sz w:val="18"/>
          <w:szCs w:val="18"/>
        </w:rPr>
      </w:pPr>
      <w:r w:rsidRPr="0033569D">
        <w:rPr>
          <w:rFonts w:ascii="Open Sans" w:hAnsi="Open Sans" w:cs="Open Sans"/>
          <w:b w:val="0"/>
          <w:sz w:val="18"/>
          <w:szCs w:val="18"/>
        </w:rPr>
        <w:t>2. </w:t>
      </w:r>
      <w:r w:rsidRPr="0033569D">
        <w:rPr>
          <w:rFonts w:ascii="Open Sans" w:hAnsi="Open Sans" w:cs="Open Sans"/>
          <w:b w:val="0"/>
          <w:sz w:val="18"/>
          <w:szCs w:val="18"/>
        </w:rPr>
        <w:tab/>
        <w:t>Zamawiający może żądać wskazania przez wykonawcę, w ofercie, części zamówienia, których wykonanie zamierza powierzyć podwykonawcom, oraz podania nazw ewentualnych podwykonawców, jeżeli są już znani.</w:t>
      </w:r>
    </w:p>
    <w:p w14:paraId="7F775FE5" w14:textId="5800BF99" w:rsidR="003014F1" w:rsidRPr="0033569D" w:rsidRDefault="003014F1" w:rsidP="003014F1">
      <w:pPr>
        <w:pStyle w:val="Tekstpodstawowy21"/>
        <w:spacing w:line="360" w:lineRule="auto"/>
        <w:ind w:left="426" w:hanging="426"/>
        <w:jc w:val="both"/>
        <w:rPr>
          <w:rFonts w:ascii="Open Sans" w:hAnsi="Open Sans" w:cs="Open Sans"/>
          <w:b w:val="0"/>
          <w:sz w:val="18"/>
          <w:szCs w:val="18"/>
        </w:rPr>
      </w:pPr>
      <w:r w:rsidRPr="0033569D">
        <w:rPr>
          <w:rFonts w:ascii="Open Sans" w:hAnsi="Open Sans" w:cs="Open Sans"/>
          <w:b w:val="0"/>
          <w:sz w:val="18"/>
          <w:szCs w:val="18"/>
        </w:rPr>
        <w:t>3. </w:t>
      </w:r>
      <w:r w:rsidRPr="0033569D">
        <w:rPr>
          <w:rFonts w:ascii="Open Sans" w:hAnsi="Open Sans" w:cs="Open Sans"/>
          <w:b w:val="0"/>
          <w:sz w:val="18"/>
          <w:szCs w:val="18"/>
        </w:rPr>
        <w:tab/>
        <w:t xml:space="preserve">W przypadku zamówień na roboty budowlane oraz usługi, które mają być wykonane w miejscu podlegającym bezpośredniemu nadzorowi </w:t>
      </w:r>
      <w:r w:rsidR="00377DDA">
        <w:rPr>
          <w:rFonts w:ascii="Open Sans" w:hAnsi="Open Sans" w:cs="Open Sans"/>
          <w:b w:val="0"/>
          <w:sz w:val="18"/>
          <w:szCs w:val="18"/>
        </w:rPr>
        <w:t>Z</w:t>
      </w:r>
      <w:r w:rsidRPr="0033569D">
        <w:rPr>
          <w:rFonts w:ascii="Open Sans" w:hAnsi="Open Sans" w:cs="Open Sans"/>
          <w:b w:val="0"/>
          <w:sz w:val="18"/>
          <w:szCs w:val="18"/>
        </w:rPr>
        <w:t xml:space="preserve">amawiającego, </w:t>
      </w:r>
      <w:r w:rsidR="00377DDA">
        <w:rPr>
          <w:rFonts w:ascii="Open Sans" w:hAnsi="Open Sans" w:cs="Open Sans"/>
          <w:b w:val="0"/>
          <w:sz w:val="18"/>
          <w:szCs w:val="18"/>
        </w:rPr>
        <w:t>Z</w:t>
      </w:r>
      <w:r w:rsidRPr="0033569D">
        <w:rPr>
          <w:rFonts w:ascii="Open Sans" w:hAnsi="Open Sans" w:cs="Open Sans"/>
          <w:b w:val="0"/>
          <w:sz w:val="18"/>
          <w:szCs w:val="18"/>
        </w:rPr>
        <w:t xml:space="preserve">amawiający żąda, aby przed przystąpieniem do wykonania zamówienia </w:t>
      </w:r>
      <w:r w:rsidR="00377DDA">
        <w:rPr>
          <w:rFonts w:ascii="Open Sans" w:hAnsi="Open Sans" w:cs="Open Sans"/>
          <w:b w:val="0"/>
          <w:sz w:val="18"/>
          <w:szCs w:val="18"/>
        </w:rPr>
        <w:t>W</w:t>
      </w:r>
      <w:r w:rsidRPr="0033569D">
        <w:rPr>
          <w:rFonts w:ascii="Open Sans" w:hAnsi="Open Sans" w:cs="Open Sans"/>
          <w:b w:val="0"/>
          <w:sz w:val="18"/>
          <w:szCs w:val="18"/>
        </w:rPr>
        <w:t>ykonawca podał nazwy, dane kontaktowe oraz przedstawicieli, podwykonawców zaangażowanych w takie roboty budowlane lub usługi, jeżeli są już znani. Wykonawca zawiadamia zamawiającego o wszelkich zmianach w odniesieniu do informacji, o których mowa w zdaniu pierwszym, w trakcie realizacji zamówienia, a także przekazuje wymagane informacje na temat nowych podwykonawców, którym w późniejszym okresie zamierza powierzyć realizację robót budowlanych lub usług.</w:t>
      </w:r>
    </w:p>
    <w:p w14:paraId="21A6DF7C" w14:textId="77777777" w:rsidR="003014F1" w:rsidRPr="0033569D" w:rsidRDefault="003014F1" w:rsidP="003014F1">
      <w:pPr>
        <w:pStyle w:val="Tekstpodstawowy21"/>
        <w:spacing w:line="360" w:lineRule="auto"/>
        <w:ind w:left="426" w:hanging="426"/>
        <w:jc w:val="both"/>
        <w:rPr>
          <w:rFonts w:ascii="Open Sans" w:hAnsi="Open Sans" w:cs="Open Sans"/>
          <w:b w:val="0"/>
          <w:sz w:val="18"/>
          <w:szCs w:val="18"/>
        </w:rPr>
      </w:pPr>
      <w:r w:rsidRPr="0033569D">
        <w:rPr>
          <w:rFonts w:ascii="Open Sans" w:hAnsi="Open Sans" w:cs="Open Sans"/>
          <w:b w:val="0"/>
          <w:sz w:val="18"/>
          <w:szCs w:val="18"/>
        </w:rPr>
        <w:t>4. </w:t>
      </w:r>
      <w:r w:rsidRPr="0033569D">
        <w:rPr>
          <w:rFonts w:ascii="Open Sans" w:hAnsi="Open Sans" w:cs="Open Sans"/>
          <w:b w:val="0"/>
          <w:sz w:val="18"/>
          <w:szCs w:val="18"/>
        </w:rPr>
        <w:tab/>
        <w:t>Zamawiający może żądać informacji, o których mowa w ust. 3:</w:t>
      </w:r>
    </w:p>
    <w:p w14:paraId="19D8654D" w14:textId="77777777" w:rsidR="003014F1" w:rsidRPr="0033569D" w:rsidRDefault="003014F1" w:rsidP="003014F1">
      <w:pPr>
        <w:pStyle w:val="Tekstpodstawowy21"/>
        <w:spacing w:line="360" w:lineRule="auto"/>
        <w:ind w:left="709" w:hanging="283"/>
        <w:jc w:val="both"/>
        <w:rPr>
          <w:rFonts w:ascii="Open Sans" w:hAnsi="Open Sans" w:cs="Open Sans"/>
          <w:b w:val="0"/>
          <w:sz w:val="18"/>
          <w:szCs w:val="18"/>
        </w:rPr>
      </w:pPr>
      <w:r w:rsidRPr="0033569D">
        <w:rPr>
          <w:rFonts w:ascii="Open Sans" w:hAnsi="Open Sans" w:cs="Open Sans"/>
          <w:b w:val="0"/>
          <w:sz w:val="18"/>
          <w:szCs w:val="18"/>
        </w:rPr>
        <w:t>1)</w:t>
      </w:r>
      <w:r w:rsidRPr="0033569D">
        <w:rPr>
          <w:rFonts w:ascii="Open Sans" w:hAnsi="Open Sans" w:cs="Open Sans"/>
          <w:b w:val="0"/>
          <w:sz w:val="18"/>
          <w:szCs w:val="18"/>
        </w:rPr>
        <w:tab/>
        <w:t>w przypadku zamówień na dostawy oraz zamówień na usługi inne niż dotyczące usług, które mają być wykonane w miejscu podlegającym bezpośredniemu nadzorowi zamawiającego lub</w:t>
      </w:r>
    </w:p>
    <w:p w14:paraId="1DB2F8DE" w14:textId="77777777" w:rsidR="003014F1" w:rsidRPr="0033569D" w:rsidRDefault="003014F1" w:rsidP="003014F1">
      <w:pPr>
        <w:pStyle w:val="Tekstpodstawowy21"/>
        <w:spacing w:line="360" w:lineRule="auto"/>
        <w:ind w:left="709" w:hanging="283"/>
        <w:jc w:val="both"/>
        <w:rPr>
          <w:rFonts w:ascii="Open Sans" w:hAnsi="Open Sans" w:cs="Open Sans"/>
          <w:b w:val="0"/>
          <w:sz w:val="18"/>
          <w:szCs w:val="18"/>
        </w:rPr>
      </w:pPr>
      <w:r w:rsidRPr="0033569D">
        <w:rPr>
          <w:rFonts w:ascii="Open Sans" w:hAnsi="Open Sans" w:cs="Open Sans"/>
          <w:b w:val="0"/>
          <w:sz w:val="18"/>
          <w:szCs w:val="18"/>
        </w:rPr>
        <w:t>2)</w:t>
      </w:r>
      <w:r w:rsidRPr="0033569D">
        <w:rPr>
          <w:rFonts w:ascii="Open Sans" w:hAnsi="Open Sans" w:cs="Open Sans"/>
          <w:b w:val="0"/>
          <w:sz w:val="18"/>
          <w:szCs w:val="18"/>
        </w:rPr>
        <w:tab/>
        <w:t xml:space="preserve">dotyczących dalszych </w:t>
      </w:r>
      <w:proofErr w:type="gramStart"/>
      <w:r w:rsidRPr="0033569D">
        <w:rPr>
          <w:rFonts w:ascii="Open Sans" w:hAnsi="Open Sans" w:cs="Open Sans"/>
          <w:b w:val="0"/>
          <w:sz w:val="18"/>
          <w:szCs w:val="18"/>
        </w:rPr>
        <w:t>podwykonawców,</w:t>
      </w:r>
      <w:proofErr w:type="gramEnd"/>
      <w:r w:rsidRPr="0033569D">
        <w:rPr>
          <w:rFonts w:ascii="Open Sans" w:hAnsi="Open Sans" w:cs="Open Sans"/>
          <w:b w:val="0"/>
          <w:sz w:val="18"/>
          <w:szCs w:val="18"/>
        </w:rPr>
        <w:t xml:space="preserve"> lub</w:t>
      </w:r>
    </w:p>
    <w:p w14:paraId="76021178" w14:textId="77777777" w:rsidR="003014F1" w:rsidRPr="0033569D" w:rsidRDefault="003014F1" w:rsidP="003014F1">
      <w:pPr>
        <w:pStyle w:val="Tekstpodstawowy21"/>
        <w:spacing w:line="360" w:lineRule="auto"/>
        <w:ind w:left="709" w:hanging="283"/>
        <w:jc w:val="both"/>
        <w:rPr>
          <w:rFonts w:ascii="Open Sans" w:hAnsi="Open Sans" w:cs="Open Sans"/>
          <w:b w:val="0"/>
          <w:sz w:val="18"/>
          <w:szCs w:val="18"/>
        </w:rPr>
      </w:pPr>
      <w:r w:rsidRPr="0033569D">
        <w:rPr>
          <w:rFonts w:ascii="Open Sans" w:hAnsi="Open Sans" w:cs="Open Sans"/>
          <w:b w:val="0"/>
          <w:sz w:val="18"/>
          <w:szCs w:val="18"/>
        </w:rPr>
        <w:t>3)</w:t>
      </w:r>
      <w:r w:rsidRPr="0033569D">
        <w:rPr>
          <w:rFonts w:ascii="Open Sans" w:hAnsi="Open Sans" w:cs="Open Sans"/>
          <w:b w:val="0"/>
          <w:sz w:val="18"/>
          <w:szCs w:val="18"/>
        </w:rPr>
        <w:tab/>
        <w:t>dotyczących dostawców uczestniczących w wykonaniu zamówienia na roboty budowlane lub usługi.</w:t>
      </w:r>
    </w:p>
    <w:p w14:paraId="48652AF8" w14:textId="77777777" w:rsidR="003014F1" w:rsidRPr="0033569D" w:rsidRDefault="003014F1" w:rsidP="003014F1">
      <w:pPr>
        <w:pStyle w:val="Tekstpodstawowy21"/>
        <w:spacing w:line="360" w:lineRule="auto"/>
        <w:ind w:left="426" w:hanging="426"/>
        <w:jc w:val="both"/>
        <w:rPr>
          <w:rFonts w:ascii="Open Sans" w:hAnsi="Open Sans" w:cs="Open Sans"/>
          <w:b w:val="0"/>
          <w:sz w:val="18"/>
          <w:szCs w:val="18"/>
        </w:rPr>
      </w:pPr>
      <w:r w:rsidRPr="0033569D">
        <w:rPr>
          <w:rFonts w:ascii="Open Sans" w:hAnsi="Open Sans" w:cs="Open Sans"/>
          <w:b w:val="0"/>
          <w:sz w:val="18"/>
          <w:szCs w:val="18"/>
        </w:rPr>
        <w:t>5. </w:t>
      </w:r>
      <w:r w:rsidRPr="0033569D">
        <w:rPr>
          <w:rFonts w:ascii="Open Sans" w:hAnsi="Open Sans" w:cs="Open Sans"/>
          <w:b w:val="0"/>
          <w:sz w:val="18"/>
          <w:szCs w:val="18"/>
        </w:rPr>
        <w:tab/>
        <w:t xml:space="preserve">W przypadkach, o których mowa w ust. 2 i 3 oraz ust. 4 pkt 1, zamawiający może badać, czy nie zachodzą wobec podwykonawcy niebędącego podmiotem udostępniającym zasoby podstawy </w:t>
      </w:r>
      <w:r w:rsidRPr="0033569D">
        <w:rPr>
          <w:rFonts w:ascii="Open Sans" w:hAnsi="Open Sans" w:cs="Open Sans"/>
          <w:b w:val="0"/>
          <w:sz w:val="18"/>
          <w:szCs w:val="18"/>
        </w:rPr>
        <w:lastRenderedPageBreak/>
        <w:t>wykluczenia, o których mowa w art. 108 i art. 109, o ile przewidział to w dokumentach zamówienia. Wykonawca na żądanie zamawiającego przedstawia oświadczenie, o którym mowa w art. 125 ust. 1, lub podmiotowe środki dowodowe dotyczące tego podwykonawcy.</w:t>
      </w:r>
    </w:p>
    <w:p w14:paraId="6C2E4807" w14:textId="77777777" w:rsidR="003014F1" w:rsidRPr="0033569D" w:rsidRDefault="003014F1" w:rsidP="003014F1">
      <w:pPr>
        <w:pStyle w:val="Tekstpodstawowy21"/>
        <w:spacing w:line="360" w:lineRule="auto"/>
        <w:ind w:left="426" w:hanging="426"/>
        <w:jc w:val="both"/>
        <w:rPr>
          <w:rFonts w:ascii="Open Sans" w:hAnsi="Open Sans" w:cs="Open Sans"/>
          <w:b w:val="0"/>
          <w:sz w:val="18"/>
          <w:szCs w:val="18"/>
        </w:rPr>
      </w:pPr>
      <w:r w:rsidRPr="0033569D">
        <w:rPr>
          <w:rFonts w:ascii="Open Sans" w:hAnsi="Open Sans" w:cs="Open Sans"/>
          <w:b w:val="0"/>
          <w:sz w:val="18"/>
          <w:szCs w:val="18"/>
        </w:rPr>
        <w:t>6. </w:t>
      </w:r>
      <w:r w:rsidRPr="0033569D">
        <w:rPr>
          <w:rFonts w:ascii="Open Sans" w:hAnsi="Open Sans" w:cs="Open Sans"/>
          <w:b w:val="0"/>
          <w:sz w:val="18"/>
          <w:szCs w:val="18"/>
        </w:rPr>
        <w:tab/>
        <w:t>W przypadku, o którym mowa w ust. 5, jeżeli wobec podwykonawcy zachodzą podstawy wykluczenia, zamawiający żąda, aby wykonawca w terminie określonym przez zamawiającego zastąpił tego podwykonawcę pod rygorem niedopuszczenia podwykonawcy do realizacji części zamówienia</w:t>
      </w:r>
      <w:r w:rsidR="000B74AE" w:rsidRPr="0033569D">
        <w:rPr>
          <w:rFonts w:ascii="Open Sans" w:hAnsi="Open Sans" w:cs="Open Sans"/>
          <w:b w:val="0"/>
          <w:sz w:val="18"/>
          <w:szCs w:val="18"/>
        </w:rPr>
        <w:t>.</w:t>
      </w:r>
    </w:p>
    <w:p w14:paraId="468E2FE0" w14:textId="77777777" w:rsidR="003014F1" w:rsidRPr="0033569D" w:rsidRDefault="003014F1" w:rsidP="003014F1">
      <w:pPr>
        <w:pStyle w:val="Tekstpodstawowy21"/>
        <w:spacing w:line="360" w:lineRule="auto"/>
        <w:ind w:left="426" w:hanging="426"/>
        <w:jc w:val="both"/>
        <w:rPr>
          <w:rFonts w:ascii="Open Sans" w:hAnsi="Open Sans" w:cs="Open Sans"/>
          <w:b w:val="0"/>
          <w:sz w:val="18"/>
          <w:szCs w:val="18"/>
        </w:rPr>
      </w:pPr>
      <w:r w:rsidRPr="0033569D">
        <w:rPr>
          <w:rFonts w:ascii="Open Sans" w:hAnsi="Open Sans" w:cs="Open Sans"/>
          <w:b w:val="0"/>
          <w:sz w:val="18"/>
          <w:szCs w:val="18"/>
        </w:rPr>
        <w:t>7. </w:t>
      </w:r>
      <w:r w:rsidRPr="0033569D">
        <w:rPr>
          <w:rFonts w:ascii="Open Sans" w:hAnsi="Open Sans" w:cs="Open Sans"/>
          <w:b w:val="0"/>
          <w:sz w:val="18"/>
          <w:szCs w:val="18"/>
        </w:rPr>
        <w:tab/>
        <w:t>Jeżeli zmiana albo rezygnacja z podwykonawcy dotyczy podmiotu, na którego zasoby wykonawca powoływał się, na zasadach określonych w art. 118 ust. 1,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 Przepis art. 122 stosuje się odpowiednio.</w:t>
      </w:r>
    </w:p>
    <w:p w14:paraId="57CF7D9D" w14:textId="77777777" w:rsidR="003014F1" w:rsidRPr="0033569D" w:rsidRDefault="003014F1" w:rsidP="003014F1">
      <w:pPr>
        <w:pStyle w:val="Tekstpodstawowy21"/>
        <w:spacing w:line="360" w:lineRule="auto"/>
        <w:ind w:left="426" w:hanging="426"/>
        <w:jc w:val="both"/>
        <w:rPr>
          <w:rFonts w:ascii="Open Sans" w:hAnsi="Open Sans" w:cs="Open Sans"/>
          <w:b w:val="0"/>
          <w:sz w:val="18"/>
          <w:szCs w:val="18"/>
        </w:rPr>
      </w:pPr>
      <w:r w:rsidRPr="0033569D">
        <w:rPr>
          <w:rFonts w:ascii="Open Sans" w:hAnsi="Open Sans" w:cs="Open Sans"/>
          <w:b w:val="0"/>
          <w:sz w:val="18"/>
          <w:szCs w:val="18"/>
        </w:rPr>
        <w:t>8. </w:t>
      </w:r>
      <w:r w:rsidRPr="0033569D">
        <w:rPr>
          <w:rFonts w:ascii="Open Sans" w:hAnsi="Open Sans" w:cs="Open Sans"/>
          <w:b w:val="0"/>
          <w:sz w:val="18"/>
          <w:szCs w:val="18"/>
        </w:rPr>
        <w:tab/>
        <w:t xml:space="preserve">Powierzenie wykonania części zamówienia podwykonawcom nie zwalnia wykonawcy </w:t>
      </w:r>
      <w:r w:rsidR="0033569D">
        <w:rPr>
          <w:rFonts w:ascii="Open Sans" w:hAnsi="Open Sans" w:cs="Open Sans"/>
          <w:b w:val="0"/>
          <w:sz w:val="18"/>
          <w:szCs w:val="18"/>
        </w:rPr>
        <w:br/>
      </w:r>
      <w:r w:rsidRPr="0033569D">
        <w:rPr>
          <w:rFonts w:ascii="Open Sans" w:hAnsi="Open Sans" w:cs="Open Sans"/>
          <w:b w:val="0"/>
          <w:sz w:val="18"/>
          <w:szCs w:val="18"/>
        </w:rPr>
        <w:t>z odpowiedzialności za należyte wykonanie tego zamówienia.</w:t>
      </w:r>
    </w:p>
    <w:p w14:paraId="4E12D6B0" w14:textId="77777777" w:rsidR="003014F1" w:rsidRPr="0033569D" w:rsidRDefault="003014F1" w:rsidP="003014F1">
      <w:pPr>
        <w:pStyle w:val="Tekstpodstawowy21"/>
        <w:spacing w:line="360" w:lineRule="auto"/>
        <w:ind w:left="426" w:hanging="426"/>
        <w:jc w:val="both"/>
        <w:rPr>
          <w:rFonts w:ascii="Open Sans" w:hAnsi="Open Sans" w:cs="Open Sans"/>
          <w:b w:val="0"/>
          <w:sz w:val="18"/>
          <w:szCs w:val="18"/>
        </w:rPr>
      </w:pPr>
      <w:r w:rsidRPr="0033569D">
        <w:rPr>
          <w:rFonts w:ascii="Open Sans" w:hAnsi="Open Sans" w:cs="Open Sans"/>
          <w:b w:val="0"/>
          <w:sz w:val="18"/>
          <w:szCs w:val="18"/>
        </w:rPr>
        <w:t>9. </w:t>
      </w:r>
      <w:r w:rsidRPr="0033569D">
        <w:rPr>
          <w:rFonts w:ascii="Open Sans" w:hAnsi="Open Sans" w:cs="Open Sans"/>
          <w:b w:val="0"/>
          <w:sz w:val="18"/>
          <w:szCs w:val="18"/>
        </w:rPr>
        <w:tab/>
        <w:t xml:space="preserve">Wykonawca, podwykonawca lub dalszy podwykonawca zamówienia na roboty budowlane zamierzający zawrzeć umowę o podwykonawstwo, której przedmiotem są roboty budowlane, jest obowiązany, w trakcie realizacji zamówienia, do przedłożenia zamawiającemu projektu tej umowy, przy czym podwykonawca lub dalszy podwykonawca jest obowiązany dołączyć zgodę wykonawcy na zawarcie umowy o podwykonawstwo o treści zgodnej z projektem umowy. </w:t>
      </w:r>
    </w:p>
    <w:p w14:paraId="43C2F1EF" w14:textId="6FA6673A" w:rsidR="003014F1" w:rsidRPr="0033569D" w:rsidRDefault="003014F1" w:rsidP="003014F1">
      <w:pPr>
        <w:pStyle w:val="Tekstpodstawowy21"/>
        <w:spacing w:line="360" w:lineRule="auto"/>
        <w:ind w:left="426" w:hanging="426"/>
        <w:jc w:val="both"/>
        <w:rPr>
          <w:rFonts w:ascii="Open Sans" w:hAnsi="Open Sans" w:cs="Open Sans"/>
          <w:b w:val="0"/>
          <w:sz w:val="18"/>
          <w:szCs w:val="18"/>
        </w:rPr>
      </w:pPr>
      <w:r w:rsidRPr="0033569D">
        <w:rPr>
          <w:rFonts w:ascii="Open Sans" w:hAnsi="Open Sans" w:cs="Open Sans"/>
          <w:b w:val="0"/>
          <w:sz w:val="18"/>
          <w:szCs w:val="18"/>
        </w:rPr>
        <w:t>10. </w:t>
      </w:r>
      <w:r w:rsidRPr="0033569D">
        <w:rPr>
          <w:rFonts w:ascii="Open Sans" w:hAnsi="Open Sans" w:cs="Open Sans"/>
          <w:b w:val="0"/>
          <w:sz w:val="18"/>
          <w:szCs w:val="18"/>
        </w:rPr>
        <w:tab/>
        <w:t xml:space="preserve">Termin zapłaty wynagrodzenia podwykonawcy lub dalszemu podwykonawcy, przewidziany w umowie o podwykonawstwo, nie może być dłuższy niż 30 dni od dnia doręczenia </w:t>
      </w:r>
      <w:r w:rsidR="00377DDA">
        <w:rPr>
          <w:rFonts w:ascii="Open Sans" w:hAnsi="Open Sans" w:cs="Open Sans"/>
          <w:b w:val="0"/>
          <w:sz w:val="18"/>
          <w:szCs w:val="18"/>
        </w:rPr>
        <w:t>W</w:t>
      </w:r>
      <w:r w:rsidRPr="0033569D">
        <w:rPr>
          <w:rFonts w:ascii="Open Sans" w:hAnsi="Open Sans" w:cs="Open Sans"/>
          <w:b w:val="0"/>
          <w:sz w:val="18"/>
          <w:szCs w:val="18"/>
        </w:rPr>
        <w:t>ykonawcy, podwykonawcy lub dalszemu podwykonawcy faktury lub rachunku.</w:t>
      </w:r>
    </w:p>
    <w:p w14:paraId="28C8290E" w14:textId="77777777" w:rsidR="003014F1" w:rsidRPr="0033569D" w:rsidRDefault="003014F1" w:rsidP="003014F1">
      <w:pPr>
        <w:pStyle w:val="Tekstpodstawowy21"/>
        <w:spacing w:line="360" w:lineRule="auto"/>
        <w:ind w:left="426" w:hanging="426"/>
        <w:jc w:val="both"/>
        <w:rPr>
          <w:rFonts w:ascii="Open Sans" w:hAnsi="Open Sans" w:cs="Open Sans"/>
          <w:b w:val="0"/>
          <w:sz w:val="18"/>
          <w:szCs w:val="18"/>
        </w:rPr>
      </w:pPr>
      <w:r w:rsidRPr="0033569D">
        <w:rPr>
          <w:rFonts w:ascii="Open Sans" w:hAnsi="Open Sans" w:cs="Open Sans"/>
          <w:b w:val="0"/>
          <w:sz w:val="18"/>
          <w:szCs w:val="18"/>
        </w:rPr>
        <w:t>11. </w:t>
      </w:r>
      <w:r w:rsidRPr="0033569D">
        <w:rPr>
          <w:rFonts w:ascii="Open Sans" w:hAnsi="Open Sans" w:cs="Open Sans"/>
          <w:b w:val="0"/>
          <w:sz w:val="18"/>
          <w:szCs w:val="18"/>
        </w:rPr>
        <w:tab/>
        <w:t xml:space="preserve">Zamawiający, </w:t>
      </w:r>
      <w:r w:rsidRPr="0033569D">
        <w:rPr>
          <w:rFonts w:ascii="Open Sans" w:hAnsi="Open Sans" w:cs="Open Sans"/>
          <w:sz w:val="18"/>
          <w:szCs w:val="18"/>
        </w:rPr>
        <w:t xml:space="preserve">w terminie </w:t>
      </w:r>
      <w:r w:rsidR="0033569D">
        <w:rPr>
          <w:rFonts w:ascii="Open Sans" w:hAnsi="Open Sans" w:cs="Open Sans"/>
          <w:sz w:val="18"/>
          <w:szCs w:val="18"/>
        </w:rPr>
        <w:t>14</w:t>
      </w:r>
      <w:r w:rsidRPr="0033569D">
        <w:rPr>
          <w:rFonts w:ascii="Open Sans" w:hAnsi="Open Sans" w:cs="Open Sans"/>
          <w:sz w:val="18"/>
          <w:szCs w:val="18"/>
        </w:rPr>
        <w:t xml:space="preserve"> dni</w:t>
      </w:r>
      <w:r w:rsidRPr="0033569D">
        <w:rPr>
          <w:rFonts w:ascii="Open Sans" w:hAnsi="Open Sans" w:cs="Open Sans"/>
          <w:b w:val="0"/>
          <w:sz w:val="18"/>
          <w:szCs w:val="18"/>
        </w:rPr>
        <w:t xml:space="preserve"> od przedłożenia projektu umowy, zgłasza w formie pisemnej, pod rygorem nieważności, zastrzeżenia do projektu umowy o podwykonawstwo, której przedmiotem są roboty budowlane, w </w:t>
      </w:r>
      <w:proofErr w:type="gramStart"/>
      <w:r w:rsidRPr="0033569D">
        <w:rPr>
          <w:rFonts w:ascii="Open Sans" w:hAnsi="Open Sans" w:cs="Open Sans"/>
          <w:b w:val="0"/>
          <w:sz w:val="18"/>
          <w:szCs w:val="18"/>
        </w:rPr>
        <w:t>przypadku</w:t>
      </w:r>
      <w:proofErr w:type="gramEnd"/>
      <w:r w:rsidRPr="0033569D">
        <w:rPr>
          <w:rFonts w:ascii="Open Sans" w:hAnsi="Open Sans" w:cs="Open Sans"/>
          <w:b w:val="0"/>
          <w:sz w:val="18"/>
          <w:szCs w:val="18"/>
        </w:rPr>
        <w:t xml:space="preserve"> gdy:</w:t>
      </w:r>
    </w:p>
    <w:p w14:paraId="21DBBFA6" w14:textId="77777777" w:rsidR="003014F1" w:rsidRPr="0033569D" w:rsidRDefault="003014F1" w:rsidP="003014F1">
      <w:pPr>
        <w:pStyle w:val="Tekstpodstawowy21"/>
        <w:spacing w:line="360" w:lineRule="auto"/>
        <w:ind w:left="709" w:hanging="283"/>
        <w:rPr>
          <w:rFonts w:ascii="Open Sans" w:hAnsi="Open Sans" w:cs="Open Sans"/>
          <w:b w:val="0"/>
          <w:sz w:val="18"/>
          <w:szCs w:val="18"/>
        </w:rPr>
      </w:pPr>
      <w:r w:rsidRPr="0033569D">
        <w:rPr>
          <w:rFonts w:ascii="Open Sans" w:hAnsi="Open Sans" w:cs="Open Sans"/>
          <w:b w:val="0"/>
          <w:sz w:val="18"/>
          <w:szCs w:val="18"/>
        </w:rPr>
        <w:t>1)</w:t>
      </w:r>
      <w:r w:rsidRPr="0033569D">
        <w:rPr>
          <w:rFonts w:ascii="Open Sans" w:hAnsi="Open Sans" w:cs="Open Sans"/>
          <w:b w:val="0"/>
          <w:sz w:val="18"/>
          <w:szCs w:val="18"/>
        </w:rPr>
        <w:tab/>
        <w:t>nie spełnia ona wymagań określonych w dokumentach zamówienia;</w:t>
      </w:r>
    </w:p>
    <w:p w14:paraId="06541AAD" w14:textId="77777777" w:rsidR="003014F1" w:rsidRPr="0033569D" w:rsidRDefault="003014F1" w:rsidP="003014F1">
      <w:pPr>
        <w:pStyle w:val="Tekstpodstawowy21"/>
        <w:spacing w:line="360" w:lineRule="auto"/>
        <w:ind w:left="709" w:hanging="283"/>
        <w:rPr>
          <w:rFonts w:ascii="Open Sans" w:hAnsi="Open Sans" w:cs="Open Sans"/>
          <w:b w:val="0"/>
          <w:sz w:val="18"/>
          <w:szCs w:val="18"/>
        </w:rPr>
      </w:pPr>
      <w:r w:rsidRPr="0033569D">
        <w:rPr>
          <w:rFonts w:ascii="Open Sans" w:hAnsi="Open Sans" w:cs="Open Sans"/>
          <w:b w:val="0"/>
          <w:sz w:val="18"/>
          <w:szCs w:val="18"/>
        </w:rPr>
        <w:t>2)</w:t>
      </w:r>
      <w:r w:rsidRPr="0033569D">
        <w:rPr>
          <w:rFonts w:ascii="Open Sans" w:hAnsi="Open Sans" w:cs="Open Sans"/>
          <w:b w:val="0"/>
          <w:sz w:val="18"/>
          <w:szCs w:val="18"/>
        </w:rPr>
        <w:tab/>
        <w:t>przewiduje ona termin zapłaty wynagrodzenia dłuższy niż określony w ust. 10;</w:t>
      </w:r>
    </w:p>
    <w:p w14:paraId="63900A61" w14:textId="77777777" w:rsidR="003014F1" w:rsidRPr="0033569D" w:rsidRDefault="003014F1" w:rsidP="003014F1">
      <w:pPr>
        <w:pStyle w:val="Tekstpodstawowy21"/>
        <w:spacing w:line="360" w:lineRule="auto"/>
        <w:ind w:left="709" w:hanging="283"/>
        <w:rPr>
          <w:rFonts w:ascii="Open Sans" w:hAnsi="Open Sans" w:cs="Open Sans"/>
          <w:b w:val="0"/>
          <w:sz w:val="18"/>
          <w:szCs w:val="18"/>
        </w:rPr>
      </w:pPr>
      <w:r w:rsidRPr="0033569D">
        <w:rPr>
          <w:rFonts w:ascii="Open Sans" w:hAnsi="Open Sans" w:cs="Open Sans"/>
          <w:b w:val="0"/>
          <w:sz w:val="18"/>
          <w:szCs w:val="18"/>
        </w:rPr>
        <w:t>3)</w:t>
      </w:r>
      <w:r w:rsidRPr="0033569D">
        <w:rPr>
          <w:rFonts w:ascii="Open Sans" w:hAnsi="Open Sans" w:cs="Open Sans"/>
          <w:b w:val="0"/>
          <w:sz w:val="18"/>
          <w:szCs w:val="18"/>
        </w:rPr>
        <w:tab/>
        <w:t xml:space="preserve">zawiera ona postanowienia niezgodne z art. 463 ustawy </w:t>
      </w:r>
      <w:proofErr w:type="spellStart"/>
      <w:r w:rsidRPr="0033569D">
        <w:rPr>
          <w:rFonts w:ascii="Open Sans" w:hAnsi="Open Sans" w:cs="Open Sans"/>
          <w:b w:val="0"/>
          <w:sz w:val="18"/>
          <w:szCs w:val="18"/>
        </w:rPr>
        <w:t>Pzp</w:t>
      </w:r>
      <w:proofErr w:type="spellEnd"/>
      <w:r w:rsidRPr="0033569D">
        <w:rPr>
          <w:rFonts w:ascii="Open Sans" w:hAnsi="Open Sans" w:cs="Open Sans"/>
          <w:b w:val="0"/>
          <w:sz w:val="18"/>
          <w:szCs w:val="18"/>
        </w:rPr>
        <w:t>.</w:t>
      </w:r>
    </w:p>
    <w:p w14:paraId="27EB1989" w14:textId="77777777" w:rsidR="003014F1" w:rsidRPr="0033569D" w:rsidRDefault="003014F1" w:rsidP="003014F1">
      <w:pPr>
        <w:pStyle w:val="Tekstpodstawowy21"/>
        <w:spacing w:line="360" w:lineRule="auto"/>
        <w:ind w:left="426" w:hanging="426"/>
        <w:jc w:val="both"/>
        <w:rPr>
          <w:rFonts w:ascii="Open Sans" w:hAnsi="Open Sans" w:cs="Open Sans"/>
          <w:b w:val="0"/>
          <w:sz w:val="18"/>
          <w:szCs w:val="18"/>
        </w:rPr>
      </w:pPr>
      <w:r w:rsidRPr="0033569D">
        <w:rPr>
          <w:rFonts w:ascii="Open Sans" w:hAnsi="Open Sans" w:cs="Open Sans"/>
          <w:b w:val="0"/>
          <w:sz w:val="18"/>
          <w:szCs w:val="18"/>
        </w:rPr>
        <w:t>12. </w:t>
      </w:r>
      <w:r w:rsidRPr="0033569D">
        <w:rPr>
          <w:rFonts w:ascii="Open Sans" w:hAnsi="Open Sans" w:cs="Open Sans"/>
          <w:b w:val="0"/>
          <w:sz w:val="18"/>
          <w:szCs w:val="18"/>
        </w:rPr>
        <w:tab/>
        <w:t xml:space="preserve">Niezgłoszenie zastrzeżeń, o których mowa w ust. 11, do przedłożonego projektu umowy </w:t>
      </w:r>
      <w:r w:rsidRPr="0033569D">
        <w:rPr>
          <w:rFonts w:ascii="Open Sans" w:hAnsi="Open Sans" w:cs="Open Sans"/>
          <w:b w:val="0"/>
          <w:sz w:val="18"/>
          <w:szCs w:val="18"/>
        </w:rPr>
        <w:br/>
        <w:t xml:space="preserve">o podwykonawstwo, której przedmiotem są roboty budowlane, </w:t>
      </w:r>
      <w:r w:rsidRPr="0033569D">
        <w:rPr>
          <w:rFonts w:ascii="Open Sans" w:hAnsi="Open Sans" w:cs="Open Sans"/>
          <w:sz w:val="18"/>
          <w:szCs w:val="18"/>
        </w:rPr>
        <w:t xml:space="preserve">w terminie </w:t>
      </w:r>
      <w:r w:rsidR="0033569D">
        <w:rPr>
          <w:rFonts w:ascii="Open Sans" w:hAnsi="Open Sans" w:cs="Open Sans"/>
          <w:sz w:val="18"/>
          <w:szCs w:val="18"/>
        </w:rPr>
        <w:t>14</w:t>
      </w:r>
      <w:r w:rsidRPr="0033569D">
        <w:rPr>
          <w:rFonts w:ascii="Open Sans" w:hAnsi="Open Sans" w:cs="Open Sans"/>
          <w:sz w:val="18"/>
          <w:szCs w:val="18"/>
        </w:rPr>
        <w:t xml:space="preserve"> dni</w:t>
      </w:r>
      <w:r w:rsidRPr="0033569D">
        <w:rPr>
          <w:rFonts w:ascii="Open Sans" w:hAnsi="Open Sans" w:cs="Open Sans"/>
          <w:b w:val="0"/>
          <w:sz w:val="18"/>
          <w:szCs w:val="18"/>
        </w:rPr>
        <w:t xml:space="preserve"> od przedłożenia projektu umowy, uważa się za akceptację projektu umowy przez zamawiającego.</w:t>
      </w:r>
    </w:p>
    <w:p w14:paraId="013F5EA3" w14:textId="77777777" w:rsidR="003014F1" w:rsidRPr="0033569D" w:rsidRDefault="003014F1" w:rsidP="003014F1">
      <w:pPr>
        <w:pStyle w:val="Tekstpodstawowy21"/>
        <w:spacing w:line="360" w:lineRule="auto"/>
        <w:ind w:left="426" w:hanging="426"/>
        <w:jc w:val="both"/>
        <w:rPr>
          <w:rFonts w:ascii="Open Sans" w:hAnsi="Open Sans" w:cs="Open Sans"/>
          <w:b w:val="0"/>
          <w:sz w:val="18"/>
          <w:szCs w:val="18"/>
        </w:rPr>
      </w:pPr>
      <w:r w:rsidRPr="0033569D">
        <w:rPr>
          <w:rFonts w:ascii="Open Sans" w:hAnsi="Open Sans" w:cs="Open Sans"/>
          <w:b w:val="0"/>
          <w:sz w:val="18"/>
          <w:szCs w:val="18"/>
        </w:rPr>
        <w:t>13. </w:t>
      </w:r>
      <w:r w:rsidRPr="0033569D">
        <w:rPr>
          <w:rFonts w:ascii="Open Sans" w:hAnsi="Open Sans" w:cs="Open Sans"/>
          <w:b w:val="0"/>
          <w:sz w:val="18"/>
          <w:szCs w:val="18"/>
        </w:rPr>
        <w:tab/>
        <w:t>Wykonawca, podwykonawca lub dalszy podwykonawca zamówienia na roboty budowlane przedkłada zamawiającemu poświadczoną za zgodność z oryginałem kopię zawartej umowy o podwykonawstwo, której przedmiotem są roboty budowlane, w terminie 7 dni od dnia jej zawarcia.</w:t>
      </w:r>
    </w:p>
    <w:p w14:paraId="771E39BA" w14:textId="77777777" w:rsidR="003014F1" w:rsidRPr="0033569D" w:rsidRDefault="003014F1" w:rsidP="003014F1">
      <w:pPr>
        <w:pStyle w:val="Tekstpodstawowy21"/>
        <w:spacing w:line="360" w:lineRule="auto"/>
        <w:ind w:left="426" w:hanging="426"/>
        <w:jc w:val="both"/>
        <w:rPr>
          <w:rFonts w:ascii="Open Sans" w:hAnsi="Open Sans" w:cs="Open Sans"/>
          <w:b w:val="0"/>
          <w:sz w:val="18"/>
          <w:szCs w:val="18"/>
        </w:rPr>
      </w:pPr>
      <w:r w:rsidRPr="0033569D">
        <w:rPr>
          <w:rFonts w:ascii="Open Sans" w:hAnsi="Open Sans" w:cs="Open Sans"/>
          <w:b w:val="0"/>
          <w:sz w:val="18"/>
          <w:szCs w:val="18"/>
        </w:rPr>
        <w:t>14. </w:t>
      </w:r>
      <w:r w:rsidRPr="0033569D">
        <w:rPr>
          <w:rFonts w:ascii="Open Sans" w:hAnsi="Open Sans" w:cs="Open Sans"/>
          <w:b w:val="0"/>
          <w:sz w:val="18"/>
          <w:szCs w:val="18"/>
        </w:rPr>
        <w:tab/>
        <w:t xml:space="preserve">Zamawiający, </w:t>
      </w:r>
      <w:r w:rsidRPr="0033569D">
        <w:rPr>
          <w:rFonts w:ascii="Open Sans" w:hAnsi="Open Sans" w:cs="Open Sans"/>
          <w:sz w:val="18"/>
          <w:szCs w:val="18"/>
        </w:rPr>
        <w:t xml:space="preserve">w terminie </w:t>
      </w:r>
      <w:r w:rsidR="0033569D">
        <w:rPr>
          <w:rFonts w:ascii="Open Sans" w:hAnsi="Open Sans" w:cs="Open Sans"/>
          <w:sz w:val="18"/>
          <w:szCs w:val="18"/>
        </w:rPr>
        <w:t>14</w:t>
      </w:r>
      <w:r w:rsidRPr="0033569D">
        <w:rPr>
          <w:rFonts w:ascii="Open Sans" w:hAnsi="Open Sans" w:cs="Open Sans"/>
          <w:sz w:val="18"/>
          <w:szCs w:val="18"/>
        </w:rPr>
        <w:t xml:space="preserve"> dni</w:t>
      </w:r>
      <w:r w:rsidRPr="0033569D">
        <w:rPr>
          <w:rFonts w:ascii="Open Sans" w:hAnsi="Open Sans" w:cs="Open Sans"/>
          <w:b w:val="0"/>
          <w:sz w:val="18"/>
          <w:szCs w:val="18"/>
        </w:rPr>
        <w:t>, zgłasza w formie pisemnej pod rygorem nieważności sprzeciw do umowy o podwykonawstwo, której przedmiotem są roboty budowlane, w przypadkach, o których mowa w ust. 11.</w:t>
      </w:r>
    </w:p>
    <w:p w14:paraId="5D997C58" w14:textId="77777777" w:rsidR="003014F1" w:rsidRPr="0033569D" w:rsidRDefault="003014F1" w:rsidP="003014F1">
      <w:pPr>
        <w:pStyle w:val="Tekstpodstawowy21"/>
        <w:spacing w:line="360" w:lineRule="auto"/>
        <w:ind w:left="426" w:hanging="426"/>
        <w:jc w:val="both"/>
        <w:rPr>
          <w:rFonts w:ascii="Open Sans" w:hAnsi="Open Sans" w:cs="Open Sans"/>
          <w:b w:val="0"/>
          <w:sz w:val="18"/>
          <w:szCs w:val="18"/>
        </w:rPr>
      </w:pPr>
      <w:r w:rsidRPr="0033569D">
        <w:rPr>
          <w:rFonts w:ascii="Open Sans" w:hAnsi="Open Sans" w:cs="Open Sans"/>
          <w:b w:val="0"/>
          <w:sz w:val="18"/>
          <w:szCs w:val="18"/>
        </w:rPr>
        <w:lastRenderedPageBreak/>
        <w:t>15. </w:t>
      </w:r>
      <w:r w:rsidRPr="0033569D">
        <w:rPr>
          <w:rFonts w:ascii="Open Sans" w:hAnsi="Open Sans" w:cs="Open Sans"/>
          <w:b w:val="0"/>
          <w:sz w:val="18"/>
          <w:szCs w:val="18"/>
        </w:rPr>
        <w:tab/>
        <w:t xml:space="preserve">Niezgłoszenie sprzeciwu, o którym mowa w ust. 14, do przedłożonej umowy o podwykonawstwo, której przedmiotem są roboty budowlane, </w:t>
      </w:r>
      <w:r w:rsidRPr="0033569D">
        <w:rPr>
          <w:rFonts w:ascii="Open Sans" w:hAnsi="Open Sans" w:cs="Open Sans"/>
          <w:sz w:val="18"/>
          <w:szCs w:val="18"/>
        </w:rPr>
        <w:t xml:space="preserve">w terminie </w:t>
      </w:r>
      <w:r w:rsidR="0033569D">
        <w:rPr>
          <w:rFonts w:ascii="Open Sans" w:hAnsi="Open Sans" w:cs="Open Sans"/>
          <w:sz w:val="18"/>
          <w:szCs w:val="18"/>
        </w:rPr>
        <w:t>14</w:t>
      </w:r>
      <w:r w:rsidRPr="0033569D">
        <w:rPr>
          <w:rFonts w:ascii="Open Sans" w:hAnsi="Open Sans" w:cs="Open Sans"/>
          <w:sz w:val="18"/>
          <w:szCs w:val="18"/>
        </w:rPr>
        <w:t xml:space="preserve"> dni</w:t>
      </w:r>
      <w:r w:rsidRPr="0033569D">
        <w:rPr>
          <w:rFonts w:ascii="Open Sans" w:hAnsi="Open Sans" w:cs="Open Sans"/>
          <w:b w:val="0"/>
          <w:sz w:val="18"/>
          <w:szCs w:val="18"/>
        </w:rPr>
        <w:t>, uważa się za akceptację umowy przez zamawiającego.</w:t>
      </w:r>
    </w:p>
    <w:p w14:paraId="64443760" w14:textId="77777777" w:rsidR="003014F1" w:rsidRPr="0033569D" w:rsidRDefault="003014F1" w:rsidP="003014F1">
      <w:pPr>
        <w:pStyle w:val="Tekstpodstawowy21"/>
        <w:spacing w:line="360" w:lineRule="auto"/>
        <w:ind w:left="426" w:hanging="426"/>
        <w:jc w:val="both"/>
        <w:rPr>
          <w:rFonts w:ascii="Open Sans" w:hAnsi="Open Sans" w:cs="Open Sans"/>
          <w:b w:val="0"/>
          <w:sz w:val="18"/>
          <w:szCs w:val="18"/>
        </w:rPr>
      </w:pPr>
      <w:r w:rsidRPr="0033569D">
        <w:rPr>
          <w:rFonts w:ascii="Open Sans" w:hAnsi="Open Sans" w:cs="Open Sans"/>
          <w:b w:val="0"/>
          <w:sz w:val="18"/>
          <w:szCs w:val="18"/>
        </w:rPr>
        <w:t>16. </w:t>
      </w:r>
      <w:r w:rsidRPr="0033569D">
        <w:rPr>
          <w:rFonts w:ascii="Open Sans" w:hAnsi="Open Sans" w:cs="Open Sans"/>
          <w:b w:val="0"/>
          <w:sz w:val="18"/>
          <w:szCs w:val="18"/>
        </w:rPr>
        <w:tab/>
        <w:t xml:space="preserve">W przypadku umów, których przedmiotem są roboty budowlane, wykonawca, podwykonawca lub dalszy podwykonawca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oraz umów o podwykonawstwo, których przedmiot został wskazany przez zamawiającego w dokumentach zamówienia. Wyłączenie, o którym mowa w zdaniu pierwszym, nie dotyczy umów o podwykonawstwo o wartości większej niż 50 000 złotych. </w:t>
      </w:r>
    </w:p>
    <w:p w14:paraId="280D3DEF" w14:textId="77777777" w:rsidR="003014F1" w:rsidRPr="0033569D" w:rsidRDefault="003014F1" w:rsidP="003014F1">
      <w:pPr>
        <w:pStyle w:val="Tekstpodstawowy21"/>
        <w:spacing w:line="360" w:lineRule="auto"/>
        <w:ind w:left="426" w:hanging="426"/>
        <w:jc w:val="both"/>
        <w:rPr>
          <w:rFonts w:ascii="Open Sans" w:hAnsi="Open Sans" w:cs="Open Sans"/>
          <w:b w:val="0"/>
          <w:sz w:val="18"/>
          <w:szCs w:val="18"/>
        </w:rPr>
      </w:pPr>
      <w:r w:rsidRPr="0033569D">
        <w:rPr>
          <w:rFonts w:ascii="Open Sans" w:hAnsi="Open Sans" w:cs="Open Sans"/>
          <w:b w:val="0"/>
          <w:sz w:val="18"/>
          <w:szCs w:val="18"/>
        </w:rPr>
        <w:t>17. </w:t>
      </w:r>
      <w:r w:rsidRPr="0033569D">
        <w:rPr>
          <w:rFonts w:ascii="Open Sans" w:hAnsi="Open Sans" w:cs="Open Sans"/>
          <w:b w:val="0"/>
          <w:sz w:val="18"/>
          <w:szCs w:val="18"/>
        </w:rPr>
        <w:tab/>
        <w:t>W przypadku, o którym mowa w ust. 16 podwykonawca lub dalszy podwykonawca, przedkłada poświadczoną za zgodność z oryginałem kopię umowy również wykonawcy.</w:t>
      </w:r>
    </w:p>
    <w:p w14:paraId="1F0DCE6C" w14:textId="77777777" w:rsidR="003014F1" w:rsidRPr="0033569D" w:rsidRDefault="003014F1" w:rsidP="003014F1">
      <w:pPr>
        <w:pStyle w:val="Tekstpodstawowy21"/>
        <w:spacing w:line="360" w:lineRule="auto"/>
        <w:ind w:left="426" w:hanging="426"/>
        <w:jc w:val="both"/>
        <w:rPr>
          <w:rFonts w:ascii="Open Sans" w:hAnsi="Open Sans" w:cs="Open Sans"/>
          <w:b w:val="0"/>
          <w:sz w:val="18"/>
          <w:szCs w:val="18"/>
        </w:rPr>
      </w:pPr>
      <w:r w:rsidRPr="0033569D">
        <w:rPr>
          <w:rFonts w:ascii="Open Sans" w:hAnsi="Open Sans" w:cs="Open Sans"/>
          <w:b w:val="0"/>
          <w:sz w:val="18"/>
          <w:szCs w:val="18"/>
        </w:rPr>
        <w:t>18. </w:t>
      </w:r>
      <w:r w:rsidRPr="0033569D">
        <w:rPr>
          <w:rFonts w:ascii="Open Sans" w:hAnsi="Open Sans" w:cs="Open Sans"/>
          <w:b w:val="0"/>
          <w:sz w:val="18"/>
          <w:szCs w:val="18"/>
        </w:rPr>
        <w:tab/>
        <w:t>W przypadku, o którym mowa w ust. 16, jeżeli termin zapłaty wynagrodzenia jest dłuższy niż określony w ust. 10, zamawiający informuje o tym wykonawcę i wzywa go do doprowadzenia do zmiany tej umowy, pod rygorem wystąpienia o zapłatę kary umownej.</w:t>
      </w:r>
    </w:p>
    <w:p w14:paraId="6FB4BB7B" w14:textId="77777777" w:rsidR="003014F1" w:rsidRPr="0033569D" w:rsidRDefault="003014F1" w:rsidP="003014F1">
      <w:pPr>
        <w:pStyle w:val="Tekstpodstawowy21"/>
        <w:spacing w:line="360" w:lineRule="auto"/>
        <w:ind w:left="426" w:hanging="426"/>
        <w:jc w:val="both"/>
        <w:rPr>
          <w:rFonts w:ascii="Open Sans" w:hAnsi="Open Sans" w:cs="Open Sans"/>
          <w:b w:val="0"/>
          <w:sz w:val="18"/>
          <w:szCs w:val="18"/>
        </w:rPr>
      </w:pPr>
      <w:r w:rsidRPr="0033569D">
        <w:rPr>
          <w:rFonts w:ascii="Open Sans" w:hAnsi="Open Sans" w:cs="Open Sans"/>
          <w:b w:val="0"/>
          <w:sz w:val="18"/>
          <w:szCs w:val="18"/>
        </w:rPr>
        <w:t>19. </w:t>
      </w:r>
      <w:r w:rsidRPr="0033569D">
        <w:rPr>
          <w:rFonts w:ascii="Open Sans" w:hAnsi="Open Sans" w:cs="Open Sans"/>
          <w:b w:val="0"/>
          <w:sz w:val="18"/>
          <w:szCs w:val="18"/>
        </w:rPr>
        <w:tab/>
        <w:t>Przepisy ust. 9-18 stosuje się odpowiednio do zmian umowy o podwykonawstwo.</w:t>
      </w:r>
    </w:p>
    <w:p w14:paraId="03894B02" w14:textId="77777777" w:rsidR="003014F1" w:rsidRPr="0033569D" w:rsidRDefault="003014F1" w:rsidP="003014F1">
      <w:pPr>
        <w:pStyle w:val="Tekstpodstawowy21"/>
        <w:spacing w:line="360" w:lineRule="auto"/>
        <w:ind w:left="426" w:hanging="426"/>
        <w:jc w:val="both"/>
        <w:rPr>
          <w:rFonts w:ascii="Open Sans" w:hAnsi="Open Sans" w:cs="Open Sans"/>
          <w:b w:val="0"/>
          <w:sz w:val="18"/>
          <w:szCs w:val="18"/>
        </w:rPr>
      </w:pPr>
      <w:r w:rsidRPr="0033569D">
        <w:rPr>
          <w:rFonts w:ascii="Open Sans" w:hAnsi="Open Sans" w:cs="Open Sans"/>
          <w:b w:val="0"/>
          <w:sz w:val="18"/>
          <w:szCs w:val="18"/>
        </w:rPr>
        <w:t>20. </w:t>
      </w:r>
      <w:r w:rsidRPr="0033569D">
        <w:rPr>
          <w:rFonts w:ascii="Open Sans" w:hAnsi="Open Sans" w:cs="Open Sans"/>
          <w:b w:val="0"/>
          <w:sz w:val="18"/>
          <w:szCs w:val="18"/>
        </w:rPr>
        <w:tab/>
        <w:t>W przypadku umów, których przedmiotem są roboty budowlane, 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podwykonawcę.</w:t>
      </w:r>
    </w:p>
    <w:p w14:paraId="450F3FCD" w14:textId="45765A75" w:rsidR="003014F1" w:rsidRPr="0033569D" w:rsidRDefault="003014F1" w:rsidP="003014F1">
      <w:pPr>
        <w:pStyle w:val="Tekstpodstawowy21"/>
        <w:spacing w:line="360" w:lineRule="auto"/>
        <w:ind w:left="426" w:hanging="426"/>
        <w:jc w:val="both"/>
        <w:rPr>
          <w:rFonts w:ascii="Open Sans" w:hAnsi="Open Sans" w:cs="Open Sans"/>
          <w:b w:val="0"/>
          <w:sz w:val="18"/>
          <w:szCs w:val="18"/>
        </w:rPr>
      </w:pPr>
      <w:r w:rsidRPr="0033569D">
        <w:rPr>
          <w:rFonts w:ascii="Open Sans" w:hAnsi="Open Sans" w:cs="Open Sans"/>
          <w:b w:val="0"/>
          <w:sz w:val="18"/>
          <w:szCs w:val="18"/>
        </w:rPr>
        <w:t>21. </w:t>
      </w:r>
      <w:r w:rsidRPr="0033569D">
        <w:rPr>
          <w:rFonts w:ascii="Open Sans" w:hAnsi="Open Sans" w:cs="Open Sans"/>
          <w:b w:val="0"/>
          <w:sz w:val="18"/>
          <w:szCs w:val="18"/>
        </w:rPr>
        <w:tab/>
        <w:t>Wynagrodzenie, o którym mowa w ust. 20, dotyczy wyłącznie należności powstałych po</w:t>
      </w:r>
      <w:r w:rsidR="00AA330F">
        <w:rPr>
          <w:rFonts w:ascii="Open Sans" w:hAnsi="Open Sans" w:cs="Open Sans"/>
          <w:b w:val="0"/>
          <w:sz w:val="18"/>
          <w:szCs w:val="18"/>
        </w:rPr>
        <w:t xml:space="preserve"> </w:t>
      </w:r>
      <w:r w:rsidRPr="0033569D">
        <w:rPr>
          <w:rFonts w:ascii="Open Sans" w:hAnsi="Open Sans" w:cs="Open Sans"/>
          <w:b w:val="0"/>
          <w:sz w:val="18"/>
          <w:szCs w:val="18"/>
        </w:rPr>
        <w:t>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750F7E86" w14:textId="77777777" w:rsidR="003014F1" w:rsidRPr="0033569D" w:rsidRDefault="003014F1" w:rsidP="003014F1">
      <w:pPr>
        <w:pStyle w:val="Tekstpodstawowy21"/>
        <w:spacing w:line="360" w:lineRule="auto"/>
        <w:ind w:left="426" w:hanging="426"/>
        <w:jc w:val="both"/>
        <w:rPr>
          <w:rFonts w:ascii="Open Sans" w:hAnsi="Open Sans" w:cs="Open Sans"/>
          <w:b w:val="0"/>
          <w:sz w:val="18"/>
          <w:szCs w:val="18"/>
        </w:rPr>
      </w:pPr>
      <w:r w:rsidRPr="0033569D">
        <w:rPr>
          <w:rFonts w:ascii="Open Sans" w:hAnsi="Open Sans" w:cs="Open Sans"/>
          <w:b w:val="0"/>
          <w:sz w:val="18"/>
          <w:szCs w:val="18"/>
        </w:rPr>
        <w:t>22. </w:t>
      </w:r>
      <w:r w:rsidRPr="0033569D">
        <w:rPr>
          <w:rFonts w:ascii="Open Sans" w:hAnsi="Open Sans" w:cs="Open Sans"/>
          <w:b w:val="0"/>
          <w:sz w:val="18"/>
          <w:szCs w:val="18"/>
        </w:rPr>
        <w:tab/>
        <w:t>Bezpośrednia zapłata obejmuje wyłącznie należne wynagrodzenie, bez odsetek, należnych podwykonawcy lub dalszemu podwykonawcy.</w:t>
      </w:r>
    </w:p>
    <w:p w14:paraId="6E75DFD3" w14:textId="77777777" w:rsidR="003014F1" w:rsidRPr="0033569D" w:rsidRDefault="003014F1" w:rsidP="003014F1">
      <w:pPr>
        <w:pStyle w:val="Tekstpodstawowy21"/>
        <w:spacing w:line="360" w:lineRule="auto"/>
        <w:ind w:left="426" w:hanging="426"/>
        <w:jc w:val="both"/>
        <w:rPr>
          <w:rFonts w:ascii="Open Sans" w:hAnsi="Open Sans" w:cs="Open Sans"/>
          <w:b w:val="0"/>
          <w:sz w:val="18"/>
          <w:szCs w:val="18"/>
        </w:rPr>
      </w:pPr>
      <w:r w:rsidRPr="0033569D">
        <w:rPr>
          <w:rFonts w:ascii="Open Sans" w:hAnsi="Open Sans" w:cs="Open Sans"/>
          <w:b w:val="0"/>
          <w:sz w:val="18"/>
          <w:szCs w:val="18"/>
        </w:rPr>
        <w:t>23. </w:t>
      </w:r>
      <w:r w:rsidRPr="0033569D">
        <w:rPr>
          <w:rFonts w:ascii="Open Sans" w:hAnsi="Open Sans" w:cs="Open Sans"/>
          <w:b w:val="0"/>
          <w:sz w:val="18"/>
          <w:szCs w:val="18"/>
        </w:rPr>
        <w:tab/>
        <w:t>Zamawiający, przed dokonaniem bezpośredniej zapłaty, jest obowiązany umożliwić wykonawcy zgłoszenie, pisemnie, uwag dotyczących zasadności bezpośredniej zapłaty wynagrodzenia podwykonawcy lub dalszemu podwykonawcy. Zamawiający informuje o terminie zgłaszania uwag nie krótszym niż 7 dni od dnia doręczenia tej informacji. W uwagach nie można powoływać się na potrącenie roszczeń wykonawcy względem podwykonawcy niezwiązanych z realizacją umowy o podwykonawstwo.</w:t>
      </w:r>
    </w:p>
    <w:p w14:paraId="3B189950" w14:textId="77777777" w:rsidR="003014F1" w:rsidRPr="0033569D" w:rsidRDefault="003014F1" w:rsidP="003014F1">
      <w:pPr>
        <w:pStyle w:val="Tekstpodstawowy21"/>
        <w:spacing w:line="360" w:lineRule="auto"/>
        <w:ind w:left="426" w:hanging="426"/>
        <w:jc w:val="both"/>
        <w:rPr>
          <w:rFonts w:ascii="Open Sans" w:hAnsi="Open Sans" w:cs="Open Sans"/>
          <w:b w:val="0"/>
          <w:sz w:val="18"/>
          <w:szCs w:val="18"/>
        </w:rPr>
      </w:pPr>
      <w:r w:rsidRPr="0033569D">
        <w:rPr>
          <w:rFonts w:ascii="Open Sans" w:hAnsi="Open Sans" w:cs="Open Sans"/>
          <w:b w:val="0"/>
          <w:sz w:val="18"/>
          <w:szCs w:val="18"/>
        </w:rPr>
        <w:t>24. </w:t>
      </w:r>
      <w:r w:rsidRPr="0033569D">
        <w:rPr>
          <w:rFonts w:ascii="Open Sans" w:hAnsi="Open Sans" w:cs="Open Sans"/>
          <w:b w:val="0"/>
          <w:sz w:val="18"/>
          <w:szCs w:val="18"/>
        </w:rPr>
        <w:tab/>
        <w:t>W przypadku zgłoszenia uwag, o których mowa w ust. 23, w terminie wskazanym przez zamawiającego, zamawiający może:</w:t>
      </w:r>
    </w:p>
    <w:p w14:paraId="39BE6F0D" w14:textId="77777777" w:rsidR="003014F1" w:rsidRPr="0033569D" w:rsidRDefault="003014F1" w:rsidP="003014F1">
      <w:pPr>
        <w:pStyle w:val="Tekstpodstawowy21"/>
        <w:spacing w:line="360" w:lineRule="auto"/>
        <w:ind w:left="709" w:hanging="283"/>
        <w:jc w:val="both"/>
        <w:rPr>
          <w:rFonts w:ascii="Open Sans" w:hAnsi="Open Sans" w:cs="Open Sans"/>
          <w:b w:val="0"/>
          <w:sz w:val="18"/>
          <w:szCs w:val="18"/>
        </w:rPr>
      </w:pPr>
      <w:r w:rsidRPr="0033569D">
        <w:rPr>
          <w:rFonts w:ascii="Open Sans" w:hAnsi="Open Sans" w:cs="Open Sans"/>
          <w:b w:val="0"/>
          <w:sz w:val="18"/>
          <w:szCs w:val="18"/>
        </w:rPr>
        <w:lastRenderedPageBreak/>
        <w:t>1)</w:t>
      </w:r>
      <w:r w:rsidRPr="0033569D">
        <w:rPr>
          <w:rFonts w:ascii="Open Sans" w:hAnsi="Open Sans" w:cs="Open Sans"/>
          <w:b w:val="0"/>
          <w:sz w:val="18"/>
          <w:szCs w:val="18"/>
        </w:rPr>
        <w:tab/>
        <w:t>nie dokonać bezpośredniej zapłaty wynagrodzenia podwykonawcy lub dalszemu podwykonawcy, jeżeli wykonawca wykaże niezasadność takiej zapłaty albo</w:t>
      </w:r>
    </w:p>
    <w:p w14:paraId="59B70928" w14:textId="77777777" w:rsidR="003014F1" w:rsidRPr="0033569D" w:rsidRDefault="003014F1" w:rsidP="003014F1">
      <w:pPr>
        <w:pStyle w:val="Tekstpodstawowy21"/>
        <w:spacing w:line="360" w:lineRule="auto"/>
        <w:ind w:left="709" w:hanging="283"/>
        <w:jc w:val="both"/>
        <w:rPr>
          <w:rFonts w:ascii="Open Sans" w:hAnsi="Open Sans" w:cs="Open Sans"/>
          <w:b w:val="0"/>
          <w:sz w:val="18"/>
          <w:szCs w:val="18"/>
        </w:rPr>
      </w:pPr>
      <w:r w:rsidRPr="0033569D">
        <w:rPr>
          <w:rFonts w:ascii="Open Sans" w:hAnsi="Open Sans" w:cs="Open Sans"/>
          <w:b w:val="0"/>
          <w:sz w:val="18"/>
          <w:szCs w:val="18"/>
        </w:rPr>
        <w:t>2)</w:t>
      </w:r>
      <w:r w:rsidRPr="0033569D">
        <w:rPr>
          <w:rFonts w:ascii="Open Sans" w:hAnsi="Open Sans" w:cs="Open Sans"/>
          <w:b w:val="0"/>
          <w:sz w:val="18"/>
          <w:szCs w:val="18"/>
        </w:rPr>
        <w:tab/>
        <w:t>złożyć do depozytu sądowego kwotę potrzebną na pokrycie wynagrodzenia podwykonawcy lub dalszego podwykonawcy, w przypadku istnienia zasadniczej wątpliwości zamawiającego co do wysokości należnej zapłaty lub podmiotu, któremu płatność się należy, albo</w:t>
      </w:r>
    </w:p>
    <w:p w14:paraId="5DE72FA7" w14:textId="77777777" w:rsidR="003014F1" w:rsidRPr="0033569D" w:rsidRDefault="003014F1" w:rsidP="003014F1">
      <w:pPr>
        <w:pStyle w:val="Tekstpodstawowy21"/>
        <w:spacing w:line="360" w:lineRule="auto"/>
        <w:ind w:left="709" w:hanging="283"/>
        <w:jc w:val="both"/>
        <w:rPr>
          <w:rFonts w:ascii="Open Sans" w:hAnsi="Open Sans" w:cs="Open Sans"/>
          <w:b w:val="0"/>
          <w:sz w:val="18"/>
          <w:szCs w:val="18"/>
        </w:rPr>
      </w:pPr>
      <w:r w:rsidRPr="0033569D">
        <w:rPr>
          <w:rFonts w:ascii="Open Sans" w:hAnsi="Open Sans" w:cs="Open Sans"/>
          <w:b w:val="0"/>
          <w:sz w:val="18"/>
          <w:szCs w:val="18"/>
        </w:rPr>
        <w:t>3)</w:t>
      </w:r>
      <w:r w:rsidRPr="0033569D">
        <w:rPr>
          <w:rFonts w:ascii="Open Sans" w:hAnsi="Open Sans" w:cs="Open Sans"/>
          <w:b w:val="0"/>
          <w:sz w:val="18"/>
          <w:szCs w:val="18"/>
        </w:rPr>
        <w:tab/>
        <w:t>dokonać bezpośredniej zapłaty wynagrodzenia podwykonawcy lub dalszemu podwykonawcy, jeżeli podwykonawca lub dalszy podwykonawca wykaże zasadność takiej zapłaty.</w:t>
      </w:r>
    </w:p>
    <w:p w14:paraId="091BF7A2" w14:textId="77777777" w:rsidR="003014F1" w:rsidRPr="0033569D" w:rsidRDefault="003014F1" w:rsidP="003014F1">
      <w:pPr>
        <w:pStyle w:val="Tekstpodstawowy21"/>
        <w:spacing w:line="360" w:lineRule="auto"/>
        <w:ind w:left="426" w:hanging="426"/>
        <w:jc w:val="both"/>
        <w:rPr>
          <w:rFonts w:ascii="Open Sans" w:hAnsi="Open Sans" w:cs="Open Sans"/>
          <w:b w:val="0"/>
          <w:sz w:val="18"/>
          <w:szCs w:val="18"/>
        </w:rPr>
      </w:pPr>
      <w:r w:rsidRPr="0033569D">
        <w:rPr>
          <w:rFonts w:ascii="Open Sans" w:hAnsi="Open Sans" w:cs="Open Sans"/>
          <w:b w:val="0"/>
          <w:sz w:val="18"/>
          <w:szCs w:val="18"/>
        </w:rPr>
        <w:t>25. </w:t>
      </w:r>
      <w:r w:rsidRPr="0033569D">
        <w:rPr>
          <w:rFonts w:ascii="Open Sans" w:hAnsi="Open Sans" w:cs="Open Sans"/>
          <w:b w:val="0"/>
          <w:sz w:val="18"/>
          <w:szCs w:val="18"/>
        </w:rPr>
        <w:tab/>
        <w:t>W przypadku dokonania bezpośredniej zapłaty podwykonawcy lub dalszemu podwykonawcy zamawiający potrąca kwotę wypłaconego wynagrodzenia z wynagrodzenia należnego wykonawcy.</w:t>
      </w:r>
    </w:p>
    <w:p w14:paraId="10F7ACCA" w14:textId="77777777" w:rsidR="003014F1" w:rsidRPr="0033569D" w:rsidRDefault="003014F1" w:rsidP="003014F1">
      <w:pPr>
        <w:pStyle w:val="Tekstpodstawowy21"/>
        <w:spacing w:line="360" w:lineRule="auto"/>
        <w:ind w:left="426" w:hanging="426"/>
        <w:jc w:val="both"/>
        <w:rPr>
          <w:rFonts w:ascii="Open Sans" w:hAnsi="Open Sans" w:cs="Open Sans"/>
          <w:b w:val="0"/>
          <w:sz w:val="18"/>
          <w:szCs w:val="18"/>
        </w:rPr>
      </w:pPr>
      <w:r w:rsidRPr="0033569D">
        <w:rPr>
          <w:rFonts w:ascii="Open Sans" w:hAnsi="Open Sans" w:cs="Open Sans"/>
          <w:b w:val="0"/>
          <w:sz w:val="18"/>
          <w:szCs w:val="18"/>
        </w:rPr>
        <w:t>26. </w:t>
      </w:r>
      <w:r w:rsidRPr="0033569D">
        <w:rPr>
          <w:rFonts w:ascii="Open Sans" w:hAnsi="Open Sans" w:cs="Open Sans"/>
          <w:b w:val="0"/>
          <w:sz w:val="18"/>
          <w:szCs w:val="18"/>
        </w:rPr>
        <w:tab/>
      </w:r>
      <w:r w:rsidRPr="00ED7847">
        <w:rPr>
          <w:rFonts w:ascii="Open Sans" w:hAnsi="Open Sans" w:cs="Open Sans"/>
          <w:b w:val="0"/>
          <w:sz w:val="18"/>
          <w:szCs w:val="18"/>
        </w:rPr>
        <w:t>Konieczność wielokrotnego</w:t>
      </w:r>
      <w:r w:rsidRPr="0033569D">
        <w:rPr>
          <w:rFonts w:ascii="Open Sans" w:hAnsi="Open Sans" w:cs="Open Sans"/>
          <w:b w:val="0"/>
          <w:sz w:val="18"/>
          <w:szCs w:val="18"/>
        </w:rPr>
        <w:t xml:space="preserve"> dokonywania bezpośredniej zapłaty podwykonawcy lub dalszemu podwykonawcy lub konieczność dokonania bezpośrednich zapłat na sumę większą niż 5% wartości umowy może stanowić podstawę do odstąpienia od umowy.</w:t>
      </w:r>
    </w:p>
    <w:p w14:paraId="08AC77EF" w14:textId="77777777" w:rsidR="003014F1" w:rsidRDefault="003014F1" w:rsidP="003014F1">
      <w:pPr>
        <w:pStyle w:val="Tekstpodstawowy21"/>
        <w:spacing w:line="360" w:lineRule="auto"/>
        <w:ind w:left="426" w:hanging="426"/>
        <w:jc w:val="both"/>
        <w:rPr>
          <w:rFonts w:ascii="Open Sans" w:hAnsi="Open Sans" w:cs="Open Sans"/>
          <w:b w:val="0"/>
          <w:sz w:val="18"/>
          <w:szCs w:val="18"/>
        </w:rPr>
      </w:pPr>
      <w:r w:rsidRPr="0033569D">
        <w:rPr>
          <w:rFonts w:ascii="Open Sans" w:hAnsi="Open Sans" w:cs="Open Sans"/>
          <w:b w:val="0"/>
          <w:sz w:val="18"/>
          <w:szCs w:val="18"/>
        </w:rPr>
        <w:t>27. </w:t>
      </w:r>
      <w:r w:rsidRPr="0033569D">
        <w:rPr>
          <w:rFonts w:ascii="Open Sans" w:hAnsi="Open Sans" w:cs="Open Sans"/>
          <w:b w:val="0"/>
          <w:sz w:val="18"/>
          <w:szCs w:val="18"/>
        </w:rPr>
        <w:tab/>
        <w:t>Do zasad odpowiedzialności zamawiającego, wykonawcy, podwykonawcy lub dalszego podwykonawcy z tytułu wykonanych robót budowlanych stosuje się przepisy ustawy z dnia 23 kwietnia 1964 r. - Kodeks cywilny, jeżeli przepisy ustawy nie stanowią inaczej.</w:t>
      </w:r>
    </w:p>
    <w:p w14:paraId="5B81C84A" w14:textId="77777777" w:rsidR="00ED7847" w:rsidRPr="0033569D" w:rsidRDefault="00ED7847" w:rsidP="003014F1">
      <w:pPr>
        <w:pStyle w:val="Tekstpodstawowy21"/>
        <w:spacing w:line="360" w:lineRule="auto"/>
        <w:ind w:left="426" w:hanging="426"/>
        <w:jc w:val="both"/>
        <w:rPr>
          <w:rFonts w:ascii="Open Sans" w:hAnsi="Open Sans" w:cs="Open Sans"/>
          <w:b w:val="0"/>
          <w:sz w:val="18"/>
          <w:szCs w:val="18"/>
        </w:rPr>
      </w:pPr>
      <w:r w:rsidRPr="00ED7847">
        <w:rPr>
          <w:rFonts w:ascii="Open Sans" w:hAnsi="Open Sans" w:cs="Open Sans"/>
          <w:b w:val="0"/>
          <w:sz w:val="18"/>
          <w:szCs w:val="18"/>
        </w:rPr>
        <w:t>28.</w:t>
      </w:r>
      <w:r w:rsidRPr="00ED7847">
        <w:rPr>
          <w:rFonts w:ascii="Open Sans" w:hAnsi="Open Sans" w:cs="Open Sans"/>
          <w:b w:val="0"/>
          <w:sz w:val="18"/>
          <w:szCs w:val="18"/>
        </w:rPr>
        <w:tab/>
        <w:t xml:space="preserve">Zapisy niniejszego paragrafu, a odnoszące się do robót budowlanych lub/i </w:t>
      </w:r>
      <w:r>
        <w:rPr>
          <w:rFonts w:ascii="Open Sans" w:hAnsi="Open Sans" w:cs="Open Sans"/>
          <w:b w:val="0"/>
          <w:sz w:val="18"/>
          <w:szCs w:val="18"/>
        </w:rPr>
        <w:t>dostaw</w:t>
      </w:r>
      <w:r w:rsidRPr="00ED7847">
        <w:rPr>
          <w:rFonts w:ascii="Open Sans" w:hAnsi="Open Sans" w:cs="Open Sans"/>
          <w:b w:val="0"/>
          <w:sz w:val="18"/>
          <w:szCs w:val="18"/>
        </w:rPr>
        <w:t xml:space="preserve"> nie obowiązują.</w:t>
      </w:r>
    </w:p>
    <w:p w14:paraId="1CEDAF21" w14:textId="77777777" w:rsidR="003014F1" w:rsidRPr="0033569D" w:rsidRDefault="003014F1" w:rsidP="007032D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Open Sans" w:hAnsi="Open Sans" w:cs="Open Sans"/>
          <w:color w:val="FF0000"/>
          <w:sz w:val="18"/>
          <w:szCs w:val="18"/>
        </w:rPr>
      </w:pPr>
    </w:p>
    <w:p w14:paraId="65643C35" w14:textId="77777777" w:rsidR="007032DA" w:rsidRPr="0033569D" w:rsidRDefault="007032DA" w:rsidP="003014F1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Open Sans" w:hAnsi="Open Sans" w:cs="Open Sans"/>
          <w:b/>
          <w:sz w:val="18"/>
          <w:szCs w:val="18"/>
        </w:rPr>
      </w:pPr>
      <w:r w:rsidRPr="0033569D">
        <w:rPr>
          <w:rFonts w:ascii="Open Sans" w:hAnsi="Open Sans" w:cs="Open Sans"/>
          <w:b/>
          <w:sz w:val="18"/>
          <w:szCs w:val="18"/>
        </w:rPr>
        <w:t>§ 7</w:t>
      </w:r>
    </w:p>
    <w:p w14:paraId="5166B86F" w14:textId="77777777" w:rsidR="007032DA" w:rsidRPr="0033569D" w:rsidRDefault="007032DA" w:rsidP="0010116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>Rozliczenie za przedmiot Umowy będzie dokonywane na podstawie</w:t>
      </w:r>
      <w:r w:rsidR="000B74AE" w:rsidRPr="0033569D">
        <w:rPr>
          <w:rFonts w:ascii="Open Sans" w:hAnsi="Open Sans" w:cs="Open Sans"/>
          <w:sz w:val="18"/>
          <w:szCs w:val="18"/>
        </w:rPr>
        <w:t xml:space="preserve"> sumy</w:t>
      </w:r>
      <w:r w:rsidRPr="0033569D">
        <w:rPr>
          <w:rFonts w:ascii="Open Sans" w:hAnsi="Open Sans" w:cs="Open Sans"/>
          <w:sz w:val="18"/>
          <w:szCs w:val="18"/>
        </w:rPr>
        <w:t xml:space="preserve"> iloczyn</w:t>
      </w:r>
      <w:r w:rsidR="000B74AE" w:rsidRPr="0033569D">
        <w:rPr>
          <w:rFonts w:ascii="Open Sans" w:hAnsi="Open Sans" w:cs="Open Sans"/>
          <w:sz w:val="18"/>
          <w:szCs w:val="18"/>
        </w:rPr>
        <w:t>ów</w:t>
      </w:r>
      <w:r w:rsidRPr="0033569D">
        <w:rPr>
          <w:rFonts w:ascii="Open Sans" w:hAnsi="Open Sans" w:cs="Open Sans"/>
          <w:sz w:val="18"/>
          <w:szCs w:val="18"/>
        </w:rPr>
        <w:t xml:space="preserve"> jednostkowych cen z</w:t>
      </w:r>
      <w:r w:rsidR="000B74AE" w:rsidRPr="0033569D">
        <w:rPr>
          <w:rFonts w:ascii="Open Sans" w:hAnsi="Open Sans" w:cs="Open Sans"/>
          <w:sz w:val="18"/>
          <w:szCs w:val="18"/>
        </w:rPr>
        <w:t>a poszczególne odpady i ich mas, zgodnie z § 4 ust. 2.</w:t>
      </w:r>
    </w:p>
    <w:p w14:paraId="6CBE6BD7" w14:textId="77777777" w:rsidR="007032DA" w:rsidRPr="0033569D" w:rsidRDefault="007032DA" w:rsidP="0010116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 xml:space="preserve">Płatność będzie dokonywana przelewem na wskazany przez Wykonawcę rachunek bankowy, </w:t>
      </w:r>
      <w:r w:rsidRPr="0033569D">
        <w:rPr>
          <w:rFonts w:ascii="Open Sans" w:hAnsi="Open Sans" w:cs="Open Sans"/>
          <w:sz w:val="18"/>
          <w:szCs w:val="18"/>
        </w:rPr>
        <w:br/>
        <w:t xml:space="preserve">nr </w:t>
      </w:r>
      <w:r w:rsidRPr="0033569D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</w:t>
      </w:r>
      <w:proofErr w:type="gramStart"/>
      <w:r w:rsidRPr="0033569D">
        <w:rPr>
          <w:rFonts w:ascii="Open Sans" w:hAnsi="Open Sans" w:cs="Open Sans"/>
          <w:b/>
          <w:bCs/>
          <w:sz w:val="18"/>
          <w:szCs w:val="18"/>
        </w:rPr>
        <w:t>…….</w:t>
      </w:r>
      <w:proofErr w:type="gramEnd"/>
      <w:r w:rsidRPr="0033569D">
        <w:rPr>
          <w:rFonts w:ascii="Open Sans" w:hAnsi="Open Sans" w:cs="Open Sans"/>
          <w:b/>
          <w:bCs/>
          <w:sz w:val="18"/>
          <w:szCs w:val="18"/>
        </w:rPr>
        <w:t>.……………….</w:t>
      </w:r>
      <w:r w:rsidRPr="0033569D">
        <w:rPr>
          <w:rFonts w:ascii="Open Sans" w:hAnsi="Open Sans" w:cs="Open Sans"/>
          <w:sz w:val="18"/>
          <w:szCs w:val="18"/>
        </w:rPr>
        <w:t xml:space="preserve"> w terminie </w:t>
      </w:r>
      <w:r w:rsidR="003014F1" w:rsidRPr="0033569D">
        <w:rPr>
          <w:rFonts w:ascii="Open Sans" w:hAnsi="Open Sans" w:cs="Open Sans"/>
          <w:sz w:val="18"/>
          <w:szCs w:val="18"/>
        </w:rPr>
        <w:t>………. dni</w:t>
      </w:r>
      <w:r w:rsidRPr="0033569D">
        <w:rPr>
          <w:rFonts w:ascii="Open Sans" w:hAnsi="Open Sans" w:cs="Open Sans"/>
          <w:sz w:val="18"/>
          <w:szCs w:val="18"/>
        </w:rPr>
        <w:t xml:space="preserve"> od daty otrzymania przez Zamawiającego faktury z zastrzeżeniem </w:t>
      </w:r>
      <w:r w:rsidR="003014F1" w:rsidRPr="0033569D">
        <w:rPr>
          <w:rFonts w:ascii="Open Sans" w:hAnsi="Open Sans" w:cs="Open Sans"/>
          <w:sz w:val="18"/>
          <w:szCs w:val="18"/>
        </w:rPr>
        <w:t xml:space="preserve">zapisów </w:t>
      </w:r>
      <w:r w:rsidRPr="0033569D">
        <w:rPr>
          <w:rFonts w:ascii="Open Sans" w:hAnsi="Open Sans" w:cs="Open Sans"/>
          <w:bCs/>
          <w:sz w:val="18"/>
          <w:szCs w:val="18"/>
        </w:rPr>
        <w:t>§6 niniejszej umowy.</w:t>
      </w:r>
    </w:p>
    <w:p w14:paraId="603BF810" w14:textId="77777777" w:rsidR="007032DA" w:rsidRPr="0033569D" w:rsidRDefault="007032DA" w:rsidP="0010116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bCs/>
          <w:sz w:val="18"/>
          <w:szCs w:val="18"/>
        </w:rPr>
        <w:t>Wykonawca oświadcza, że wskazany w umowie numer rachunku bankowego znajduje się na tzw. „białej liście podatników” tj. wykazie podmiotów zarejestrowanych jako podatnicy VAT, niezarejestrowanych oraz wykreślonych i przywróconych do rejestru VAT, prowadzonej przez Ministra Finansów.</w:t>
      </w:r>
    </w:p>
    <w:p w14:paraId="77A85972" w14:textId="77777777" w:rsidR="007032DA" w:rsidRPr="0033569D" w:rsidRDefault="007032DA" w:rsidP="0010116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bCs/>
          <w:sz w:val="18"/>
          <w:szCs w:val="18"/>
        </w:rPr>
        <w:t>Wynagrodzenie będzie płacone z uwzględnieniem mechanizmu podzielonej płatności</w:t>
      </w:r>
      <w:r w:rsidR="00ED7847">
        <w:rPr>
          <w:rFonts w:ascii="Open Sans" w:hAnsi="Open Sans" w:cs="Open Sans"/>
          <w:bCs/>
          <w:sz w:val="18"/>
          <w:szCs w:val="18"/>
        </w:rPr>
        <w:t>.</w:t>
      </w:r>
    </w:p>
    <w:p w14:paraId="107C703D" w14:textId="77777777" w:rsidR="00866261" w:rsidRPr="0033569D" w:rsidRDefault="00866261" w:rsidP="007032D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Open Sans" w:hAnsi="Open Sans" w:cs="Open Sans"/>
          <w:b/>
          <w:sz w:val="18"/>
          <w:szCs w:val="18"/>
        </w:rPr>
      </w:pPr>
    </w:p>
    <w:p w14:paraId="10EA9786" w14:textId="77777777" w:rsidR="007032DA" w:rsidRPr="0033569D" w:rsidRDefault="007032DA" w:rsidP="003014F1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Open Sans" w:hAnsi="Open Sans" w:cs="Open Sans"/>
          <w:b/>
          <w:sz w:val="18"/>
          <w:szCs w:val="18"/>
        </w:rPr>
      </w:pPr>
      <w:r w:rsidRPr="0033569D">
        <w:rPr>
          <w:rFonts w:ascii="Open Sans" w:hAnsi="Open Sans" w:cs="Open Sans"/>
          <w:b/>
          <w:sz w:val="18"/>
          <w:szCs w:val="18"/>
        </w:rPr>
        <w:t>§ 8</w:t>
      </w:r>
    </w:p>
    <w:p w14:paraId="12C3AE79" w14:textId="77777777" w:rsidR="007032DA" w:rsidRPr="0033569D" w:rsidRDefault="007032DA" w:rsidP="007032D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 xml:space="preserve">W razie </w:t>
      </w:r>
      <w:r w:rsidR="003014F1" w:rsidRPr="0033569D">
        <w:rPr>
          <w:rFonts w:ascii="Open Sans" w:hAnsi="Open Sans" w:cs="Open Sans"/>
          <w:sz w:val="18"/>
          <w:szCs w:val="18"/>
        </w:rPr>
        <w:t>zwłoki</w:t>
      </w:r>
      <w:r w:rsidRPr="0033569D">
        <w:rPr>
          <w:rFonts w:ascii="Open Sans" w:hAnsi="Open Sans" w:cs="Open Sans"/>
          <w:sz w:val="18"/>
          <w:szCs w:val="18"/>
        </w:rPr>
        <w:t xml:space="preserve"> w zapłacie wierzytelności pieniężnych Strony zobowiązują się do zapłaty ustawowych odsetek za </w:t>
      </w:r>
      <w:r w:rsidR="003014F1" w:rsidRPr="0033569D">
        <w:rPr>
          <w:rFonts w:ascii="Open Sans" w:hAnsi="Open Sans" w:cs="Open Sans"/>
          <w:sz w:val="18"/>
          <w:szCs w:val="18"/>
        </w:rPr>
        <w:t>zwłokę</w:t>
      </w:r>
      <w:r w:rsidRPr="0033569D">
        <w:rPr>
          <w:rFonts w:ascii="Open Sans" w:hAnsi="Open Sans" w:cs="Open Sans"/>
          <w:sz w:val="18"/>
          <w:szCs w:val="18"/>
        </w:rPr>
        <w:t>.</w:t>
      </w:r>
    </w:p>
    <w:p w14:paraId="780913AC" w14:textId="77777777" w:rsidR="007032DA" w:rsidRPr="0033569D" w:rsidRDefault="007032DA" w:rsidP="007032D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Open Sans" w:hAnsi="Open Sans" w:cs="Open Sans"/>
          <w:color w:val="FF0000"/>
          <w:sz w:val="18"/>
          <w:szCs w:val="18"/>
        </w:rPr>
      </w:pPr>
    </w:p>
    <w:p w14:paraId="0F44A4C6" w14:textId="77777777" w:rsidR="007032DA" w:rsidRPr="0033569D" w:rsidRDefault="007032DA" w:rsidP="003014F1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Open Sans" w:hAnsi="Open Sans" w:cs="Open Sans"/>
          <w:b/>
          <w:sz w:val="18"/>
          <w:szCs w:val="18"/>
        </w:rPr>
      </w:pPr>
      <w:r w:rsidRPr="0033569D">
        <w:rPr>
          <w:rFonts w:ascii="Open Sans" w:hAnsi="Open Sans" w:cs="Open Sans"/>
          <w:b/>
          <w:sz w:val="18"/>
          <w:szCs w:val="18"/>
        </w:rPr>
        <w:t>§ 9</w:t>
      </w:r>
    </w:p>
    <w:p w14:paraId="5771F9FF" w14:textId="77777777" w:rsidR="007032DA" w:rsidRPr="0033569D" w:rsidRDefault="007032DA" w:rsidP="007032D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 xml:space="preserve">Reklamacje złożone przez Zamawiającego dotyczące nieprawidłowego wykonania Umowy, załatwiane będą przez Wykonawcę w terminie </w:t>
      </w:r>
      <w:r w:rsidR="00367F19" w:rsidRPr="0033569D">
        <w:rPr>
          <w:rFonts w:ascii="Open Sans" w:hAnsi="Open Sans" w:cs="Open Sans"/>
          <w:sz w:val="18"/>
          <w:szCs w:val="18"/>
        </w:rPr>
        <w:t>………………</w:t>
      </w:r>
      <w:r w:rsidRPr="0033569D">
        <w:rPr>
          <w:rFonts w:ascii="Open Sans" w:hAnsi="Open Sans" w:cs="Open Sans"/>
          <w:sz w:val="18"/>
          <w:szCs w:val="18"/>
        </w:rPr>
        <w:t>.</w:t>
      </w:r>
    </w:p>
    <w:p w14:paraId="4A90A312" w14:textId="77777777" w:rsidR="00ED7847" w:rsidRPr="0033569D" w:rsidRDefault="00ED7847" w:rsidP="007032D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Open Sans" w:hAnsi="Open Sans" w:cs="Open Sans"/>
          <w:b/>
          <w:color w:val="FF0000"/>
          <w:sz w:val="18"/>
          <w:szCs w:val="18"/>
        </w:rPr>
      </w:pPr>
    </w:p>
    <w:p w14:paraId="29CCD7E9" w14:textId="77777777" w:rsidR="007032DA" w:rsidRPr="0033569D" w:rsidRDefault="007032DA" w:rsidP="003014F1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Open Sans" w:hAnsi="Open Sans" w:cs="Open Sans"/>
          <w:b/>
          <w:sz w:val="18"/>
          <w:szCs w:val="18"/>
        </w:rPr>
      </w:pPr>
      <w:r w:rsidRPr="0033569D">
        <w:rPr>
          <w:rFonts w:ascii="Open Sans" w:hAnsi="Open Sans" w:cs="Open Sans"/>
          <w:b/>
          <w:sz w:val="18"/>
          <w:szCs w:val="18"/>
        </w:rPr>
        <w:lastRenderedPageBreak/>
        <w:t>§ 10</w:t>
      </w:r>
    </w:p>
    <w:p w14:paraId="3283CE7A" w14:textId="41187110" w:rsidR="007032DA" w:rsidRPr="0033569D" w:rsidRDefault="007032DA" w:rsidP="0010116E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Open Sans" w:hAnsi="Open Sans" w:cs="Open Sans"/>
          <w:sz w:val="18"/>
          <w:szCs w:val="18"/>
        </w:rPr>
      </w:pPr>
      <w:bookmarkStart w:id="0" w:name="_Hlk195515927"/>
      <w:bookmarkStart w:id="1" w:name="_Hlk195179654"/>
      <w:r w:rsidRPr="0033569D">
        <w:rPr>
          <w:rFonts w:ascii="Open Sans" w:hAnsi="Open Sans" w:cs="Open Sans"/>
          <w:sz w:val="18"/>
          <w:szCs w:val="18"/>
        </w:rPr>
        <w:t xml:space="preserve">Zakazuje się istotnych zmian postanowień niniejszej Umowy w stosunku do treści oferty, na podstawie której dokonano wyboru Wykonawcy, z zastrzeżeniem § 4 ust. </w:t>
      </w:r>
      <w:r w:rsidR="003014F1" w:rsidRPr="0033569D">
        <w:rPr>
          <w:rFonts w:ascii="Open Sans" w:hAnsi="Open Sans" w:cs="Open Sans"/>
          <w:sz w:val="18"/>
          <w:szCs w:val="18"/>
        </w:rPr>
        <w:t>6</w:t>
      </w:r>
      <w:r w:rsidRPr="0033569D">
        <w:rPr>
          <w:rFonts w:ascii="Open Sans" w:hAnsi="Open Sans" w:cs="Open Sans"/>
          <w:sz w:val="18"/>
          <w:szCs w:val="18"/>
        </w:rPr>
        <w:t xml:space="preserve"> oraz poniższych postanowień. Wyjątek stanowi wprowadzenie zmian w Umowie, a w konsekwencji także i ofert, dopuszczając powierzenie części przedmiotu Umowy podwykonawcy, pomimo nieprzewidzenia tego pierwotnie w ofercie. Powierzenie części usług podwykonawcy będzie możliwe, tylko po uzyskaniu akceptacji Zamawiającego, zachowując przy tym formę pisemną.</w:t>
      </w:r>
    </w:p>
    <w:p w14:paraId="0594E714" w14:textId="77777777" w:rsidR="007032DA" w:rsidRPr="0033569D" w:rsidRDefault="007032DA" w:rsidP="0010116E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>Zmiana postanowień zawartej Umowy wymaga formy pisemnej pod rygorem nieważności.</w:t>
      </w:r>
    </w:p>
    <w:p w14:paraId="3C71AC0E" w14:textId="74F214FD" w:rsidR="007032DA" w:rsidRDefault="007032DA" w:rsidP="0010116E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>Niedopuszczalna jest jednak pod rygorem nieważności, zmiana postanowień niniejszej umowy oraz wprowadzenie nowych postanowień do Umowy niekorzystnych dla Zamawiającego</w:t>
      </w:r>
      <w:r w:rsidR="001E3F6F">
        <w:rPr>
          <w:rFonts w:ascii="Open Sans" w:hAnsi="Open Sans" w:cs="Open Sans"/>
          <w:sz w:val="18"/>
          <w:szCs w:val="18"/>
        </w:rPr>
        <w:t>.</w:t>
      </w:r>
    </w:p>
    <w:p w14:paraId="70B59398" w14:textId="0E4AEBF7" w:rsidR="001E3F6F" w:rsidRPr="0033569D" w:rsidRDefault="001E3F6F" w:rsidP="0010116E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Warunkiem wprowadzenia zmian do zawartej umowy będzie potwierdzenie powstałych okoliczności w formie opisowej i właściwie umotywowanej (protokół wraz z uzasadnieniem) przez powołaną przez Zamawiającego komisję techniczną.</w:t>
      </w:r>
    </w:p>
    <w:p w14:paraId="6FE25AFE" w14:textId="77777777" w:rsidR="007032DA" w:rsidRDefault="007032DA" w:rsidP="0010116E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>Zmiany niniejszej Umowy będą mogły nastąpić w następujących okolicznościach:</w:t>
      </w:r>
    </w:p>
    <w:p w14:paraId="59C9AE2B" w14:textId="77777777" w:rsidR="007032DA" w:rsidRPr="0033569D" w:rsidRDefault="000F18BC" w:rsidP="003014F1">
      <w:pPr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1)</w:t>
      </w:r>
      <w:r w:rsidR="007032DA" w:rsidRPr="0033569D">
        <w:rPr>
          <w:rFonts w:ascii="Open Sans" w:hAnsi="Open Sans" w:cs="Open Sans"/>
          <w:sz w:val="18"/>
          <w:szCs w:val="18"/>
        </w:rPr>
        <w:t xml:space="preserve">  </w:t>
      </w:r>
      <w:r w:rsidR="007032DA" w:rsidRPr="0033569D">
        <w:rPr>
          <w:rFonts w:ascii="Open Sans" w:hAnsi="Open Sans" w:cs="Open Sans"/>
          <w:sz w:val="18"/>
          <w:szCs w:val="18"/>
        </w:rPr>
        <w:tab/>
        <w:t>zaistnienie, po zawarciu Umowy, przypadku siły wyższej, przez którą, na potrzeby niniejszego warunku, rozumieć należy zdarzenie zewnętrzne wobec łączącej strony więzi prawnej:</w:t>
      </w:r>
    </w:p>
    <w:p w14:paraId="292B970B" w14:textId="77777777" w:rsidR="007032DA" w:rsidRPr="0033569D" w:rsidRDefault="000F18BC" w:rsidP="003014F1">
      <w:pPr>
        <w:overflowPunct w:val="0"/>
        <w:autoSpaceDE w:val="0"/>
        <w:autoSpaceDN w:val="0"/>
        <w:adjustRightInd w:val="0"/>
        <w:spacing w:line="360" w:lineRule="auto"/>
        <w:ind w:left="993" w:hanging="284"/>
        <w:jc w:val="both"/>
        <w:textAlignment w:val="baseline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a</w:t>
      </w:r>
      <w:r w:rsidR="003014F1" w:rsidRPr="0033569D">
        <w:rPr>
          <w:rFonts w:ascii="Open Sans" w:hAnsi="Open Sans" w:cs="Open Sans"/>
          <w:sz w:val="18"/>
          <w:szCs w:val="18"/>
        </w:rPr>
        <w:t xml:space="preserve">) </w:t>
      </w:r>
      <w:r w:rsidR="003014F1" w:rsidRPr="0033569D">
        <w:rPr>
          <w:rFonts w:ascii="Open Sans" w:hAnsi="Open Sans" w:cs="Open Sans"/>
          <w:sz w:val="18"/>
          <w:szCs w:val="18"/>
        </w:rPr>
        <w:tab/>
      </w:r>
      <w:r w:rsidR="007032DA" w:rsidRPr="0033569D">
        <w:rPr>
          <w:rFonts w:ascii="Open Sans" w:hAnsi="Open Sans" w:cs="Open Sans"/>
          <w:sz w:val="18"/>
          <w:szCs w:val="18"/>
        </w:rPr>
        <w:t>o charakterze niezależnym od Stron,</w:t>
      </w:r>
    </w:p>
    <w:p w14:paraId="084E384C" w14:textId="77777777" w:rsidR="007032DA" w:rsidRPr="0033569D" w:rsidRDefault="000F18BC" w:rsidP="003014F1">
      <w:pPr>
        <w:overflowPunct w:val="0"/>
        <w:autoSpaceDE w:val="0"/>
        <w:autoSpaceDN w:val="0"/>
        <w:adjustRightInd w:val="0"/>
        <w:spacing w:line="360" w:lineRule="auto"/>
        <w:ind w:left="993" w:hanging="284"/>
        <w:jc w:val="both"/>
        <w:textAlignment w:val="baseline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b</w:t>
      </w:r>
      <w:r w:rsidR="003014F1" w:rsidRPr="0033569D">
        <w:rPr>
          <w:rFonts w:ascii="Open Sans" w:hAnsi="Open Sans" w:cs="Open Sans"/>
          <w:sz w:val="18"/>
          <w:szCs w:val="18"/>
        </w:rPr>
        <w:t xml:space="preserve">) </w:t>
      </w:r>
      <w:r w:rsidR="003014F1" w:rsidRPr="0033569D">
        <w:rPr>
          <w:rFonts w:ascii="Open Sans" w:hAnsi="Open Sans" w:cs="Open Sans"/>
          <w:sz w:val="18"/>
          <w:szCs w:val="18"/>
        </w:rPr>
        <w:tab/>
      </w:r>
      <w:r w:rsidR="007032DA" w:rsidRPr="0033569D">
        <w:rPr>
          <w:rFonts w:ascii="Open Sans" w:hAnsi="Open Sans" w:cs="Open Sans"/>
          <w:sz w:val="18"/>
          <w:szCs w:val="18"/>
        </w:rPr>
        <w:t xml:space="preserve">którego Strony nie mogły przewidzieć przed zawarciem Umowy, </w:t>
      </w:r>
    </w:p>
    <w:p w14:paraId="3BD27109" w14:textId="77777777" w:rsidR="007032DA" w:rsidRPr="0033569D" w:rsidRDefault="000F18BC" w:rsidP="003014F1">
      <w:pPr>
        <w:overflowPunct w:val="0"/>
        <w:autoSpaceDE w:val="0"/>
        <w:autoSpaceDN w:val="0"/>
        <w:adjustRightInd w:val="0"/>
        <w:spacing w:line="360" w:lineRule="auto"/>
        <w:ind w:left="993" w:hanging="284"/>
        <w:jc w:val="both"/>
        <w:textAlignment w:val="baseline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c</w:t>
      </w:r>
      <w:r w:rsidR="003014F1" w:rsidRPr="0033569D">
        <w:rPr>
          <w:rFonts w:ascii="Open Sans" w:hAnsi="Open Sans" w:cs="Open Sans"/>
          <w:sz w:val="18"/>
          <w:szCs w:val="18"/>
        </w:rPr>
        <w:t xml:space="preserve">) </w:t>
      </w:r>
      <w:r w:rsidR="003014F1" w:rsidRPr="0033569D">
        <w:rPr>
          <w:rFonts w:ascii="Open Sans" w:hAnsi="Open Sans" w:cs="Open Sans"/>
          <w:sz w:val="18"/>
          <w:szCs w:val="18"/>
        </w:rPr>
        <w:tab/>
      </w:r>
      <w:r w:rsidR="007032DA" w:rsidRPr="0033569D">
        <w:rPr>
          <w:rFonts w:ascii="Open Sans" w:hAnsi="Open Sans" w:cs="Open Sans"/>
          <w:sz w:val="18"/>
          <w:szCs w:val="18"/>
        </w:rPr>
        <w:t>którego nie można uniknąć ani któremu Strony nie mogły zapobiec.</w:t>
      </w:r>
    </w:p>
    <w:p w14:paraId="25846E2B" w14:textId="77777777" w:rsidR="006B439B" w:rsidRPr="004C2B77" w:rsidRDefault="006B439B" w:rsidP="006B439B">
      <w:pPr>
        <w:suppressAutoHyphens w:val="0"/>
        <w:spacing w:line="360" w:lineRule="auto"/>
        <w:ind w:left="1134"/>
        <w:jc w:val="both"/>
        <w:rPr>
          <w:rFonts w:ascii="Open Sans" w:eastAsia="Times New Roman" w:hAnsi="Open Sans" w:cs="Open Sans"/>
          <w:color w:val="000000"/>
          <w:sz w:val="18"/>
          <w:szCs w:val="18"/>
        </w:rPr>
      </w:pPr>
      <w:r>
        <w:rPr>
          <w:rFonts w:ascii="Open Sans" w:eastAsia="Times New Roman" w:hAnsi="Open Sans" w:cs="Open Sans"/>
          <w:iCs/>
          <w:color w:val="000000"/>
          <w:sz w:val="18"/>
          <w:szCs w:val="18"/>
        </w:rPr>
        <w:t xml:space="preserve">- </w:t>
      </w:r>
      <w:bookmarkStart w:id="2" w:name="_Hlk195179500"/>
      <w:r>
        <w:rPr>
          <w:rFonts w:ascii="Open Sans" w:eastAsia="Times New Roman" w:hAnsi="Open Sans" w:cs="Open Sans"/>
          <w:iCs/>
          <w:color w:val="000000"/>
          <w:sz w:val="18"/>
          <w:szCs w:val="18"/>
        </w:rPr>
        <w:t>p</w:t>
      </w:r>
      <w:r w:rsidRPr="004C2B77">
        <w:rPr>
          <w:rFonts w:ascii="Open Sans" w:eastAsia="Times New Roman" w:hAnsi="Open Sans" w:cs="Open Sans"/>
          <w:iCs/>
          <w:color w:val="000000"/>
          <w:sz w:val="18"/>
          <w:szCs w:val="18"/>
        </w:rPr>
        <w:t>rzez „siłę wyższą” Strony rozumieją zdarzenie nagłe, nieprzewidziane i niezależne od woli Stron, którego skutki są niemożliwe do zapobieżenia, uniemożliwiające wykonanie umowy</w:t>
      </w:r>
      <w:r w:rsidRPr="004C2B77">
        <w:rPr>
          <w:rFonts w:ascii="Open Sans" w:eastAsia="Times New Roman" w:hAnsi="Open Sans" w:cs="Open Sans"/>
          <w:iCs/>
          <w:color w:val="000000"/>
          <w:sz w:val="18"/>
          <w:szCs w:val="18"/>
        </w:rPr>
        <w:br/>
        <w:t>w całości lub części, na stałe lub na pewien czas, któremu nie można zapobiec</w:t>
      </w:r>
      <w:r w:rsidRPr="004C2B77">
        <w:rPr>
          <w:rFonts w:ascii="Open Sans" w:eastAsia="Times New Roman" w:hAnsi="Open Sans" w:cs="Open Sans"/>
          <w:iCs/>
          <w:color w:val="000000"/>
          <w:sz w:val="18"/>
          <w:szCs w:val="18"/>
        </w:rPr>
        <w:br/>
        <w:t>ani przeciwdziałać przy zachowaniu należytej staranności. W szczególności za siłę wyższą uznaje się pożar, powódź, epidemię, trzęsienia ziemi, awarię zasilania lub naturalnych źródeł energii, huragany i inne katastrofy naturalne, a także stany nadzwyczajne i wyjątkowe, w tym stan wojny, stan wojenny, stan klęski żywiołowej, stan epidemii, stan zagrożenia epidemicznego,</w:t>
      </w:r>
      <w:r w:rsidRPr="004C2B77">
        <w:rPr>
          <w:rFonts w:ascii="Open Sans" w:eastAsia="Times New Roman" w:hAnsi="Open Sans" w:cs="Open Sans"/>
          <w:iCs/>
          <w:color w:val="000000"/>
          <w:sz w:val="18"/>
          <w:szCs w:val="18"/>
        </w:rPr>
        <w:br/>
        <w:t>a także strajki, bojkoty, zamachy terrorystyczne, blokady komunikacyjne o charakterze ponadregionalnym, a także przypadki wydawania przez władze krajowe i lokalne aktów prawnych wprowadzających ograniczenia, nakazy lub zakazy określonego zachowania się, niezależnie od formy takiego aktu oraz tego czy zagrażają w chwili obecnej.</w:t>
      </w:r>
    </w:p>
    <w:bookmarkEnd w:id="2"/>
    <w:p w14:paraId="1F2A2B1B" w14:textId="2AC6554C" w:rsidR="006B439B" w:rsidRPr="004C2B77" w:rsidRDefault="006B439B" w:rsidP="006B439B">
      <w:pPr>
        <w:suppressAutoHyphens w:val="0"/>
        <w:spacing w:line="360" w:lineRule="auto"/>
        <w:ind w:left="1134"/>
        <w:jc w:val="both"/>
        <w:rPr>
          <w:rFonts w:ascii="Open Sans" w:eastAsia="Times New Roman" w:hAnsi="Open Sans" w:cs="Open Sans"/>
          <w:color w:val="000000"/>
          <w:sz w:val="18"/>
          <w:szCs w:val="18"/>
        </w:rPr>
      </w:pPr>
      <w:r>
        <w:rPr>
          <w:rFonts w:ascii="Open Sans" w:eastAsia="Times New Roman" w:hAnsi="Open Sans" w:cs="Open Sans"/>
          <w:color w:val="000000"/>
          <w:sz w:val="18"/>
          <w:szCs w:val="18"/>
        </w:rPr>
        <w:t xml:space="preserve">- </w:t>
      </w:r>
      <w:r>
        <w:rPr>
          <w:rFonts w:ascii="Open Sans" w:eastAsia="Times New Roman" w:hAnsi="Open Sans" w:cs="Open Sans"/>
          <w:iCs/>
          <w:color w:val="000000"/>
          <w:sz w:val="18"/>
          <w:szCs w:val="18"/>
        </w:rPr>
        <w:t>w</w:t>
      </w:r>
      <w:r w:rsidRPr="004C2B77">
        <w:rPr>
          <w:rFonts w:ascii="Open Sans" w:eastAsia="Times New Roman" w:hAnsi="Open Sans" w:cs="Open Sans"/>
          <w:iCs/>
          <w:color w:val="000000"/>
          <w:sz w:val="18"/>
          <w:szCs w:val="18"/>
        </w:rPr>
        <w:t xml:space="preserve"> razie wystąpienia przypadku „siły wyższej”, strona, która ze względu na „siłę wyższą”</w:t>
      </w:r>
      <w:r w:rsidRPr="004C2B77">
        <w:rPr>
          <w:rFonts w:ascii="Open Sans" w:eastAsia="Times New Roman" w:hAnsi="Open Sans" w:cs="Open Sans"/>
          <w:iCs/>
          <w:color w:val="000000"/>
          <w:sz w:val="18"/>
          <w:szCs w:val="18"/>
        </w:rPr>
        <w:br/>
        <w:t>nie może zrealizować swoich zobowiązań, jest zobowiązana powiadomić pisemnie o tym fakcie drugą stronę oraz podać dane na temat okoliczności „siły wyższej” oraz ich wpływu</w:t>
      </w:r>
      <w:r w:rsidRPr="004C2B77">
        <w:rPr>
          <w:rFonts w:ascii="Open Sans" w:eastAsia="Times New Roman" w:hAnsi="Open Sans" w:cs="Open Sans"/>
          <w:iCs/>
          <w:color w:val="000000"/>
          <w:sz w:val="18"/>
          <w:szCs w:val="18"/>
        </w:rPr>
        <w:br/>
        <w:t>na realizację zobowiązań. Wnioski o dokonanie zmian w Umowie będą składane przez Stronę zainteresowaną dokonaniem danej zmiany na piśmie wraz z opisem i uzasadnieniem</w:t>
      </w:r>
      <w:r w:rsidRPr="004C2B77">
        <w:rPr>
          <w:rFonts w:ascii="Open Sans" w:eastAsia="Times New Roman" w:hAnsi="Open Sans" w:cs="Open Sans"/>
          <w:iCs/>
          <w:color w:val="000000"/>
          <w:sz w:val="18"/>
          <w:szCs w:val="18"/>
        </w:rPr>
        <w:br/>
      </w:r>
      <w:r w:rsidRPr="004C2B77">
        <w:rPr>
          <w:rFonts w:ascii="Open Sans" w:eastAsia="Times New Roman" w:hAnsi="Open Sans" w:cs="Open Sans"/>
          <w:iCs/>
          <w:color w:val="000000"/>
          <w:sz w:val="18"/>
          <w:szCs w:val="18"/>
        </w:rPr>
        <w:lastRenderedPageBreak/>
        <w:t xml:space="preserve">oraz propozycją aneksu. Po otrzymaniu wniosku o dokonanie zmiany, druga ze stron poinformuje pisemnie o swojej </w:t>
      </w:r>
      <w:proofErr w:type="gramStart"/>
      <w:r w:rsidRPr="004C2B77">
        <w:rPr>
          <w:rFonts w:ascii="Open Sans" w:eastAsia="Times New Roman" w:hAnsi="Open Sans" w:cs="Open Sans"/>
          <w:iCs/>
          <w:color w:val="000000"/>
          <w:sz w:val="18"/>
          <w:szCs w:val="18"/>
        </w:rPr>
        <w:t>decyzji,</w:t>
      </w:r>
      <w:proofErr w:type="gramEnd"/>
      <w:r w:rsidRPr="004C2B77">
        <w:rPr>
          <w:rFonts w:ascii="Open Sans" w:eastAsia="Times New Roman" w:hAnsi="Open Sans" w:cs="Open Sans"/>
          <w:iCs/>
          <w:color w:val="000000"/>
          <w:sz w:val="18"/>
          <w:szCs w:val="18"/>
        </w:rPr>
        <w:t xml:space="preserve"> bądź zwróci podpisany aneks.</w:t>
      </w:r>
    </w:p>
    <w:p w14:paraId="2CA1C44E" w14:textId="77777777" w:rsidR="007032DA" w:rsidRPr="000F18BC" w:rsidRDefault="000F18BC" w:rsidP="000F18BC">
      <w:pPr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2</w:t>
      </w:r>
      <w:r w:rsidRPr="000F18BC">
        <w:rPr>
          <w:rFonts w:ascii="Open Sans" w:hAnsi="Open Sans" w:cs="Open Sans"/>
          <w:sz w:val="18"/>
          <w:szCs w:val="18"/>
        </w:rPr>
        <w:t xml:space="preserve">) </w:t>
      </w:r>
      <w:r w:rsidR="007032DA" w:rsidRPr="000F18BC">
        <w:rPr>
          <w:rFonts w:ascii="Open Sans" w:hAnsi="Open Sans" w:cs="Open Sans"/>
          <w:sz w:val="18"/>
          <w:szCs w:val="18"/>
        </w:rPr>
        <w:t>zmiany powszechnie obowiązujących przepisów prawa w zakresie mającym wpływ na realizację przedmiotu Zamówienia;</w:t>
      </w:r>
    </w:p>
    <w:p w14:paraId="54F4BC4D" w14:textId="77777777" w:rsidR="007032DA" w:rsidRPr="0033569D" w:rsidRDefault="000F18BC" w:rsidP="000F18BC">
      <w:pPr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3) </w:t>
      </w:r>
      <w:r w:rsidR="007032DA" w:rsidRPr="0033569D">
        <w:rPr>
          <w:rFonts w:ascii="Open Sans" w:hAnsi="Open Sans" w:cs="Open Sans"/>
          <w:sz w:val="18"/>
          <w:szCs w:val="18"/>
        </w:rPr>
        <w:t>powstanie rozbieżności lub niejasności w rozumieniu pojęć użytych w Umowie, których nie będzie można usunąć w inny sposób, a zmiana będzie umożliwiać usuniecie rozbieżności i doprecyzowanie Umowy w celu jednoznacznej interpretacji jej zapisów przez strony;</w:t>
      </w:r>
    </w:p>
    <w:p w14:paraId="4BE8B941" w14:textId="77777777" w:rsidR="007032DA" w:rsidRPr="0033569D" w:rsidRDefault="000F18BC" w:rsidP="000F18BC">
      <w:pPr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4) </w:t>
      </w:r>
      <w:r w:rsidR="007032DA" w:rsidRPr="0033569D">
        <w:rPr>
          <w:rFonts w:ascii="Open Sans" w:hAnsi="Open Sans" w:cs="Open Sans"/>
          <w:sz w:val="18"/>
          <w:szCs w:val="18"/>
        </w:rPr>
        <w:t>zaistnienia okoliczności leżących po stronie Zamawiającego, w szczególności spowodowanych sytuacją finansową, zdolnościami płatniczymi lub warunkami organizacyjnymi bądź okolicznościami, które nie były możliwe do przewidzenia w chwili zawarcia Umowy – zmianie mogą ulec termin realizacji Umowy;</w:t>
      </w:r>
    </w:p>
    <w:p w14:paraId="3A17BFF1" w14:textId="5596C8B8" w:rsidR="007032DA" w:rsidRDefault="000F18BC" w:rsidP="001E3F6F">
      <w:pPr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Open Sans" w:hAnsi="Open Sans" w:cs="Open Sans"/>
          <w:sz w:val="18"/>
          <w:szCs w:val="18"/>
        </w:rPr>
      </w:pPr>
      <w:proofErr w:type="gramStart"/>
      <w:r>
        <w:rPr>
          <w:rFonts w:ascii="Open Sans" w:hAnsi="Open Sans" w:cs="Open Sans"/>
          <w:sz w:val="18"/>
          <w:szCs w:val="18"/>
        </w:rPr>
        <w:t>5)</w:t>
      </w:r>
      <w:proofErr w:type="gramEnd"/>
      <w:r>
        <w:rPr>
          <w:rFonts w:ascii="Open Sans" w:hAnsi="Open Sans" w:cs="Open Sans"/>
          <w:sz w:val="18"/>
          <w:szCs w:val="18"/>
        </w:rPr>
        <w:t xml:space="preserve"> </w:t>
      </w:r>
      <w:r w:rsidR="007032DA" w:rsidRPr="0033569D">
        <w:rPr>
          <w:rFonts w:ascii="Open Sans" w:hAnsi="Open Sans" w:cs="Open Sans"/>
          <w:sz w:val="18"/>
          <w:szCs w:val="18"/>
        </w:rPr>
        <w:t xml:space="preserve">gdy zaistnieje inna, niemożliwa do przewidzenia w momencie zawarcia Umowy okoliczność prawna, ekonomiczna lub techniczna, za którą żadna ze Stron nie ponosi odpowiedzialności, skutkująca brakiem możliwości należytego wykonania Umowy, zgodnie ze </w:t>
      </w:r>
      <w:r w:rsidR="001E3F6F">
        <w:rPr>
          <w:rFonts w:ascii="Open Sans" w:hAnsi="Open Sans" w:cs="Open Sans"/>
          <w:sz w:val="18"/>
          <w:szCs w:val="18"/>
        </w:rPr>
        <w:t>S</w:t>
      </w:r>
      <w:r w:rsidR="007032DA" w:rsidRPr="0033569D">
        <w:rPr>
          <w:rFonts w:ascii="Open Sans" w:hAnsi="Open Sans" w:cs="Open Sans"/>
          <w:sz w:val="18"/>
          <w:szCs w:val="18"/>
        </w:rPr>
        <w:t xml:space="preserve">pecyfikacją </w:t>
      </w:r>
      <w:r w:rsidR="001E3F6F">
        <w:rPr>
          <w:rFonts w:ascii="Open Sans" w:hAnsi="Open Sans" w:cs="Open Sans"/>
          <w:sz w:val="18"/>
          <w:szCs w:val="18"/>
        </w:rPr>
        <w:t>W</w:t>
      </w:r>
      <w:r w:rsidR="007032DA" w:rsidRPr="0033569D">
        <w:rPr>
          <w:rFonts w:ascii="Open Sans" w:hAnsi="Open Sans" w:cs="Open Sans"/>
          <w:sz w:val="18"/>
          <w:szCs w:val="18"/>
        </w:rPr>
        <w:t>arunków Zamówienia – Zamawiający dopuszcza możliwość zmiany Umowy, w szczególności terminu realizacji zamówienia.</w:t>
      </w:r>
    </w:p>
    <w:p w14:paraId="7886D817" w14:textId="6C4C2AF2" w:rsidR="001E3F6F" w:rsidRPr="0033569D" w:rsidRDefault="001E3F6F" w:rsidP="001E3F6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Dopuszcza się możliwość zmiany umowy korzystną dla Zamawiającego.</w:t>
      </w:r>
    </w:p>
    <w:bookmarkEnd w:id="0"/>
    <w:p w14:paraId="34DB1B67" w14:textId="681CDC05" w:rsidR="001E3F6F" w:rsidRPr="0033569D" w:rsidRDefault="001E3F6F" w:rsidP="001E3F6F">
      <w:pPr>
        <w:overflowPunct w:val="0"/>
        <w:autoSpaceDE w:val="0"/>
        <w:autoSpaceDN w:val="0"/>
        <w:adjustRightInd w:val="0"/>
        <w:spacing w:after="240" w:line="360" w:lineRule="auto"/>
        <w:jc w:val="both"/>
        <w:textAlignment w:val="baseline"/>
        <w:rPr>
          <w:rFonts w:ascii="Open Sans" w:hAnsi="Open Sans" w:cs="Open Sans"/>
          <w:sz w:val="18"/>
          <w:szCs w:val="18"/>
        </w:rPr>
      </w:pPr>
    </w:p>
    <w:bookmarkEnd w:id="1"/>
    <w:p w14:paraId="3C2B4569" w14:textId="77777777" w:rsidR="007032DA" w:rsidRDefault="007032DA" w:rsidP="000F18BC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Open Sans" w:hAnsi="Open Sans" w:cs="Open Sans"/>
          <w:color w:val="FF0000"/>
          <w:sz w:val="18"/>
          <w:szCs w:val="18"/>
        </w:rPr>
      </w:pPr>
    </w:p>
    <w:p w14:paraId="6312A436" w14:textId="77777777" w:rsidR="000F18BC" w:rsidRPr="000F18BC" w:rsidRDefault="000F18BC" w:rsidP="000F18BC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Open Sans" w:hAnsi="Open Sans" w:cs="Open Sans"/>
          <w:b/>
          <w:sz w:val="18"/>
          <w:szCs w:val="18"/>
        </w:rPr>
      </w:pPr>
      <w:r w:rsidRPr="000F18BC">
        <w:rPr>
          <w:rFonts w:ascii="Open Sans" w:hAnsi="Open Sans" w:cs="Open Sans"/>
          <w:b/>
          <w:sz w:val="18"/>
          <w:szCs w:val="18"/>
        </w:rPr>
        <w:t>§11</w:t>
      </w:r>
    </w:p>
    <w:p w14:paraId="5D328801" w14:textId="3A6DAE0E" w:rsidR="000F18BC" w:rsidRPr="00492EE0" w:rsidRDefault="00C05B6D" w:rsidP="00ED644B">
      <w:pPr>
        <w:pStyle w:val="Akapitzlist"/>
        <w:numPr>
          <w:ilvl w:val="1"/>
          <w:numId w:val="3"/>
        </w:numPr>
        <w:tabs>
          <w:tab w:val="clear" w:pos="1440"/>
          <w:tab w:val="num" w:pos="1560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492EE0">
        <w:rPr>
          <w:rFonts w:ascii="Open Sans" w:hAnsi="Open Sans" w:cs="Open Sans"/>
          <w:sz w:val="18"/>
          <w:szCs w:val="18"/>
        </w:rPr>
        <w:t xml:space="preserve">Wykonawca oświadcza, iż zgodnie z art. 68a ust. 1 pkt 2 ustawy z dnia 11 stycznia 2018 r. o </w:t>
      </w:r>
      <w:proofErr w:type="spellStart"/>
      <w:r w:rsidRPr="00492EE0">
        <w:rPr>
          <w:rFonts w:ascii="Open Sans" w:hAnsi="Open Sans" w:cs="Open Sans"/>
          <w:sz w:val="18"/>
          <w:szCs w:val="18"/>
        </w:rPr>
        <w:t>elektromobilności</w:t>
      </w:r>
      <w:proofErr w:type="spellEnd"/>
      <w:r w:rsidRPr="00492EE0">
        <w:rPr>
          <w:rFonts w:ascii="Open Sans" w:hAnsi="Open Sans" w:cs="Open Sans"/>
          <w:sz w:val="18"/>
          <w:szCs w:val="18"/>
        </w:rPr>
        <w:t xml:space="preserve"> i paliwach alternatywnych i ewentualnych jej zmianach, udział pojazdów napędzanych paliwami alternatywnymi we flocie użytkowanych pojazdów przy wykonywaniu niniejszego zamówienia, wyniesienie co najmniej 7% do dnia 31 grudnia 2025 r.  oraz co najmniej 9% od dnia 1 stycznia 2026 r. do dnia zakończenia umowy. W przypadku zmian ustawy w zakresie terminu zapewnienia udziału pojazdów napędzanych paliwami alternatywnymi, wymagania w zakresie </w:t>
      </w:r>
      <w:proofErr w:type="spellStart"/>
      <w:r w:rsidRPr="00492EE0">
        <w:rPr>
          <w:rFonts w:ascii="Open Sans" w:hAnsi="Open Sans" w:cs="Open Sans"/>
          <w:sz w:val="18"/>
          <w:szCs w:val="18"/>
        </w:rPr>
        <w:t>elektromobilności</w:t>
      </w:r>
      <w:proofErr w:type="spellEnd"/>
      <w:r w:rsidRPr="00492EE0">
        <w:rPr>
          <w:rFonts w:ascii="Open Sans" w:hAnsi="Open Sans" w:cs="Open Sans"/>
          <w:sz w:val="18"/>
          <w:szCs w:val="18"/>
        </w:rPr>
        <w:t xml:space="preserve"> określone w umowie stosuje się z uwzględnieniem zmian ustawy.</w:t>
      </w:r>
    </w:p>
    <w:p w14:paraId="769866C7" w14:textId="77777777" w:rsidR="00C05B6D" w:rsidRPr="00492EE0" w:rsidRDefault="00C05B6D" w:rsidP="00ED644B">
      <w:pPr>
        <w:pStyle w:val="Akapitzlist"/>
        <w:numPr>
          <w:ilvl w:val="1"/>
          <w:numId w:val="3"/>
        </w:numPr>
        <w:tabs>
          <w:tab w:val="clear" w:pos="1440"/>
          <w:tab w:val="num" w:pos="1560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492EE0">
        <w:rPr>
          <w:rFonts w:ascii="Open Sans" w:hAnsi="Open Sans" w:cs="Open Sans"/>
          <w:sz w:val="18"/>
          <w:szCs w:val="18"/>
        </w:rPr>
        <w:t>Wykonawca, po zawarciu umowy, najpóźniej w terminie 5 dni od dnia podpisania umowy, zobowiązany jest przedstawić Zamawiającemu wykaz floty pojazdów użytkowanych przy wykonywaniu zamówienia (nr rejestracyjne pojazdów ze wskazaniem (%) udziału pojazdów napędzanych paliwami alternatywnymi).</w:t>
      </w:r>
    </w:p>
    <w:p w14:paraId="4FABC705" w14:textId="77777777" w:rsidR="00C05B6D" w:rsidRPr="00492EE0" w:rsidRDefault="00C05B6D" w:rsidP="00ED644B">
      <w:pPr>
        <w:pStyle w:val="Akapitzlist"/>
        <w:numPr>
          <w:ilvl w:val="1"/>
          <w:numId w:val="3"/>
        </w:numPr>
        <w:tabs>
          <w:tab w:val="clear" w:pos="1440"/>
          <w:tab w:val="num" w:pos="1560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492EE0">
        <w:rPr>
          <w:rFonts w:ascii="Open Sans" w:hAnsi="Open Sans" w:cs="Open Sans"/>
          <w:sz w:val="18"/>
          <w:szCs w:val="18"/>
        </w:rPr>
        <w:t xml:space="preserve">Zamawiający uprawniony jest do kontrolowania Wykonawcy pod kątem spełniania przez niego wymogów wskazanych w ustawie o </w:t>
      </w:r>
      <w:proofErr w:type="spellStart"/>
      <w:r w:rsidRPr="00492EE0">
        <w:rPr>
          <w:rFonts w:ascii="Open Sans" w:hAnsi="Open Sans" w:cs="Open Sans"/>
          <w:sz w:val="18"/>
          <w:szCs w:val="18"/>
        </w:rPr>
        <w:t>elektromobilności</w:t>
      </w:r>
      <w:proofErr w:type="spellEnd"/>
      <w:r w:rsidR="00EC3642" w:rsidRPr="00492EE0">
        <w:rPr>
          <w:rFonts w:ascii="Open Sans" w:hAnsi="Open Sans" w:cs="Open Sans"/>
          <w:sz w:val="18"/>
          <w:szCs w:val="18"/>
        </w:rPr>
        <w:t xml:space="preserve"> i paliwach alternatywnych</w:t>
      </w:r>
      <w:r w:rsidRPr="00492EE0">
        <w:rPr>
          <w:rFonts w:ascii="Open Sans" w:hAnsi="Open Sans" w:cs="Open Sans"/>
          <w:sz w:val="18"/>
          <w:szCs w:val="18"/>
        </w:rPr>
        <w:t xml:space="preserve">. Wykonawca na każde żądanie Zamawiające zobowiązuje się składać pisemne oświadczenie o wykorzystywanej flocie pojazdów określonych ustawą wskazaną w ust. 5 wraz ze wskazaniem numerów rejestracyjnych tych pojazdów. </w:t>
      </w:r>
    </w:p>
    <w:p w14:paraId="0BFEE5DC" w14:textId="77777777" w:rsidR="00C05B6D" w:rsidRPr="00492EE0" w:rsidRDefault="00C05B6D" w:rsidP="00ED644B">
      <w:pPr>
        <w:pStyle w:val="Akapitzlist"/>
        <w:numPr>
          <w:ilvl w:val="1"/>
          <w:numId w:val="3"/>
        </w:numPr>
        <w:tabs>
          <w:tab w:val="clear" w:pos="1440"/>
          <w:tab w:val="num" w:pos="1560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492EE0">
        <w:rPr>
          <w:rFonts w:ascii="Open Sans" w:hAnsi="Open Sans" w:cs="Open Sans"/>
          <w:sz w:val="18"/>
          <w:szCs w:val="18"/>
        </w:rPr>
        <w:lastRenderedPageBreak/>
        <w:t xml:space="preserve">Brak złożonego pisemnego oświadczenia w wyznaczonym terminie może zostać potraktowane przez Zamawiającego jako niespełnienie wymogu przedmiotowej ustawy o </w:t>
      </w:r>
      <w:proofErr w:type="spellStart"/>
      <w:r w:rsidRPr="00492EE0">
        <w:rPr>
          <w:rFonts w:ascii="Open Sans" w:hAnsi="Open Sans" w:cs="Open Sans"/>
          <w:sz w:val="18"/>
          <w:szCs w:val="18"/>
        </w:rPr>
        <w:t>elektromobilności</w:t>
      </w:r>
      <w:proofErr w:type="spellEnd"/>
      <w:r w:rsidRPr="00492EE0">
        <w:rPr>
          <w:rFonts w:ascii="Open Sans" w:hAnsi="Open Sans" w:cs="Open Sans"/>
          <w:sz w:val="18"/>
          <w:szCs w:val="18"/>
        </w:rPr>
        <w:t xml:space="preserve"> i paliwach alternatywnych.</w:t>
      </w:r>
    </w:p>
    <w:p w14:paraId="4CC4D0A2" w14:textId="77777777" w:rsidR="00C05B6D" w:rsidRPr="00492EE0" w:rsidRDefault="00C05B6D" w:rsidP="00ED644B">
      <w:pPr>
        <w:pStyle w:val="Akapitzlist"/>
        <w:numPr>
          <w:ilvl w:val="1"/>
          <w:numId w:val="3"/>
        </w:numPr>
        <w:tabs>
          <w:tab w:val="clear" w:pos="1440"/>
          <w:tab w:val="num" w:pos="1560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492EE0">
        <w:rPr>
          <w:rFonts w:ascii="Open Sans" w:hAnsi="Open Sans" w:cs="Open Sans"/>
          <w:sz w:val="18"/>
          <w:szCs w:val="18"/>
        </w:rPr>
        <w:t>Przedłożenie oświadczenia, o którym mowa w pkt 1, nie wyłącza uprawnienia Zamawiające do weryfikacji spełnienia ww. wymogu w sposób wybrany przez Zamawiającego, w szczególności poprzez żądania</w:t>
      </w:r>
      <w:r w:rsidR="00EC3642" w:rsidRPr="00492EE0">
        <w:rPr>
          <w:rFonts w:ascii="Open Sans" w:hAnsi="Open Sans" w:cs="Open Sans"/>
          <w:sz w:val="18"/>
          <w:szCs w:val="18"/>
        </w:rPr>
        <w:t xml:space="preserve"> okazania pojazdów. </w:t>
      </w:r>
    </w:p>
    <w:p w14:paraId="3584BB08" w14:textId="27D89234" w:rsidR="00EC3642" w:rsidRPr="00492EE0" w:rsidRDefault="00EC3642" w:rsidP="00ED644B">
      <w:pPr>
        <w:pStyle w:val="Akapitzlist"/>
        <w:numPr>
          <w:ilvl w:val="1"/>
          <w:numId w:val="3"/>
        </w:numPr>
        <w:tabs>
          <w:tab w:val="clear" w:pos="1440"/>
          <w:tab w:val="num" w:pos="1560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492EE0">
        <w:rPr>
          <w:rFonts w:ascii="Open Sans" w:hAnsi="Open Sans" w:cs="Open Sans"/>
          <w:sz w:val="18"/>
          <w:szCs w:val="18"/>
        </w:rPr>
        <w:t>W razie niewykonania pr</w:t>
      </w:r>
      <w:r w:rsidR="00492EE0" w:rsidRPr="00492EE0">
        <w:rPr>
          <w:rFonts w:ascii="Open Sans" w:hAnsi="Open Sans" w:cs="Open Sans"/>
          <w:sz w:val="18"/>
          <w:szCs w:val="18"/>
        </w:rPr>
        <w:t>z</w:t>
      </w:r>
      <w:r w:rsidRPr="00492EE0">
        <w:rPr>
          <w:rFonts w:ascii="Open Sans" w:hAnsi="Open Sans" w:cs="Open Sans"/>
          <w:sz w:val="18"/>
          <w:szCs w:val="18"/>
        </w:rPr>
        <w:t>ez Wykonawcę obowiązku określonego w ust. 1-5 wystąpienia z tego powodu skutków prawnych określonych przepisami prawa, Wykonawca ponosi względem Zamawiające pełną odpowiedzialność za szkodę Zamawiające z tego wynikającą.</w:t>
      </w:r>
    </w:p>
    <w:p w14:paraId="4007F620" w14:textId="77777777" w:rsidR="00ED644B" w:rsidRPr="0033569D" w:rsidRDefault="00ED644B" w:rsidP="000F18BC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Open Sans" w:hAnsi="Open Sans" w:cs="Open Sans"/>
          <w:color w:val="FF0000"/>
          <w:sz w:val="18"/>
          <w:szCs w:val="18"/>
        </w:rPr>
      </w:pPr>
    </w:p>
    <w:p w14:paraId="0C7A09C3" w14:textId="77777777" w:rsidR="007032DA" w:rsidRPr="0033569D" w:rsidRDefault="000F18BC" w:rsidP="003014F1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§ 12</w:t>
      </w:r>
    </w:p>
    <w:p w14:paraId="40D5330A" w14:textId="77777777" w:rsidR="007032DA" w:rsidRPr="0033569D" w:rsidRDefault="007032DA" w:rsidP="0010116E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>Strony postanawiają, że zapłacą kary umowne:</w:t>
      </w:r>
    </w:p>
    <w:p w14:paraId="4E13DF1F" w14:textId="77777777" w:rsidR="007032DA" w:rsidRPr="0033569D" w:rsidRDefault="007032DA" w:rsidP="0010116E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  <w:u w:val="single"/>
        </w:rPr>
        <w:t xml:space="preserve">Wykonawca </w:t>
      </w:r>
      <w:r w:rsidR="003014F1" w:rsidRPr="0033569D">
        <w:rPr>
          <w:rFonts w:ascii="Open Sans" w:hAnsi="Open Sans" w:cs="Open Sans"/>
          <w:sz w:val="18"/>
          <w:szCs w:val="18"/>
          <w:u w:val="single"/>
        </w:rPr>
        <w:t>za</w:t>
      </w:r>
      <w:r w:rsidRPr="0033569D">
        <w:rPr>
          <w:rFonts w:ascii="Open Sans" w:hAnsi="Open Sans" w:cs="Open Sans"/>
          <w:sz w:val="18"/>
          <w:szCs w:val="18"/>
          <w:u w:val="single"/>
        </w:rPr>
        <w:t>płaci Zamawiającemu kary umowne:</w:t>
      </w:r>
    </w:p>
    <w:p w14:paraId="6B6395F4" w14:textId="77777777" w:rsidR="007032DA" w:rsidRPr="0033569D" w:rsidRDefault="007032DA" w:rsidP="0010116E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>za odstąpienie przez Wykonawcę od umowy z przyczyn zależnych od Wykonawcy w wysokości 100.000</w:t>
      </w:r>
      <w:r w:rsidR="000F18BC">
        <w:rPr>
          <w:rFonts w:ascii="Open Sans" w:hAnsi="Open Sans" w:cs="Open Sans"/>
          <w:sz w:val="18"/>
          <w:szCs w:val="18"/>
        </w:rPr>
        <w:t>,00</w:t>
      </w:r>
      <w:r w:rsidRPr="0033569D">
        <w:rPr>
          <w:rFonts w:ascii="Open Sans" w:hAnsi="Open Sans" w:cs="Open Sans"/>
          <w:sz w:val="18"/>
          <w:szCs w:val="18"/>
        </w:rPr>
        <w:t xml:space="preserve"> zł</w:t>
      </w:r>
      <w:r w:rsidR="000F18BC">
        <w:rPr>
          <w:rFonts w:ascii="Open Sans" w:hAnsi="Open Sans" w:cs="Open Sans"/>
          <w:sz w:val="18"/>
          <w:szCs w:val="18"/>
        </w:rPr>
        <w:t xml:space="preserve"> brutto</w:t>
      </w:r>
      <w:r w:rsidRPr="0033569D">
        <w:rPr>
          <w:rFonts w:ascii="Open Sans" w:hAnsi="Open Sans" w:cs="Open Sans"/>
          <w:sz w:val="18"/>
          <w:szCs w:val="18"/>
        </w:rPr>
        <w:t>;</w:t>
      </w:r>
    </w:p>
    <w:p w14:paraId="667CAED8" w14:textId="77777777" w:rsidR="007032DA" w:rsidRPr="0033569D" w:rsidRDefault="007032DA" w:rsidP="0010116E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>za odstąpienie przez Zamawiającego od umowy z przyczyn zależnych od Wykonawcy w wysokości 100.000</w:t>
      </w:r>
      <w:r w:rsidR="000F18BC">
        <w:rPr>
          <w:rFonts w:ascii="Open Sans" w:hAnsi="Open Sans" w:cs="Open Sans"/>
          <w:sz w:val="18"/>
          <w:szCs w:val="18"/>
        </w:rPr>
        <w:t>,00</w:t>
      </w:r>
      <w:r w:rsidRPr="0033569D">
        <w:rPr>
          <w:rFonts w:ascii="Open Sans" w:hAnsi="Open Sans" w:cs="Open Sans"/>
          <w:sz w:val="18"/>
          <w:szCs w:val="18"/>
        </w:rPr>
        <w:t xml:space="preserve"> zł</w:t>
      </w:r>
      <w:r w:rsidR="000F18BC">
        <w:rPr>
          <w:rFonts w:ascii="Open Sans" w:hAnsi="Open Sans" w:cs="Open Sans"/>
          <w:sz w:val="18"/>
          <w:szCs w:val="18"/>
        </w:rPr>
        <w:t xml:space="preserve"> brutto</w:t>
      </w:r>
      <w:r w:rsidRPr="0033569D">
        <w:rPr>
          <w:rFonts w:ascii="Open Sans" w:hAnsi="Open Sans" w:cs="Open Sans"/>
          <w:sz w:val="18"/>
          <w:szCs w:val="18"/>
        </w:rPr>
        <w:t>;</w:t>
      </w:r>
    </w:p>
    <w:p w14:paraId="584C8263" w14:textId="77777777" w:rsidR="007032DA" w:rsidRPr="0033569D" w:rsidRDefault="000B74AE" w:rsidP="0010116E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>5</w:t>
      </w:r>
      <w:r w:rsidR="007032DA" w:rsidRPr="0033569D">
        <w:rPr>
          <w:rFonts w:ascii="Open Sans" w:hAnsi="Open Sans" w:cs="Open Sans"/>
          <w:sz w:val="18"/>
          <w:szCs w:val="18"/>
        </w:rPr>
        <w:t xml:space="preserve"> % miesięcznego wynagrodzenia umownego brutto za każdą nieuprawnioną odmowę odebrania odpadów od dostawcy wskazanego przez Zamawiającego;</w:t>
      </w:r>
    </w:p>
    <w:p w14:paraId="0A32FBB7" w14:textId="77777777" w:rsidR="007032DA" w:rsidRPr="0033569D" w:rsidRDefault="007032DA" w:rsidP="0010116E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 xml:space="preserve">2 000,00 zł </w:t>
      </w:r>
      <w:r w:rsidR="000F18BC">
        <w:rPr>
          <w:rFonts w:ascii="Open Sans" w:hAnsi="Open Sans" w:cs="Open Sans"/>
          <w:sz w:val="18"/>
          <w:szCs w:val="18"/>
        </w:rPr>
        <w:t xml:space="preserve">brutto </w:t>
      </w:r>
      <w:r w:rsidRPr="0033569D">
        <w:rPr>
          <w:rFonts w:ascii="Open Sans" w:hAnsi="Open Sans" w:cs="Open Sans"/>
          <w:sz w:val="18"/>
          <w:szCs w:val="18"/>
        </w:rPr>
        <w:t>za niedostarczenie sprawozdania o osiągnięciu zadeklarowanego w ofercie poziomu recyklingu we wskazanym terminie;</w:t>
      </w:r>
    </w:p>
    <w:p w14:paraId="60EF5699" w14:textId="77777777" w:rsidR="007032DA" w:rsidRPr="0033569D" w:rsidRDefault="007032DA" w:rsidP="0010116E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 xml:space="preserve">w przypadku nieprzedłożenia do zaakceptowania projektu umowy o podwykonawstwo lub jej zmiany – w wysokości </w:t>
      </w:r>
      <w:r w:rsidR="003014F1" w:rsidRPr="0033569D">
        <w:rPr>
          <w:rFonts w:ascii="Open Sans" w:hAnsi="Open Sans" w:cs="Open Sans"/>
          <w:sz w:val="18"/>
          <w:szCs w:val="18"/>
        </w:rPr>
        <w:t>2</w:t>
      </w:r>
      <w:r w:rsidRPr="0033569D">
        <w:rPr>
          <w:rFonts w:ascii="Open Sans" w:hAnsi="Open Sans" w:cs="Open Sans"/>
          <w:sz w:val="18"/>
          <w:szCs w:val="18"/>
        </w:rPr>
        <w:t>.000,00 zł</w:t>
      </w:r>
      <w:r w:rsidR="000F18BC">
        <w:rPr>
          <w:rFonts w:ascii="Open Sans" w:hAnsi="Open Sans" w:cs="Open Sans"/>
          <w:sz w:val="18"/>
          <w:szCs w:val="18"/>
        </w:rPr>
        <w:t xml:space="preserve"> brutto</w:t>
      </w:r>
      <w:r w:rsidRPr="0033569D">
        <w:rPr>
          <w:rFonts w:ascii="Open Sans" w:hAnsi="Open Sans" w:cs="Open Sans"/>
          <w:sz w:val="18"/>
          <w:szCs w:val="18"/>
        </w:rPr>
        <w:t xml:space="preserve">; </w:t>
      </w:r>
    </w:p>
    <w:p w14:paraId="58DA117C" w14:textId="1CBB2EC6" w:rsidR="007032DA" w:rsidRPr="0033569D" w:rsidRDefault="007032DA" w:rsidP="0010116E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 xml:space="preserve">w przypadku nieprzedłożenia poświadczonej za zgodność z oryginałem kopii umowy </w:t>
      </w:r>
      <w:r w:rsidRPr="0033569D">
        <w:rPr>
          <w:rFonts w:ascii="Open Sans" w:hAnsi="Open Sans" w:cs="Open Sans"/>
          <w:sz w:val="18"/>
          <w:szCs w:val="18"/>
        </w:rPr>
        <w:br/>
        <w:t>o</w:t>
      </w:r>
      <w:r w:rsidR="00ED644B">
        <w:rPr>
          <w:rFonts w:ascii="Open Sans" w:hAnsi="Open Sans" w:cs="Open Sans"/>
          <w:sz w:val="18"/>
          <w:szCs w:val="18"/>
        </w:rPr>
        <w:t xml:space="preserve"> podwykonawstwo lub jej zmiany </w:t>
      </w:r>
      <w:r w:rsidRPr="0033569D">
        <w:rPr>
          <w:rFonts w:ascii="Open Sans" w:hAnsi="Open Sans" w:cs="Open Sans"/>
          <w:sz w:val="18"/>
          <w:szCs w:val="18"/>
        </w:rPr>
        <w:t xml:space="preserve">w wysokości </w:t>
      </w:r>
      <w:r w:rsidR="003014F1" w:rsidRPr="0033569D">
        <w:rPr>
          <w:rFonts w:ascii="Open Sans" w:hAnsi="Open Sans" w:cs="Open Sans"/>
          <w:sz w:val="18"/>
          <w:szCs w:val="18"/>
        </w:rPr>
        <w:t>2</w:t>
      </w:r>
      <w:r w:rsidRPr="0033569D">
        <w:rPr>
          <w:rFonts w:ascii="Open Sans" w:hAnsi="Open Sans" w:cs="Open Sans"/>
          <w:sz w:val="18"/>
          <w:szCs w:val="18"/>
        </w:rPr>
        <w:t>.000,00 zł</w:t>
      </w:r>
      <w:r w:rsidR="000F18BC">
        <w:rPr>
          <w:rFonts w:ascii="Open Sans" w:hAnsi="Open Sans" w:cs="Open Sans"/>
          <w:sz w:val="18"/>
          <w:szCs w:val="18"/>
        </w:rPr>
        <w:t xml:space="preserve"> brutto</w:t>
      </w:r>
      <w:r w:rsidRPr="0033569D">
        <w:rPr>
          <w:rFonts w:ascii="Open Sans" w:hAnsi="Open Sans" w:cs="Open Sans"/>
          <w:sz w:val="18"/>
          <w:szCs w:val="18"/>
        </w:rPr>
        <w:t>;</w:t>
      </w:r>
    </w:p>
    <w:p w14:paraId="40DD9D16" w14:textId="77777777" w:rsidR="007032DA" w:rsidRPr="0033569D" w:rsidRDefault="00443C89" w:rsidP="0010116E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>2</w:t>
      </w:r>
      <w:r w:rsidR="007032DA" w:rsidRPr="0033569D">
        <w:rPr>
          <w:rFonts w:ascii="Open Sans" w:hAnsi="Open Sans" w:cs="Open Sans"/>
          <w:sz w:val="18"/>
          <w:szCs w:val="18"/>
        </w:rPr>
        <w:t>.000</w:t>
      </w:r>
      <w:r w:rsidR="00ED644B">
        <w:rPr>
          <w:rFonts w:ascii="Open Sans" w:hAnsi="Open Sans" w:cs="Open Sans"/>
          <w:sz w:val="18"/>
          <w:szCs w:val="18"/>
        </w:rPr>
        <w:t>,00</w:t>
      </w:r>
      <w:r w:rsidR="007032DA" w:rsidRPr="0033569D">
        <w:rPr>
          <w:rFonts w:ascii="Open Sans" w:hAnsi="Open Sans" w:cs="Open Sans"/>
          <w:sz w:val="18"/>
          <w:szCs w:val="18"/>
        </w:rPr>
        <w:t xml:space="preserve"> </w:t>
      </w:r>
      <w:r w:rsidR="00D27F43" w:rsidRPr="0033569D">
        <w:rPr>
          <w:rFonts w:ascii="Open Sans" w:hAnsi="Open Sans" w:cs="Open Sans"/>
          <w:sz w:val="18"/>
          <w:szCs w:val="18"/>
        </w:rPr>
        <w:t>zł</w:t>
      </w:r>
      <w:r w:rsidR="00ED644B">
        <w:rPr>
          <w:rFonts w:ascii="Open Sans" w:hAnsi="Open Sans" w:cs="Open Sans"/>
          <w:sz w:val="18"/>
          <w:szCs w:val="18"/>
        </w:rPr>
        <w:t xml:space="preserve"> brutto</w:t>
      </w:r>
      <w:r w:rsidR="00D27F43" w:rsidRPr="0033569D">
        <w:rPr>
          <w:rFonts w:ascii="Open Sans" w:hAnsi="Open Sans" w:cs="Open Sans"/>
          <w:sz w:val="18"/>
          <w:szCs w:val="18"/>
        </w:rPr>
        <w:t xml:space="preserve"> w</w:t>
      </w:r>
      <w:r w:rsidR="007032DA" w:rsidRPr="0033569D">
        <w:rPr>
          <w:rFonts w:ascii="Open Sans" w:hAnsi="Open Sans" w:cs="Open Sans"/>
          <w:sz w:val="18"/>
          <w:szCs w:val="18"/>
        </w:rPr>
        <w:t xml:space="preserve"> przypadku braku przedstawienia zamawiającemu </w:t>
      </w:r>
      <w:r w:rsidRPr="0033569D">
        <w:rPr>
          <w:rFonts w:ascii="Open Sans" w:hAnsi="Open Sans" w:cs="Open Sans"/>
          <w:sz w:val="18"/>
          <w:szCs w:val="18"/>
        </w:rPr>
        <w:t>we wskazanym terminie, nie krótszym niż</w:t>
      </w:r>
      <w:r w:rsidR="007032DA" w:rsidRPr="0033569D">
        <w:rPr>
          <w:rFonts w:ascii="Open Sans" w:hAnsi="Open Sans" w:cs="Open Sans"/>
          <w:sz w:val="18"/>
          <w:szCs w:val="18"/>
        </w:rPr>
        <w:t xml:space="preserve"> 5 dni od dnia każdorazowego wezwania wykonawcy </w:t>
      </w:r>
      <w:r w:rsidRPr="0033569D">
        <w:rPr>
          <w:rFonts w:ascii="Open Sans" w:hAnsi="Open Sans" w:cs="Open Sans"/>
          <w:sz w:val="18"/>
          <w:szCs w:val="18"/>
        </w:rPr>
        <w:t>kopii umów</w:t>
      </w:r>
      <w:r w:rsidR="00ED7847">
        <w:rPr>
          <w:rFonts w:ascii="Open Sans" w:hAnsi="Open Sans" w:cs="Open Sans"/>
          <w:sz w:val="18"/>
          <w:szCs w:val="18"/>
        </w:rPr>
        <w:t xml:space="preserve"> o pracę</w:t>
      </w:r>
      <w:r w:rsidR="007032DA" w:rsidRPr="0033569D">
        <w:rPr>
          <w:rFonts w:ascii="Open Sans" w:hAnsi="Open Sans" w:cs="Open Sans"/>
          <w:sz w:val="18"/>
          <w:szCs w:val="18"/>
        </w:rPr>
        <w:t xml:space="preserve">, </w:t>
      </w:r>
      <w:r w:rsidRPr="0033569D">
        <w:rPr>
          <w:rFonts w:ascii="Open Sans" w:hAnsi="Open Sans" w:cs="Open Sans"/>
          <w:sz w:val="18"/>
          <w:szCs w:val="18"/>
        </w:rPr>
        <w:br/>
      </w:r>
      <w:r w:rsidR="007032DA" w:rsidRPr="0033569D">
        <w:rPr>
          <w:rFonts w:ascii="Open Sans" w:hAnsi="Open Sans" w:cs="Open Sans"/>
          <w:sz w:val="18"/>
          <w:szCs w:val="18"/>
        </w:rPr>
        <w:t xml:space="preserve">o których mowa w </w:t>
      </w:r>
      <w:r w:rsidR="00A5326D" w:rsidRPr="0033569D">
        <w:rPr>
          <w:rFonts w:ascii="Open Sans" w:hAnsi="Open Sans" w:cs="Open Sans"/>
          <w:sz w:val="18"/>
          <w:szCs w:val="18"/>
        </w:rPr>
        <w:t>SWZ</w:t>
      </w:r>
      <w:r w:rsidR="007032DA" w:rsidRPr="0033569D">
        <w:rPr>
          <w:rFonts w:ascii="Open Sans" w:hAnsi="Open Sans" w:cs="Open Sans"/>
          <w:sz w:val="18"/>
          <w:szCs w:val="18"/>
        </w:rPr>
        <w:t>.</w:t>
      </w:r>
    </w:p>
    <w:p w14:paraId="10E02312" w14:textId="53FE13AE" w:rsidR="00CB6938" w:rsidRPr="0033569D" w:rsidRDefault="00CB6938" w:rsidP="0010116E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>1.000</w:t>
      </w:r>
      <w:r w:rsidR="00ED644B">
        <w:rPr>
          <w:rFonts w:ascii="Open Sans" w:hAnsi="Open Sans" w:cs="Open Sans"/>
          <w:sz w:val="18"/>
          <w:szCs w:val="18"/>
        </w:rPr>
        <w:t>,00</w:t>
      </w:r>
      <w:r w:rsidRPr="0033569D">
        <w:rPr>
          <w:rFonts w:ascii="Open Sans" w:hAnsi="Open Sans" w:cs="Open Sans"/>
          <w:sz w:val="18"/>
          <w:szCs w:val="18"/>
        </w:rPr>
        <w:t xml:space="preserve"> </w:t>
      </w:r>
      <w:r w:rsidR="00D27F43" w:rsidRPr="0033569D">
        <w:rPr>
          <w:rFonts w:ascii="Open Sans" w:hAnsi="Open Sans" w:cs="Open Sans"/>
          <w:sz w:val="18"/>
          <w:szCs w:val="18"/>
        </w:rPr>
        <w:t>zł</w:t>
      </w:r>
      <w:r w:rsidR="00ED644B">
        <w:rPr>
          <w:rFonts w:ascii="Open Sans" w:hAnsi="Open Sans" w:cs="Open Sans"/>
          <w:sz w:val="18"/>
          <w:szCs w:val="18"/>
        </w:rPr>
        <w:t xml:space="preserve"> brutto</w:t>
      </w:r>
      <w:r w:rsidR="00D27F43" w:rsidRPr="0033569D">
        <w:rPr>
          <w:rFonts w:ascii="Open Sans" w:hAnsi="Open Sans" w:cs="Open Sans"/>
          <w:sz w:val="18"/>
          <w:szCs w:val="18"/>
        </w:rPr>
        <w:t xml:space="preserve"> </w:t>
      </w:r>
      <w:r w:rsidRPr="0033569D">
        <w:rPr>
          <w:rFonts w:ascii="Open Sans" w:hAnsi="Open Sans" w:cs="Open Sans"/>
          <w:sz w:val="18"/>
          <w:szCs w:val="18"/>
        </w:rPr>
        <w:t>za każdy stwierdzony przypadek niespełniania przez Wykonawcę wymogów określonych w SWZ w tym dysponowania niewłaściwym potencjałem technicznym.</w:t>
      </w:r>
    </w:p>
    <w:p w14:paraId="01AE275C" w14:textId="5545EB6D" w:rsidR="003402BA" w:rsidRPr="0033569D" w:rsidRDefault="003402BA" w:rsidP="003402BA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>1.000</w:t>
      </w:r>
      <w:r w:rsidR="00ED644B">
        <w:rPr>
          <w:rFonts w:ascii="Open Sans" w:hAnsi="Open Sans" w:cs="Open Sans"/>
          <w:sz w:val="18"/>
          <w:szCs w:val="18"/>
        </w:rPr>
        <w:t>,00</w:t>
      </w:r>
      <w:r w:rsidRPr="0033569D">
        <w:rPr>
          <w:rFonts w:ascii="Open Sans" w:hAnsi="Open Sans" w:cs="Open Sans"/>
          <w:sz w:val="18"/>
          <w:szCs w:val="18"/>
        </w:rPr>
        <w:t xml:space="preserve"> </w:t>
      </w:r>
      <w:r w:rsidR="00D27F43" w:rsidRPr="0033569D">
        <w:rPr>
          <w:rFonts w:ascii="Open Sans" w:hAnsi="Open Sans" w:cs="Open Sans"/>
          <w:sz w:val="18"/>
          <w:szCs w:val="18"/>
        </w:rPr>
        <w:t>zł</w:t>
      </w:r>
      <w:r w:rsidRPr="0033569D">
        <w:rPr>
          <w:rFonts w:ascii="Open Sans" w:hAnsi="Open Sans" w:cs="Open Sans"/>
          <w:sz w:val="18"/>
          <w:szCs w:val="18"/>
        </w:rPr>
        <w:t xml:space="preserve"> </w:t>
      </w:r>
      <w:r w:rsidR="00ED644B">
        <w:rPr>
          <w:rFonts w:ascii="Open Sans" w:hAnsi="Open Sans" w:cs="Open Sans"/>
          <w:sz w:val="18"/>
          <w:szCs w:val="18"/>
        </w:rPr>
        <w:t xml:space="preserve">brutto </w:t>
      </w:r>
      <w:r w:rsidRPr="0033569D">
        <w:rPr>
          <w:rFonts w:ascii="Open Sans" w:hAnsi="Open Sans" w:cs="Open Sans"/>
          <w:sz w:val="18"/>
          <w:szCs w:val="18"/>
        </w:rPr>
        <w:t xml:space="preserve">za każdy stwierdzony przypadek niespełniania przez Wykonawcę wymogów </w:t>
      </w:r>
      <w:r w:rsidRPr="0033569D">
        <w:rPr>
          <w:rFonts w:ascii="Open Sans" w:hAnsi="Open Sans" w:cs="Open Sans"/>
          <w:sz w:val="18"/>
          <w:szCs w:val="18"/>
        </w:rPr>
        <w:br/>
        <w:t>w zakresie nieterminowego rozpatrywania reklamacji.</w:t>
      </w:r>
    </w:p>
    <w:p w14:paraId="1128A248" w14:textId="7665A00B" w:rsidR="00E1622D" w:rsidRPr="0033569D" w:rsidRDefault="00D27F43" w:rsidP="003402BA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>5</w:t>
      </w:r>
      <w:r w:rsidR="00E1622D" w:rsidRPr="0033569D">
        <w:rPr>
          <w:rFonts w:ascii="Open Sans" w:hAnsi="Open Sans" w:cs="Open Sans"/>
          <w:sz w:val="18"/>
          <w:szCs w:val="18"/>
        </w:rPr>
        <w:t>00</w:t>
      </w:r>
      <w:r w:rsidR="00ED644B">
        <w:rPr>
          <w:rFonts w:ascii="Open Sans" w:hAnsi="Open Sans" w:cs="Open Sans"/>
          <w:sz w:val="18"/>
          <w:szCs w:val="18"/>
        </w:rPr>
        <w:t>,00</w:t>
      </w:r>
      <w:r w:rsidR="00E1622D" w:rsidRPr="0033569D">
        <w:rPr>
          <w:rFonts w:ascii="Open Sans" w:hAnsi="Open Sans" w:cs="Open Sans"/>
          <w:sz w:val="18"/>
          <w:szCs w:val="18"/>
        </w:rPr>
        <w:t xml:space="preserve"> </w:t>
      </w:r>
      <w:r w:rsidRPr="0033569D">
        <w:rPr>
          <w:rFonts w:ascii="Open Sans" w:hAnsi="Open Sans" w:cs="Open Sans"/>
          <w:sz w:val="18"/>
          <w:szCs w:val="18"/>
        </w:rPr>
        <w:t>zł</w:t>
      </w:r>
      <w:r w:rsidR="00ED644B">
        <w:rPr>
          <w:rFonts w:ascii="Open Sans" w:hAnsi="Open Sans" w:cs="Open Sans"/>
          <w:sz w:val="18"/>
          <w:szCs w:val="18"/>
        </w:rPr>
        <w:t xml:space="preserve"> brutto</w:t>
      </w:r>
      <w:r w:rsidR="00E1622D" w:rsidRPr="0033569D">
        <w:rPr>
          <w:rFonts w:ascii="Open Sans" w:hAnsi="Open Sans" w:cs="Open Sans"/>
          <w:sz w:val="18"/>
          <w:szCs w:val="18"/>
        </w:rPr>
        <w:t xml:space="preserve"> za każdy stwierdzony przypadek nie</w:t>
      </w:r>
      <w:r w:rsidRPr="0033569D">
        <w:rPr>
          <w:rFonts w:ascii="Open Sans" w:hAnsi="Open Sans" w:cs="Open Sans"/>
          <w:sz w:val="18"/>
          <w:szCs w:val="18"/>
        </w:rPr>
        <w:t>wykonania reklamacji dot. wymiany lub naprawy uszkodzonego pojemnika</w:t>
      </w:r>
      <w:r w:rsidR="007C5F52" w:rsidRPr="0033569D">
        <w:rPr>
          <w:rFonts w:ascii="Open Sans" w:hAnsi="Open Sans" w:cs="Open Sans"/>
          <w:sz w:val="18"/>
          <w:szCs w:val="18"/>
        </w:rPr>
        <w:t>.</w:t>
      </w:r>
    </w:p>
    <w:p w14:paraId="5EE65DED" w14:textId="77777777" w:rsidR="007032DA" w:rsidRPr="0033569D" w:rsidRDefault="007032DA" w:rsidP="0010116E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>stawkę określoną w przepisach prawa przewidzianą za nieosiągnięcie ograniczenia masy odpadów ulegających biodegradacji</w:t>
      </w:r>
      <w:r w:rsidR="00443C89" w:rsidRPr="0033569D">
        <w:rPr>
          <w:rFonts w:ascii="Open Sans" w:hAnsi="Open Sans" w:cs="Open Sans"/>
          <w:sz w:val="18"/>
          <w:szCs w:val="18"/>
        </w:rPr>
        <w:t xml:space="preserve"> przekazywanych do składowania </w:t>
      </w:r>
      <w:r w:rsidRPr="0033569D">
        <w:rPr>
          <w:rFonts w:ascii="Open Sans" w:hAnsi="Open Sans" w:cs="Open Sans"/>
          <w:sz w:val="18"/>
          <w:szCs w:val="18"/>
        </w:rPr>
        <w:t xml:space="preserve">w poszczególnych latach </w:t>
      </w:r>
      <w:r w:rsidRPr="0033569D">
        <w:rPr>
          <w:rFonts w:ascii="Open Sans" w:hAnsi="Open Sans" w:cs="Open Sans"/>
          <w:sz w:val="18"/>
          <w:szCs w:val="18"/>
        </w:rPr>
        <w:lastRenderedPageBreak/>
        <w:t>oraz poziomów recyklingu, przygotowania do ponownego użycia i odzysku innymi metodami w poszczególnych latach odpadów takich jak: makulatura, szkło, tworzywa sztuczne, metale.</w:t>
      </w:r>
    </w:p>
    <w:p w14:paraId="46AE3FAA" w14:textId="77777777" w:rsidR="007032DA" w:rsidRPr="00ED644B" w:rsidRDefault="007032DA" w:rsidP="00ED644B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ED644B">
        <w:rPr>
          <w:rFonts w:ascii="Open Sans" w:hAnsi="Open Sans" w:cs="Open Sans"/>
          <w:sz w:val="18"/>
          <w:szCs w:val="18"/>
        </w:rPr>
        <w:t>Za</w:t>
      </w:r>
      <w:r w:rsidR="00ED644B" w:rsidRPr="00ED644B">
        <w:rPr>
          <w:rFonts w:ascii="Open Sans" w:hAnsi="Open Sans" w:cs="Open Sans"/>
          <w:sz w:val="18"/>
          <w:szCs w:val="18"/>
        </w:rPr>
        <w:t>mawiający zapłaci Wykonawcy karę</w:t>
      </w:r>
      <w:r w:rsidRPr="00ED644B">
        <w:rPr>
          <w:rFonts w:ascii="Open Sans" w:hAnsi="Open Sans" w:cs="Open Sans"/>
          <w:sz w:val="18"/>
          <w:szCs w:val="18"/>
        </w:rPr>
        <w:t xml:space="preserve"> umown</w:t>
      </w:r>
      <w:r w:rsidR="00ED644B" w:rsidRPr="00ED644B">
        <w:rPr>
          <w:rFonts w:ascii="Open Sans" w:hAnsi="Open Sans" w:cs="Open Sans"/>
          <w:sz w:val="18"/>
          <w:szCs w:val="18"/>
        </w:rPr>
        <w:t>ą</w:t>
      </w:r>
      <w:r w:rsidR="00ED644B">
        <w:rPr>
          <w:rFonts w:ascii="Open Sans" w:hAnsi="Open Sans" w:cs="Open Sans"/>
          <w:sz w:val="18"/>
          <w:szCs w:val="18"/>
        </w:rPr>
        <w:t xml:space="preserve"> </w:t>
      </w:r>
      <w:r w:rsidRPr="00ED644B">
        <w:rPr>
          <w:rFonts w:ascii="Open Sans" w:hAnsi="Open Sans" w:cs="Open Sans"/>
          <w:sz w:val="18"/>
          <w:szCs w:val="18"/>
        </w:rPr>
        <w:t>za odstąpienie od umowy z przyczyn z</w:t>
      </w:r>
      <w:r w:rsidR="00ED644B">
        <w:rPr>
          <w:rFonts w:ascii="Open Sans" w:hAnsi="Open Sans" w:cs="Open Sans"/>
          <w:sz w:val="18"/>
          <w:szCs w:val="18"/>
        </w:rPr>
        <w:t xml:space="preserve">awinionych przez Zamawiającego </w:t>
      </w:r>
      <w:r w:rsidRPr="00ED644B">
        <w:rPr>
          <w:rFonts w:ascii="Open Sans" w:hAnsi="Open Sans" w:cs="Open Sans"/>
          <w:sz w:val="18"/>
          <w:szCs w:val="18"/>
        </w:rPr>
        <w:t xml:space="preserve">w wysokości </w:t>
      </w:r>
      <w:r w:rsidR="00ED7847" w:rsidRPr="00ED644B">
        <w:rPr>
          <w:rFonts w:ascii="Open Sans" w:hAnsi="Open Sans" w:cs="Open Sans"/>
          <w:sz w:val="18"/>
          <w:szCs w:val="18"/>
        </w:rPr>
        <w:t>100</w:t>
      </w:r>
      <w:r w:rsidRPr="00ED644B">
        <w:rPr>
          <w:rFonts w:ascii="Open Sans" w:hAnsi="Open Sans" w:cs="Open Sans"/>
          <w:sz w:val="18"/>
          <w:szCs w:val="18"/>
        </w:rPr>
        <w:t>.000</w:t>
      </w:r>
      <w:r w:rsidR="00ED644B">
        <w:rPr>
          <w:rFonts w:ascii="Open Sans" w:hAnsi="Open Sans" w:cs="Open Sans"/>
          <w:sz w:val="18"/>
          <w:szCs w:val="18"/>
        </w:rPr>
        <w:t>,00</w:t>
      </w:r>
      <w:r w:rsidRPr="00ED644B">
        <w:rPr>
          <w:rFonts w:ascii="Open Sans" w:hAnsi="Open Sans" w:cs="Open Sans"/>
          <w:sz w:val="18"/>
          <w:szCs w:val="18"/>
        </w:rPr>
        <w:t xml:space="preserve"> zł</w:t>
      </w:r>
      <w:r w:rsidR="00ED644B">
        <w:rPr>
          <w:rFonts w:ascii="Open Sans" w:hAnsi="Open Sans" w:cs="Open Sans"/>
          <w:sz w:val="18"/>
          <w:szCs w:val="18"/>
        </w:rPr>
        <w:t xml:space="preserve"> brutto</w:t>
      </w:r>
      <w:r w:rsidR="00443C89" w:rsidRPr="00ED644B">
        <w:rPr>
          <w:rFonts w:ascii="Open Sans" w:hAnsi="Open Sans" w:cs="Open Sans"/>
          <w:sz w:val="18"/>
          <w:szCs w:val="18"/>
        </w:rPr>
        <w:t>.</w:t>
      </w:r>
    </w:p>
    <w:p w14:paraId="25CD2C2F" w14:textId="77777777" w:rsidR="007032DA" w:rsidRPr="0033569D" w:rsidRDefault="007032DA" w:rsidP="0010116E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 xml:space="preserve">Wykonawca oświadcza, iż wyraża zgodę na potrącenie kar umownych z wystawionych faktur. </w:t>
      </w:r>
    </w:p>
    <w:p w14:paraId="4B24CF3B" w14:textId="77777777" w:rsidR="007032DA" w:rsidRPr="0033569D" w:rsidRDefault="007032DA" w:rsidP="0010116E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>Wykonawca zobowiązuje się pokryć wszystkie straty poniesione przez Zamawiającego lub osoby trzecie, powstałe w czasie wykonywania Umowy z przyczyn leżących po stronie Wykonawcy, wynikłe z wadliwego lub nieterminowego wykonania Umowy.</w:t>
      </w:r>
    </w:p>
    <w:p w14:paraId="5E2EE133" w14:textId="77777777" w:rsidR="00557414" w:rsidRPr="0033569D" w:rsidRDefault="007032DA" w:rsidP="0010116E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>Strony zastrzegają sobie prawo do dochodzenia odszkodowania uzupełniającego do wysokości rzeczywiście poniesionej szkody.</w:t>
      </w:r>
    </w:p>
    <w:p w14:paraId="47824867" w14:textId="77777777" w:rsidR="00557414" w:rsidRPr="0033569D" w:rsidRDefault="00557414" w:rsidP="0010116E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 xml:space="preserve">Łączna maksymalna wysokość kar umownych, których mogą dochodzić Strony nie może być wyższa niż </w:t>
      </w:r>
      <w:r w:rsidRPr="00ED7847">
        <w:rPr>
          <w:rFonts w:ascii="Open Sans" w:hAnsi="Open Sans" w:cs="Open Sans"/>
          <w:bCs/>
          <w:sz w:val="18"/>
          <w:szCs w:val="18"/>
        </w:rPr>
        <w:t>20%</w:t>
      </w:r>
      <w:r w:rsidR="00ED644B">
        <w:rPr>
          <w:rFonts w:ascii="Open Sans" w:hAnsi="Open Sans" w:cs="Open Sans"/>
          <w:bCs/>
          <w:sz w:val="18"/>
          <w:szCs w:val="18"/>
        </w:rPr>
        <w:t xml:space="preserve"> </w:t>
      </w:r>
      <w:r w:rsidRPr="0033569D">
        <w:rPr>
          <w:rFonts w:ascii="Open Sans" w:hAnsi="Open Sans" w:cs="Open Sans"/>
          <w:sz w:val="18"/>
          <w:szCs w:val="18"/>
          <w:lang w:eastAsia="ar-SA"/>
        </w:rPr>
        <w:t>wynagrodzenia brutto, określonego w §4 ust. </w:t>
      </w:r>
      <w:r w:rsidR="00ED7847">
        <w:rPr>
          <w:rFonts w:ascii="Open Sans" w:hAnsi="Open Sans" w:cs="Open Sans"/>
          <w:sz w:val="18"/>
          <w:szCs w:val="18"/>
          <w:lang w:eastAsia="ar-SA"/>
        </w:rPr>
        <w:t>7</w:t>
      </w:r>
      <w:r w:rsidRPr="0033569D">
        <w:rPr>
          <w:rFonts w:ascii="Open Sans" w:hAnsi="Open Sans" w:cs="Open Sans"/>
          <w:sz w:val="18"/>
          <w:szCs w:val="18"/>
        </w:rPr>
        <w:t>.</w:t>
      </w:r>
    </w:p>
    <w:p w14:paraId="6C208051" w14:textId="77777777" w:rsidR="00557414" w:rsidRPr="0033569D" w:rsidRDefault="00557414" w:rsidP="0010116E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 xml:space="preserve">Zamawiający wyznacza końcowy termin naliczania kar umownych, tj. 45 dni licząc od pierwszego dnia </w:t>
      </w:r>
      <w:r w:rsidR="00A5326D" w:rsidRPr="0033569D">
        <w:rPr>
          <w:rFonts w:ascii="Open Sans" w:hAnsi="Open Sans" w:cs="Open Sans"/>
          <w:sz w:val="18"/>
          <w:szCs w:val="18"/>
        </w:rPr>
        <w:t>zwłoki</w:t>
      </w:r>
      <w:r w:rsidRPr="0033569D">
        <w:rPr>
          <w:rFonts w:ascii="Open Sans" w:hAnsi="Open Sans" w:cs="Open Sans"/>
          <w:sz w:val="18"/>
          <w:szCs w:val="18"/>
        </w:rPr>
        <w:t>. Po terminie wskazanym powyżej, Zamawiającemu przysługuje prawo do odstąpienia od umowy z winy Wykonawcy.</w:t>
      </w:r>
    </w:p>
    <w:p w14:paraId="1031D6A5" w14:textId="77777777" w:rsidR="00E82FCB" w:rsidRPr="0033569D" w:rsidRDefault="00E82FCB" w:rsidP="007032D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Open Sans" w:hAnsi="Open Sans" w:cs="Open Sans"/>
          <w:color w:val="FF0000"/>
          <w:sz w:val="18"/>
          <w:szCs w:val="18"/>
        </w:rPr>
      </w:pPr>
    </w:p>
    <w:p w14:paraId="63041F80" w14:textId="77777777" w:rsidR="007032DA" w:rsidRPr="0033569D" w:rsidRDefault="000F18BC" w:rsidP="00443C89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§ 13</w:t>
      </w:r>
    </w:p>
    <w:p w14:paraId="30396E1B" w14:textId="77777777" w:rsidR="00443C89" w:rsidRPr="0033569D" w:rsidRDefault="00443C89" w:rsidP="00443C89">
      <w:pPr>
        <w:spacing w:line="360" w:lineRule="auto"/>
        <w:ind w:left="426" w:hanging="426"/>
        <w:jc w:val="both"/>
        <w:rPr>
          <w:rFonts w:ascii="Open Sans" w:hAnsi="Open Sans" w:cs="Open Sans"/>
          <w:bCs/>
          <w:sz w:val="18"/>
          <w:szCs w:val="18"/>
          <w:lang w:eastAsia="ar-SA"/>
        </w:rPr>
      </w:pPr>
      <w:r w:rsidRPr="0033569D">
        <w:rPr>
          <w:rFonts w:ascii="Open Sans" w:hAnsi="Open Sans" w:cs="Open Sans"/>
          <w:bCs/>
          <w:sz w:val="18"/>
          <w:szCs w:val="18"/>
          <w:lang w:eastAsia="ar-SA"/>
        </w:rPr>
        <w:t>1. </w:t>
      </w:r>
      <w:r w:rsidRPr="0033569D">
        <w:rPr>
          <w:rFonts w:ascii="Open Sans" w:hAnsi="Open Sans" w:cs="Open Sans"/>
          <w:bCs/>
          <w:sz w:val="18"/>
          <w:szCs w:val="18"/>
          <w:lang w:eastAsia="ar-SA"/>
        </w:rPr>
        <w:tab/>
        <w:t>Zamawiający może odstąpić od umowy:</w:t>
      </w:r>
    </w:p>
    <w:p w14:paraId="2641DE46" w14:textId="77777777" w:rsidR="00443C89" w:rsidRPr="0033569D" w:rsidRDefault="005546E8" w:rsidP="00443C89">
      <w:pPr>
        <w:spacing w:line="360" w:lineRule="auto"/>
        <w:ind w:left="709" w:hanging="283"/>
        <w:jc w:val="both"/>
        <w:rPr>
          <w:rFonts w:ascii="Open Sans" w:hAnsi="Open Sans" w:cs="Open Sans"/>
          <w:bCs/>
          <w:sz w:val="18"/>
          <w:szCs w:val="18"/>
          <w:lang w:eastAsia="ar-SA"/>
        </w:rPr>
      </w:pPr>
      <w:r>
        <w:rPr>
          <w:rFonts w:ascii="Open Sans" w:hAnsi="Open Sans" w:cs="Open Sans"/>
          <w:bCs/>
          <w:sz w:val="18"/>
          <w:szCs w:val="18"/>
          <w:lang w:eastAsia="ar-SA"/>
        </w:rPr>
        <w:t>1)</w:t>
      </w:r>
      <w:r>
        <w:rPr>
          <w:rFonts w:ascii="Open Sans" w:hAnsi="Open Sans" w:cs="Open Sans"/>
          <w:bCs/>
          <w:sz w:val="18"/>
          <w:szCs w:val="18"/>
          <w:lang w:eastAsia="ar-SA"/>
        </w:rPr>
        <w:tab/>
        <w:t>W</w:t>
      </w:r>
      <w:r w:rsidR="00443C89" w:rsidRPr="0033569D">
        <w:rPr>
          <w:rFonts w:ascii="Open Sans" w:hAnsi="Open Sans" w:cs="Open Sans"/>
          <w:bCs/>
          <w:sz w:val="18"/>
          <w:szCs w:val="18"/>
          <w:lang w:eastAsia="ar-SA"/>
        </w:rPr>
        <w:t xml:space="preserve">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</w:t>
      </w:r>
      <w:r>
        <w:rPr>
          <w:rFonts w:ascii="Open Sans" w:hAnsi="Open Sans" w:cs="Open Sans"/>
          <w:bCs/>
          <w:sz w:val="18"/>
          <w:szCs w:val="18"/>
          <w:lang w:eastAsia="ar-SA"/>
        </w:rPr>
        <w:t xml:space="preserve"> lub bezpieczeństwu publicznemu.</w:t>
      </w:r>
    </w:p>
    <w:p w14:paraId="47F8DC73" w14:textId="77777777" w:rsidR="00443C89" w:rsidRPr="0033569D" w:rsidRDefault="005546E8" w:rsidP="00443C89">
      <w:pPr>
        <w:spacing w:line="360" w:lineRule="auto"/>
        <w:ind w:left="709" w:hanging="283"/>
        <w:jc w:val="both"/>
        <w:rPr>
          <w:rFonts w:ascii="Open Sans" w:hAnsi="Open Sans" w:cs="Open Sans"/>
          <w:bCs/>
          <w:sz w:val="18"/>
          <w:szCs w:val="18"/>
          <w:lang w:eastAsia="ar-SA"/>
        </w:rPr>
      </w:pPr>
      <w:r>
        <w:rPr>
          <w:rFonts w:ascii="Open Sans" w:hAnsi="Open Sans" w:cs="Open Sans"/>
          <w:bCs/>
          <w:sz w:val="18"/>
          <w:szCs w:val="18"/>
          <w:lang w:eastAsia="ar-SA"/>
        </w:rPr>
        <w:t>2)</w:t>
      </w:r>
      <w:r>
        <w:rPr>
          <w:rFonts w:ascii="Open Sans" w:hAnsi="Open Sans" w:cs="Open Sans"/>
          <w:bCs/>
          <w:sz w:val="18"/>
          <w:szCs w:val="18"/>
          <w:lang w:eastAsia="ar-SA"/>
        </w:rPr>
        <w:tab/>
        <w:t>J</w:t>
      </w:r>
      <w:r w:rsidR="00443C89" w:rsidRPr="0033569D">
        <w:rPr>
          <w:rFonts w:ascii="Open Sans" w:hAnsi="Open Sans" w:cs="Open Sans"/>
          <w:bCs/>
          <w:sz w:val="18"/>
          <w:szCs w:val="18"/>
          <w:lang w:eastAsia="ar-SA"/>
        </w:rPr>
        <w:t>eżeli zachodzi co najmniej jedna z następujących okoliczności:</w:t>
      </w:r>
    </w:p>
    <w:p w14:paraId="312E0A62" w14:textId="77777777" w:rsidR="00443C89" w:rsidRPr="005546E8" w:rsidRDefault="00443C89" w:rsidP="005546E8">
      <w:pPr>
        <w:pStyle w:val="Akapitzlist"/>
        <w:numPr>
          <w:ilvl w:val="0"/>
          <w:numId w:val="30"/>
        </w:numPr>
        <w:spacing w:line="360" w:lineRule="auto"/>
        <w:ind w:left="1276"/>
        <w:jc w:val="both"/>
        <w:rPr>
          <w:rFonts w:ascii="Open Sans" w:hAnsi="Open Sans" w:cs="Open Sans"/>
          <w:bCs/>
          <w:sz w:val="18"/>
          <w:szCs w:val="18"/>
          <w:lang w:eastAsia="ar-SA"/>
        </w:rPr>
      </w:pPr>
      <w:r w:rsidRPr="005546E8">
        <w:rPr>
          <w:rFonts w:ascii="Open Sans" w:hAnsi="Open Sans" w:cs="Open Sans"/>
          <w:bCs/>
          <w:sz w:val="18"/>
          <w:szCs w:val="18"/>
          <w:lang w:eastAsia="ar-SA"/>
        </w:rPr>
        <w:t>dokonano zmiany umowy z naruszeniem</w:t>
      </w:r>
      <w:r w:rsidR="005546E8">
        <w:rPr>
          <w:rFonts w:ascii="Open Sans" w:hAnsi="Open Sans" w:cs="Open Sans"/>
          <w:bCs/>
          <w:sz w:val="18"/>
          <w:szCs w:val="18"/>
          <w:lang w:eastAsia="ar-SA"/>
        </w:rPr>
        <w:t xml:space="preserve"> art. 454 i art. 455 ustawy </w:t>
      </w:r>
      <w:proofErr w:type="spellStart"/>
      <w:r w:rsidR="005546E8">
        <w:rPr>
          <w:rFonts w:ascii="Open Sans" w:hAnsi="Open Sans" w:cs="Open Sans"/>
          <w:bCs/>
          <w:sz w:val="18"/>
          <w:szCs w:val="18"/>
          <w:lang w:eastAsia="ar-SA"/>
        </w:rPr>
        <w:t>Pzp</w:t>
      </w:r>
      <w:proofErr w:type="spellEnd"/>
      <w:r w:rsidR="005546E8">
        <w:rPr>
          <w:rFonts w:ascii="Open Sans" w:hAnsi="Open Sans" w:cs="Open Sans"/>
          <w:bCs/>
          <w:sz w:val="18"/>
          <w:szCs w:val="18"/>
          <w:lang w:eastAsia="ar-SA"/>
        </w:rPr>
        <w:t>;</w:t>
      </w:r>
    </w:p>
    <w:p w14:paraId="4E512CF0" w14:textId="77777777" w:rsidR="00443C89" w:rsidRPr="005546E8" w:rsidRDefault="00443C89" w:rsidP="005546E8">
      <w:pPr>
        <w:pStyle w:val="Akapitzlist"/>
        <w:numPr>
          <w:ilvl w:val="0"/>
          <w:numId w:val="30"/>
        </w:numPr>
        <w:spacing w:after="0" w:line="360" w:lineRule="auto"/>
        <w:ind w:left="1276"/>
        <w:jc w:val="both"/>
        <w:rPr>
          <w:rFonts w:ascii="Open Sans" w:hAnsi="Open Sans" w:cs="Open Sans"/>
          <w:bCs/>
          <w:sz w:val="18"/>
          <w:szCs w:val="18"/>
          <w:lang w:eastAsia="ar-SA"/>
        </w:rPr>
      </w:pPr>
      <w:r w:rsidRPr="005546E8">
        <w:rPr>
          <w:rFonts w:ascii="Open Sans" w:hAnsi="Open Sans" w:cs="Open Sans"/>
          <w:bCs/>
          <w:sz w:val="18"/>
          <w:szCs w:val="18"/>
          <w:lang w:eastAsia="ar-SA"/>
        </w:rPr>
        <w:t xml:space="preserve">wykonawca w chwili zawarcia umowy podlegał wykluczeniu na podstawie art. 108 ustawy </w:t>
      </w:r>
      <w:proofErr w:type="spellStart"/>
      <w:r w:rsidRPr="005546E8">
        <w:rPr>
          <w:rFonts w:ascii="Open Sans" w:hAnsi="Open Sans" w:cs="Open Sans"/>
          <w:bCs/>
          <w:sz w:val="18"/>
          <w:szCs w:val="18"/>
          <w:lang w:eastAsia="ar-SA"/>
        </w:rPr>
        <w:t>Pzp</w:t>
      </w:r>
      <w:proofErr w:type="spellEnd"/>
      <w:r w:rsidR="005546E8">
        <w:rPr>
          <w:rFonts w:ascii="Open Sans" w:hAnsi="Open Sans" w:cs="Open Sans"/>
          <w:bCs/>
          <w:sz w:val="18"/>
          <w:szCs w:val="18"/>
          <w:lang w:eastAsia="ar-SA"/>
        </w:rPr>
        <w:t>;</w:t>
      </w:r>
    </w:p>
    <w:p w14:paraId="1B35DD24" w14:textId="77777777" w:rsidR="00443C89" w:rsidRPr="0033569D" w:rsidRDefault="00443C89" w:rsidP="005546E8">
      <w:pPr>
        <w:pStyle w:val="Lista21"/>
        <w:numPr>
          <w:ilvl w:val="0"/>
          <w:numId w:val="30"/>
        </w:numPr>
        <w:tabs>
          <w:tab w:val="left" w:pos="1437"/>
        </w:tabs>
        <w:spacing w:line="360" w:lineRule="auto"/>
        <w:ind w:left="1276"/>
        <w:jc w:val="both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>Wykonawca przerwał, z przyczyn leżących po stronie Wykonawcy realizację przedmiotu umowy i przerwa ta trwa dłużej niż 14 dni;</w:t>
      </w:r>
    </w:p>
    <w:p w14:paraId="7C715B68" w14:textId="77777777" w:rsidR="00443C89" w:rsidRPr="005546E8" w:rsidRDefault="00443C89" w:rsidP="005546E8">
      <w:pPr>
        <w:pStyle w:val="Akapitzlist"/>
        <w:numPr>
          <w:ilvl w:val="0"/>
          <w:numId w:val="30"/>
        </w:numPr>
        <w:spacing w:line="360" w:lineRule="auto"/>
        <w:ind w:left="1276" w:hanging="283"/>
        <w:jc w:val="both"/>
        <w:rPr>
          <w:rFonts w:ascii="Open Sans" w:hAnsi="Open Sans" w:cs="Open Sans"/>
          <w:sz w:val="18"/>
          <w:szCs w:val="18"/>
          <w:lang w:eastAsia="ar-SA"/>
        </w:rPr>
      </w:pPr>
      <w:r w:rsidRPr="005546E8">
        <w:rPr>
          <w:rFonts w:ascii="Open Sans" w:hAnsi="Open Sans" w:cs="Open Sans"/>
          <w:sz w:val="18"/>
          <w:szCs w:val="18"/>
          <w:lang w:eastAsia="ar-SA"/>
        </w:rPr>
        <w:t>Wykonawca realizuje usługi w sposób niezgodny z niniejszą umową lub wskazaniami Zamawiającego – odstąpienie od umowy w tym przypadku może nastąpić po uprzednim wezwaniu Wykonawcy do zmiany sposobu wykonywania um</w:t>
      </w:r>
      <w:r w:rsidR="00CF518F" w:rsidRPr="005546E8">
        <w:rPr>
          <w:rFonts w:ascii="Open Sans" w:hAnsi="Open Sans" w:cs="Open Sans"/>
          <w:sz w:val="18"/>
          <w:szCs w:val="18"/>
          <w:lang w:eastAsia="ar-SA"/>
        </w:rPr>
        <w:t>owy i wyznaczenia mu w tym celu</w:t>
      </w:r>
      <w:r w:rsidRPr="005546E8">
        <w:rPr>
          <w:rFonts w:ascii="Open Sans" w:hAnsi="Open Sans" w:cs="Open Sans"/>
          <w:sz w:val="18"/>
          <w:szCs w:val="18"/>
          <w:lang w:eastAsia="ar-SA"/>
        </w:rPr>
        <w:t xml:space="preserve"> terminu 3 dni na realizację zadania zgodnie z niniejszą umową i SWZ. Po bezskutecznym upływie wyznaczonego terminu Zamawiający może od umowy odstąpić, powierzyć poprawienie lub dalsze wykonanie przedmiotu umowy innemu podmiotowi na koszt Wykonawcy;</w:t>
      </w:r>
    </w:p>
    <w:p w14:paraId="23CCA0DD" w14:textId="77777777" w:rsidR="00443C89" w:rsidRPr="005546E8" w:rsidRDefault="00443C89" w:rsidP="005546E8">
      <w:pPr>
        <w:pStyle w:val="Akapitzlist"/>
        <w:numPr>
          <w:ilvl w:val="0"/>
          <w:numId w:val="30"/>
        </w:numPr>
        <w:spacing w:line="360" w:lineRule="auto"/>
        <w:ind w:left="1276" w:hanging="283"/>
        <w:jc w:val="both"/>
        <w:rPr>
          <w:rFonts w:ascii="Open Sans" w:hAnsi="Open Sans" w:cs="Open Sans"/>
          <w:sz w:val="18"/>
          <w:szCs w:val="18"/>
          <w:lang w:eastAsia="ar-SA"/>
        </w:rPr>
      </w:pPr>
      <w:r w:rsidRPr="005546E8">
        <w:rPr>
          <w:rFonts w:ascii="Open Sans" w:hAnsi="Open Sans" w:cs="Open Sans"/>
          <w:sz w:val="18"/>
          <w:szCs w:val="18"/>
          <w:lang w:eastAsia="ar-SA"/>
        </w:rPr>
        <w:lastRenderedPageBreak/>
        <w:t>Wykonawca nie dysponuje aktualną i opłaconą polisą lub innym dokumentem potwierdzającym ubezpieczenie od odpowiedzialności cywilnej w zakresie prowadzonej działalności gospodarczej.;</w:t>
      </w:r>
    </w:p>
    <w:p w14:paraId="7C441054" w14:textId="77777777" w:rsidR="00443C89" w:rsidRPr="005546E8" w:rsidRDefault="00443C89" w:rsidP="005546E8">
      <w:pPr>
        <w:pStyle w:val="Akapitzlist"/>
        <w:numPr>
          <w:ilvl w:val="0"/>
          <w:numId w:val="30"/>
        </w:numPr>
        <w:spacing w:line="360" w:lineRule="auto"/>
        <w:ind w:left="1276" w:hanging="283"/>
        <w:jc w:val="both"/>
        <w:rPr>
          <w:rFonts w:ascii="Open Sans" w:hAnsi="Open Sans" w:cs="Open Sans"/>
          <w:sz w:val="18"/>
          <w:szCs w:val="18"/>
          <w:lang w:eastAsia="ar-SA"/>
        </w:rPr>
      </w:pPr>
      <w:r w:rsidRPr="005546E8">
        <w:rPr>
          <w:rFonts w:ascii="Open Sans" w:hAnsi="Open Sans" w:cs="Open Sans"/>
          <w:sz w:val="18"/>
          <w:szCs w:val="18"/>
          <w:lang w:eastAsia="ar-SA"/>
        </w:rPr>
        <w:t>Wykonawca utracił status prawny przedsiębiorcy lub zaprzestał faktycznie prowadzenia działalności gospodarczej;</w:t>
      </w:r>
    </w:p>
    <w:p w14:paraId="5A3362BF" w14:textId="77777777" w:rsidR="00443C89" w:rsidRPr="005546E8" w:rsidRDefault="00443C89" w:rsidP="005546E8">
      <w:pPr>
        <w:pStyle w:val="Akapitzlist"/>
        <w:numPr>
          <w:ilvl w:val="0"/>
          <w:numId w:val="30"/>
        </w:numPr>
        <w:spacing w:line="360" w:lineRule="auto"/>
        <w:ind w:left="1276" w:hanging="283"/>
        <w:jc w:val="both"/>
        <w:rPr>
          <w:rFonts w:ascii="Open Sans" w:hAnsi="Open Sans" w:cs="Open Sans"/>
          <w:sz w:val="18"/>
          <w:szCs w:val="18"/>
          <w:lang w:eastAsia="ar-SA"/>
        </w:rPr>
      </w:pPr>
      <w:r w:rsidRPr="005546E8">
        <w:rPr>
          <w:rFonts w:ascii="Open Sans" w:hAnsi="Open Sans" w:cs="Open Sans"/>
          <w:sz w:val="18"/>
          <w:szCs w:val="18"/>
          <w:lang w:eastAsia="ar-SA"/>
        </w:rPr>
        <w:t>Wykonawca przystąpił do likwidacji albo ogłoszono w stosunku do niego upadłość, o czym Wyko</w:t>
      </w:r>
      <w:r w:rsidRPr="005546E8">
        <w:rPr>
          <w:rFonts w:ascii="Open Sans" w:hAnsi="Open Sans" w:cs="Open Sans"/>
          <w:sz w:val="18"/>
          <w:szCs w:val="18"/>
          <w:lang w:eastAsia="ar-SA"/>
        </w:rPr>
        <w:softHyphen/>
        <w:t>nawca zobowiązuje się poinformować Zamawiającego w terminie 3 dni;</w:t>
      </w:r>
    </w:p>
    <w:p w14:paraId="00601986" w14:textId="77777777" w:rsidR="00443C89" w:rsidRPr="005546E8" w:rsidRDefault="00443C89" w:rsidP="005546E8">
      <w:pPr>
        <w:pStyle w:val="Akapitzlist"/>
        <w:numPr>
          <w:ilvl w:val="0"/>
          <w:numId w:val="30"/>
        </w:numPr>
        <w:spacing w:line="360" w:lineRule="auto"/>
        <w:ind w:left="1276" w:hanging="283"/>
        <w:jc w:val="both"/>
        <w:rPr>
          <w:rFonts w:ascii="Open Sans" w:hAnsi="Open Sans" w:cs="Open Sans"/>
          <w:sz w:val="18"/>
          <w:szCs w:val="18"/>
          <w:lang w:eastAsia="ar-SA"/>
        </w:rPr>
      </w:pPr>
      <w:r w:rsidRPr="005546E8">
        <w:rPr>
          <w:rFonts w:ascii="Open Sans" w:hAnsi="Open Sans" w:cs="Open Sans"/>
          <w:sz w:val="18"/>
          <w:szCs w:val="18"/>
          <w:lang w:eastAsia="ar-SA"/>
        </w:rPr>
        <w:t>Wykonawca złożył w toku postępowania o udzielenie zamówienia stanowiącego przedmiot umowy dokumenty lub oświadczenia, które zawierały informacje nieprawdziwe;</w:t>
      </w:r>
    </w:p>
    <w:p w14:paraId="01BFDEE2" w14:textId="486AF944" w:rsidR="00443C89" w:rsidRPr="005546E8" w:rsidRDefault="00443C89" w:rsidP="005546E8">
      <w:pPr>
        <w:pStyle w:val="Akapitzlist"/>
        <w:numPr>
          <w:ilvl w:val="0"/>
          <w:numId w:val="30"/>
        </w:numPr>
        <w:spacing w:line="360" w:lineRule="auto"/>
        <w:ind w:left="1276" w:hanging="283"/>
        <w:jc w:val="both"/>
        <w:rPr>
          <w:rFonts w:ascii="Open Sans" w:hAnsi="Open Sans" w:cs="Open Sans"/>
          <w:bCs/>
          <w:sz w:val="18"/>
          <w:szCs w:val="18"/>
          <w:lang w:eastAsia="ar-SA"/>
        </w:rPr>
      </w:pPr>
      <w:r w:rsidRPr="005546E8">
        <w:rPr>
          <w:rFonts w:ascii="Open Sans" w:hAnsi="Open Sans" w:cs="Open Sans"/>
          <w:sz w:val="18"/>
          <w:szCs w:val="18"/>
          <w:lang w:eastAsia="ar-SA"/>
        </w:rPr>
        <w:t xml:space="preserve">W związku z zaistnieniem sytuacji, o której mowa w </w:t>
      </w:r>
      <w:r w:rsidRPr="005546E8">
        <w:rPr>
          <w:rFonts w:ascii="Open Sans" w:hAnsi="Open Sans" w:cs="Open Sans"/>
          <w:bCs/>
          <w:sz w:val="18"/>
          <w:szCs w:val="18"/>
          <w:lang w:eastAsia="ar-SA"/>
        </w:rPr>
        <w:t>§ </w:t>
      </w:r>
      <w:r w:rsidR="00A5326D" w:rsidRPr="005546E8">
        <w:rPr>
          <w:rFonts w:ascii="Open Sans" w:hAnsi="Open Sans" w:cs="Open Sans"/>
          <w:bCs/>
          <w:sz w:val="18"/>
          <w:szCs w:val="18"/>
          <w:lang w:eastAsia="ar-SA"/>
        </w:rPr>
        <w:t>1</w:t>
      </w:r>
      <w:r w:rsidR="00F43D10">
        <w:rPr>
          <w:rFonts w:ascii="Open Sans" w:hAnsi="Open Sans" w:cs="Open Sans"/>
          <w:bCs/>
          <w:sz w:val="18"/>
          <w:szCs w:val="18"/>
          <w:lang w:eastAsia="ar-SA"/>
        </w:rPr>
        <w:t>2</w:t>
      </w:r>
      <w:r w:rsidRPr="005546E8">
        <w:rPr>
          <w:rFonts w:ascii="Open Sans" w:hAnsi="Open Sans" w:cs="Open Sans"/>
          <w:bCs/>
          <w:sz w:val="18"/>
          <w:szCs w:val="18"/>
          <w:lang w:eastAsia="ar-SA"/>
        </w:rPr>
        <w:t xml:space="preserve"> ust. </w:t>
      </w:r>
      <w:r w:rsidR="00A5326D" w:rsidRPr="005546E8">
        <w:rPr>
          <w:rFonts w:ascii="Open Sans" w:hAnsi="Open Sans" w:cs="Open Sans"/>
          <w:bCs/>
          <w:sz w:val="18"/>
          <w:szCs w:val="18"/>
          <w:lang w:eastAsia="ar-SA"/>
        </w:rPr>
        <w:t>6</w:t>
      </w:r>
      <w:r w:rsidR="005546E8">
        <w:rPr>
          <w:rFonts w:ascii="Open Sans" w:hAnsi="Open Sans" w:cs="Open Sans"/>
          <w:bCs/>
          <w:sz w:val="18"/>
          <w:szCs w:val="18"/>
          <w:lang w:eastAsia="ar-SA"/>
        </w:rPr>
        <w:t>;</w:t>
      </w:r>
    </w:p>
    <w:p w14:paraId="38D6363B" w14:textId="77777777" w:rsidR="00CB6938" w:rsidRPr="005546E8" w:rsidRDefault="00CB6938" w:rsidP="005546E8">
      <w:pPr>
        <w:pStyle w:val="Akapitzlist"/>
        <w:numPr>
          <w:ilvl w:val="0"/>
          <w:numId w:val="30"/>
        </w:numPr>
        <w:spacing w:line="360" w:lineRule="auto"/>
        <w:ind w:left="1276" w:hanging="283"/>
        <w:jc w:val="both"/>
        <w:rPr>
          <w:rFonts w:ascii="Open Sans" w:hAnsi="Open Sans" w:cs="Open Sans"/>
          <w:bCs/>
          <w:sz w:val="18"/>
          <w:szCs w:val="18"/>
          <w:lang w:eastAsia="ar-SA"/>
        </w:rPr>
      </w:pPr>
      <w:r w:rsidRPr="005546E8">
        <w:rPr>
          <w:rFonts w:ascii="Open Sans" w:hAnsi="Open Sans" w:cs="Open Sans"/>
          <w:bCs/>
          <w:sz w:val="18"/>
          <w:szCs w:val="18"/>
          <w:lang w:eastAsia="ar-SA"/>
        </w:rPr>
        <w:t>Wy</w:t>
      </w:r>
      <w:r w:rsidR="005546E8">
        <w:rPr>
          <w:rFonts w:ascii="Open Sans" w:hAnsi="Open Sans" w:cs="Open Sans"/>
          <w:bCs/>
          <w:sz w:val="18"/>
          <w:szCs w:val="18"/>
          <w:lang w:eastAsia="ar-SA"/>
        </w:rPr>
        <w:t>konawca został wykreślony z RDR;</w:t>
      </w:r>
    </w:p>
    <w:p w14:paraId="0CEB4B25" w14:textId="77777777" w:rsidR="00CB6938" w:rsidRPr="005546E8" w:rsidRDefault="00CB6938" w:rsidP="005546E8">
      <w:pPr>
        <w:pStyle w:val="Akapitzlist"/>
        <w:numPr>
          <w:ilvl w:val="0"/>
          <w:numId w:val="30"/>
        </w:numPr>
        <w:spacing w:before="240" w:after="0" w:line="360" w:lineRule="auto"/>
        <w:ind w:left="1276" w:hanging="283"/>
        <w:jc w:val="both"/>
        <w:rPr>
          <w:rFonts w:ascii="Open Sans" w:hAnsi="Open Sans" w:cs="Open Sans"/>
          <w:bCs/>
          <w:sz w:val="18"/>
          <w:szCs w:val="18"/>
          <w:lang w:eastAsia="ar-SA"/>
        </w:rPr>
      </w:pPr>
      <w:r w:rsidRPr="005546E8">
        <w:rPr>
          <w:rFonts w:ascii="Open Sans" w:hAnsi="Open Sans" w:cs="Open Sans"/>
          <w:bCs/>
          <w:sz w:val="18"/>
          <w:szCs w:val="18"/>
          <w:lang w:eastAsia="ar-SA"/>
        </w:rPr>
        <w:t>Wykonawca utracił wszelkie stosowne zezwolenia, pozwolenia, koncesje w zakresie gospodarki odpadami.</w:t>
      </w:r>
    </w:p>
    <w:p w14:paraId="39AE7633" w14:textId="77777777" w:rsidR="005546E8" w:rsidRPr="0033569D" w:rsidRDefault="005546E8" w:rsidP="005546E8">
      <w:pPr>
        <w:spacing w:line="360" w:lineRule="auto"/>
        <w:ind w:left="426" w:hanging="426"/>
        <w:jc w:val="both"/>
        <w:rPr>
          <w:rFonts w:ascii="Open Sans" w:hAnsi="Open Sans" w:cs="Open Sans"/>
          <w:bCs/>
          <w:sz w:val="18"/>
          <w:szCs w:val="18"/>
          <w:lang w:eastAsia="ar-SA"/>
        </w:rPr>
      </w:pPr>
      <w:r w:rsidRPr="0033569D">
        <w:rPr>
          <w:rFonts w:ascii="Open Sans" w:hAnsi="Open Sans" w:cs="Open Sans"/>
          <w:bCs/>
          <w:sz w:val="18"/>
          <w:szCs w:val="18"/>
          <w:lang w:eastAsia="ar-SA"/>
        </w:rPr>
        <w:t>2. </w:t>
      </w:r>
      <w:r w:rsidRPr="0033569D">
        <w:rPr>
          <w:rFonts w:ascii="Open Sans" w:hAnsi="Open Sans" w:cs="Open Sans"/>
          <w:bCs/>
          <w:sz w:val="18"/>
          <w:szCs w:val="18"/>
          <w:lang w:eastAsia="ar-SA"/>
        </w:rPr>
        <w:tab/>
        <w:t>W przypadku, o którym mowa w ust. 1 pkt 2 lit. a, zamawiający odstępuje od umowy w części, której zmiana dotyczy.</w:t>
      </w:r>
    </w:p>
    <w:p w14:paraId="74F95F5C" w14:textId="77777777" w:rsidR="005546E8" w:rsidRPr="005546E8" w:rsidRDefault="005546E8" w:rsidP="005546E8">
      <w:pPr>
        <w:spacing w:line="360" w:lineRule="auto"/>
        <w:ind w:left="426" w:hanging="426"/>
        <w:jc w:val="both"/>
        <w:rPr>
          <w:rFonts w:ascii="Open Sans" w:hAnsi="Open Sans" w:cs="Open Sans"/>
          <w:bCs/>
          <w:sz w:val="18"/>
          <w:szCs w:val="18"/>
          <w:lang w:eastAsia="ar-SA"/>
        </w:rPr>
      </w:pPr>
      <w:r w:rsidRPr="0033569D">
        <w:rPr>
          <w:rFonts w:ascii="Open Sans" w:hAnsi="Open Sans" w:cs="Open Sans"/>
          <w:bCs/>
          <w:sz w:val="18"/>
          <w:szCs w:val="18"/>
          <w:lang w:eastAsia="ar-SA"/>
        </w:rPr>
        <w:t>3. </w:t>
      </w:r>
      <w:r w:rsidRPr="0033569D">
        <w:rPr>
          <w:rFonts w:ascii="Open Sans" w:hAnsi="Open Sans" w:cs="Open Sans"/>
          <w:bCs/>
          <w:sz w:val="18"/>
          <w:szCs w:val="18"/>
          <w:lang w:eastAsia="ar-SA"/>
        </w:rPr>
        <w:tab/>
        <w:t>W przypadkach, o których mowa w ust. 1, wykonawca może żądać wyłącznie wynagrodzenia należnego z tytułu wykonania części umowy.</w:t>
      </w:r>
    </w:p>
    <w:p w14:paraId="1DCC4EA6" w14:textId="77777777" w:rsidR="00443C89" w:rsidRPr="0033569D" w:rsidRDefault="005546E8" w:rsidP="00443C89">
      <w:pPr>
        <w:pStyle w:val="Lista"/>
        <w:tabs>
          <w:tab w:val="left" w:pos="426"/>
        </w:tabs>
        <w:spacing w:line="360" w:lineRule="auto"/>
        <w:ind w:left="426" w:hanging="426"/>
        <w:jc w:val="both"/>
        <w:rPr>
          <w:rFonts w:ascii="Open Sans" w:hAnsi="Open Sans" w:cs="Open Sans"/>
          <w:sz w:val="18"/>
          <w:szCs w:val="18"/>
          <w:lang w:eastAsia="ar-SA"/>
        </w:rPr>
      </w:pPr>
      <w:r>
        <w:rPr>
          <w:rFonts w:ascii="Open Sans" w:hAnsi="Open Sans" w:cs="Open Sans"/>
          <w:sz w:val="18"/>
          <w:szCs w:val="18"/>
          <w:lang w:eastAsia="ar-SA"/>
        </w:rPr>
        <w:t>4</w:t>
      </w:r>
      <w:r w:rsidR="00443C89" w:rsidRPr="0033569D">
        <w:rPr>
          <w:rFonts w:ascii="Open Sans" w:hAnsi="Open Sans" w:cs="Open Sans"/>
          <w:sz w:val="18"/>
          <w:szCs w:val="18"/>
          <w:lang w:eastAsia="ar-SA"/>
        </w:rPr>
        <w:t xml:space="preserve">. </w:t>
      </w:r>
      <w:r w:rsidR="00443C89" w:rsidRPr="0033569D">
        <w:rPr>
          <w:rFonts w:ascii="Open Sans" w:hAnsi="Open Sans" w:cs="Open Sans"/>
          <w:sz w:val="18"/>
          <w:szCs w:val="18"/>
          <w:lang w:eastAsia="ar-SA"/>
        </w:rPr>
        <w:tab/>
        <w:t>Odstąpienie od umowy powinno nastąpić w formie pisemnej pod rygorem nieważności takiego oświadczenia i powinno zawierać uzasadnienie.</w:t>
      </w:r>
    </w:p>
    <w:p w14:paraId="41F20475" w14:textId="77777777" w:rsidR="007032DA" w:rsidRDefault="007032DA" w:rsidP="007032D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Open Sans" w:hAnsi="Open Sans" w:cs="Open Sans"/>
          <w:color w:val="FF0000"/>
          <w:sz w:val="18"/>
          <w:szCs w:val="18"/>
        </w:rPr>
      </w:pPr>
    </w:p>
    <w:p w14:paraId="7CA1C149" w14:textId="77777777" w:rsidR="00E82FCB" w:rsidRPr="0033569D" w:rsidRDefault="00E82FCB" w:rsidP="007032D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Open Sans" w:hAnsi="Open Sans" w:cs="Open Sans"/>
          <w:color w:val="FF0000"/>
          <w:sz w:val="18"/>
          <w:szCs w:val="18"/>
        </w:rPr>
      </w:pPr>
    </w:p>
    <w:p w14:paraId="648103FB" w14:textId="77777777" w:rsidR="007032DA" w:rsidRPr="0033569D" w:rsidRDefault="000F18BC" w:rsidP="00A5326D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§ 14</w:t>
      </w:r>
    </w:p>
    <w:p w14:paraId="448294C4" w14:textId="77777777" w:rsidR="007032DA" w:rsidRPr="0033569D" w:rsidRDefault="00A5326D" w:rsidP="0010116E">
      <w:pPr>
        <w:numPr>
          <w:ilvl w:val="0"/>
          <w:numId w:val="13"/>
        </w:numPr>
        <w:tabs>
          <w:tab w:val="num" w:pos="284"/>
          <w:tab w:val="num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ab/>
      </w:r>
      <w:r w:rsidR="007032DA" w:rsidRPr="0033569D">
        <w:rPr>
          <w:rFonts w:ascii="Open Sans" w:hAnsi="Open Sans" w:cs="Open Sans"/>
          <w:sz w:val="18"/>
          <w:szCs w:val="18"/>
        </w:rPr>
        <w:t>W sprawach nieuregulowanych niniejsza Umow</w:t>
      </w:r>
      <w:r w:rsidR="00ED644B">
        <w:rPr>
          <w:rFonts w:ascii="Open Sans" w:hAnsi="Open Sans" w:cs="Open Sans"/>
          <w:sz w:val="18"/>
          <w:szCs w:val="18"/>
        </w:rPr>
        <w:t xml:space="preserve">a stosuje się przepisy Kodeksu cywilnego oraz </w:t>
      </w:r>
      <w:proofErr w:type="gramStart"/>
      <w:r w:rsidR="00ED644B">
        <w:rPr>
          <w:rFonts w:ascii="Open Sans" w:hAnsi="Open Sans" w:cs="Open Sans"/>
          <w:sz w:val="18"/>
          <w:szCs w:val="18"/>
        </w:rPr>
        <w:t xml:space="preserve">ustawy </w:t>
      </w:r>
      <w:r w:rsidR="007032DA" w:rsidRPr="0033569D">
        <w:rPr>
          <w:rFonts w:ascii="Open Sans" w:hAnsi="Open Sans" w:cs="Open Sans"/>
          <w:sz w:val="18"/>
          <w:szCs w:val="18"/>
        </w:rPr>
        <w:t xml:space="preserve"> Prawo</w:t>
      </w:r>
      <w:proofErr w:type="gramEnd"/>
      <w:r w:rsidR="007032DA" w:rsidRPr="0033569D">
        <w:rPr>
          <w:rFonts w:ascii="Open Sans" w:hAnsi="Open Sans" w:cs="Open Sans"/>
          <w:sz w:val="18"/>
          <w:szCs w:val="18"/>
        </w:rPr>
        <w:t xml:space="preserve"> Zamówień Publicznych.</w:t>
      </w:r>
    </w:p>
    <w:p w14:paraId="60920236" w14:textId="77777777" w:rsidR="007032DA" w:rsidRPr="0033569D" w:rsidRDefault="00A5326D" w:rsidP="0010116E">
      <w:pPr>
        <w:numPr>
          <w:ilvl w:val="0"/>
          <w:numId w:val="14"/>
        </w:numPr>
        <w:tabs>
          <w:tab w:val="clear" w:pos="720"/>
          <w:tab w:val="num" w:pos="284"/>
          <w:tab w:val="num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ab/>
      </w:r>
      <w:r w:rsidR="007032DA" w:rsidRPr="0033569D">
        <w:rPr>
          <w:rFonts w:ascii="Open Sans" w:hAnsi="Open Sans" w:cs="Open Sans"/>
          <w:sz w:val="18"/>
          <w:szCs w:val="18"/>
        </w:rPr>
        <w:t>Spory mogące wyniknąć z realizacji niniejszej Umowy rozstrzygane będą przez sąd właściwy miejscowo i rzeczowo dla Zamawiającego.</w:t>
      </w:r>
    </w:p>
    <w:p w14:paraId="5C6BB7BE" w14:textId="77777777" w:rsidR="007032DA" w:rsidRPr="0033569D" w:rsidRDefault="007032DA" w:rsidP="0010116E">
      <w:pPr>
        <w:numPr>
          <w:ilvl w:val="0"/>
          <w:numId w:val="14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>Przez pojęcie „Umowy” Strony rozumieją niniejszą Umowę oraz wszelkie jej zmiany, aneksy i załączniki do niej pod warunkiem, że zostaną sporządzone w formie pisemnej. Oferta oraz Specyfikacja Warunków Zamówienia (</w:t>
      </w:r>
      <w:r w:rsidR="00A5326D" w:rsidRPr="0033569D">
        <w:rPr>
          <w:rFonts w:ascii="Open Sans" w:hAnsi="Open Sans" w:cs="Open Sans"/>
          <w:sz w:val="18"/>
          <w:szCs w:val="18"/>
        </w:rPr>
        <w:t>SWZ</w:t>
      </w:r>
      <w:r w:rsidRPr="0033569D">
        <w:rPr>
          <w:rFonts w:ascii="Open Sans" w:hAnsi="Open Sans" w:cs="Open Sans"/>
          <w:sz w:val="18"/>
          <w:szCs w:val="18"/>
        </w:rPr>
        <w:t>) stanowią integralną część Umowy.</w:t>
      </w:r>
    </w:p>
    <w:p w14:paraId="2B74E3F8" w14:textId="77777777" w:rsidR="007032DA" w:rsidRPr="0033569D" w:rsidRDefault="007032DA" w:rsidP="0010116E">
      <w:pPr>
        <w:numPr>
          <w:ilvl w:val="0"/>
          <w:numId w:val="14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>Jeżeli jakiekolwiek z postanowień Umowy okaże się nieważne lub niewykonalne, taka częściowa nieważność, niezgodność z prawem lub niewykonalność Umowy nie ma wpływu na ważność i skuteczność pozostałych postanowień Um</w:t>
      </w:r>
      <w:r w:rsidR="00A5326D" w:rsidRPr="0033569D">
        <w:rPr>
          <w:rFonts w:ascii="Open Sans" w:hAnsi="Open Sans" w:cs="Open Sans"/>
          <w:sz w:val="18"/>
          <w:szCs w:val="18"/>
        </w:rPr>
        <w:t xml:space="preserve">owy. Strony podejmą negocjacje </w:t>
      </w:r>
      <w:r w:rsidRPr="0033569D">
        <w:rPr>
          <w:rFonts w:ascii="Open Sans" w:hAnsi="Open Sans" w:cs="Open Sans"/>
          <w:sz w:val="18"/>
          <w:szCs w:val="18"/>
        </w:rPr>
        <w:t>w celu zastąpienia nieważnych lub niewykona</w:t>
      </w:r>
      <w:r w:rsidR="00A5326D" w:rsidRPr="0033569D">
        <w:rPr>
          <w:rFonts w:ascii="Open Sans" w:hAnsi="Open Sans" w:cs="Open Sans"/>
          <w:sz w:val="18"/>
          <w:szCs w:val="18"/>
        </w:rPr>
        <w:t xml:space="preserve">lnych postanowień Umowy nowymi </w:t>
      </w:r>
      <w:r w:rsidRPr="0033569D">
        <w:rPr>
          <w:rFonts w:ascii="Open Sans" w:hAnsi="Open Sans" w:cs="Open Sans"/>
          <w:sz w:val="18"/>
          <w:szCs w:val="18"/>
        </w:rPr>
        <w:t>o najbardziej zbliżonym skutku prawnym i gospodarczym.</w:t>
      </w:r>
    </w:p>
    <w:p w14:paraId="3E5A62CE" w14:textId="77777777" w:rsidR="00A5326D" w:rsidRDefault="00A5326D" w:rsidP="00443C89">
      <w:pPr>
        <w:tabs>
          <w:tab w:val="left" w:pos="720"/>
        </w:tabs>
        <w:spacing w:line="360" w:lineRule="auto"/>
        <w:ind w:left="720"/>
        <w:jc w:val="center"/>
        <w:rPr>
          <w:rFonts w:ascii="Open Sans" w:hAnsi="Open Sans" w:cs="Open Sans"/>
          <w:b/>
          <w:bCs/>
          <w:color w:val="FF0000"/>
          <w:sz w:val="18"/>
          <w:szCs w:val="18"/>
          <w:lang w:eastAsia="ar-SA"/>
        </w:rPr>
      </w:pPr>
    </w:p>
    <w:p w14:paraId="479FDE6C" w14:textId="77777777" w:rsidR="00D83B65" w:rsidRDefault="00D83B65" w:rsidP="00443C89">
      <w:pPr>
        <w:tabs>
          <w:tab w:val="left" w:pos="720"/>
        </w:tabs>
        <w:spacing w:line="360" w:lineRule="auto"/>
        <w:ind w:left="720"/>
        <w:jc w:val="center"/>
        <w:rPr>
          <w:rFonts w:ascii="Open Sans" w:hAnsi="Open Sans" w:cs="Open Sans"/>
          <w:b/>
          <w:bCs/>
          <w:color w:val="FF0000"/>
          <w:sz w:val="18"/>
          <w:szCs w:val="18"/>
          <w:lang w:eastAsia="ar-SA"/>
        </w:rPr>
      </w:pPr>
    </w:p>
    <w:p w14:paraId="2BE9C038" w14:textId="77777777" w:rsidR="00D83B65" w:rsidRPr="0033569D" w:rsidRDefault="00D83B65" w:rsidP="00443C89">
      <w:pPr>
        <w:tabs>
          <w:tab w:val="left" w:pos="720"/>
        </w:tabs>
        <w:spacing w:line="360" w:lineRule="auto"/>
        <w:ind w:left="720"/>
        <w:jc w:val="center"/>
        <w:rPr>
          <w:rFonts w:ascii="Open Sans" w:hAnsi="Open Sans" w:cs="Open Sans"/>
          <w:b/>
          <w:bCs/>
          <w:color w:val="FF0000"/>
          <w:sz w:val="18"/>
          <w:szCs w:val="18"/>
          <w:lang w:eastAsia="ar-SA"/>
        </w:rPr>
      </w:pPr>
    </w:p>
    <w:p w14:paraId="2C8D5E24" w14:textId="77777777" w:rsidR="00443C89" w:rsidRPr="0033569D" w:rsidRDefault="00443C89" w:rsidP="00946022">
      <w:pPr>
        <w:tabs>
          <w:tab w:val="left" w:pos="720"/>
        </w:tabs>
        <w:spacing w:line="360" w:lineRule="auto"/>
        <w:ind w:left="720" w:hanging="720"/>
        <w:jc w:val="center"/>
        <w:rPr>
          <w:rFonts w:ascii="Open Sans" w:hAnsi="Open Sans" w:cs="Open Sans"/>
          <w:b/>
          <w:bCs/>
          <w:sz w:val="18"/>
          <w:szCs w:val="18"/>
          <w:lang w:eastAsia="ar-SA"/>
        </w:rPr>
      </w:pPr>
      <w:r w:rsidRPr="0033569D">
        <w:rPr>
          <w:rFonts w:ascii="Open Sans" w:hAnsi="Open Sans" w:cs="Open Sans"/>
          <w:b/>
          <w:bCs/>
          <w:sz w:val="18"/>
          <w:szCs w:val="18"/>
          <w:lang w:eastAsia="ar-SA"/>
        </w:rPr>
        <w:lastRenderedPageBreak/>
        <w:t>§ </w:t>
      </w:r>
      <w:r w:rsidR="00A5326D" w:rsidRPr="0033569D">
        <w:rPr>
          <w:rFonts w:ascii="Open Sans" w:hAnsi="Open Sans" w:cs="Open Sans"/>
          <w:b/>
          <w:bCs/>
          <w:sz w:val="18"/>
          <w:szCs w:val="18"/>
          <w:lang w:eastAsia="ar-SA"/>
        </w:rPr>
        <w:t>1</w:t>
      </w:r>
      <w:r w:rsidR="000F18BC">
        <w:rPr>
          <w:rFonts w:ascii="Open Sans" w:hAnsi="Open Sans" w:cs="Open Sans"/>
          <w:b/>
          <w:bCs/>
          <w:sz w:val="18"/>
          <w:szCs w:val="18"/>
          <w:lang w:eastAsia="ar-SA"/>
        </w:rPr>
        <w:t>5</w:t>
      </w:r>
    </w:p>
    <w:p w14:paraId="466154BC" w14:textId="77777777" w:rsidR="00443C89" w:rsidRPr="0033569D" w:rsidRDefault="00443C89" w:rsidP="0010116E">
      <w:pPr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jc w:val="both"/>
        <w:rPr>
          <w:rFonts w:ascii="Open Sans" w:hAnsi="Open Sans" w:cs="Open Sans"/>
          <w:sz w:val="18"/>
          <w:szCs w:val="18"/>
          <w:lang w:eastAsia="ar-SA"/>
        </w:rPr>
      </w:pPr>
      <w:r w:rsidRPr="0033569D">
        <w:rPr>
          <w:rFonts w:ascii="Open Sans" w:hAnsi="Open Sans" w:cs="Open Sans"/>
          <w:sz w:val="18"/>
          <w:szCs w:val="18"/>
          <w:lang w:eastAsia="ar-SA"/>
        </w:rPr>
        <w:t xml:space="preserve">Wykonawca zobowiązany jest do posiadania ubezpieczenia OC z tytułu prowadzonej działalności na pełen zakres przedmiotu umowy przez cały czas </w:t>
      </w:r>
      <w:r w:rsidR="00A5326D" w:rsidRPr="0033569D">
        <w:rPr>
          <w:rFonts w:ascii="Open Sans" w:hAnsi="Open Sans" w:cs="Open Sans"/>
          <w:sz w:val="18"/>
          <w:szCs w:val="18"/>
          <w:lang w:eastAsia="ar-SA"/>
        </w:rPr>
        <w:t>świadczenia</w:t>
      </w:r>
      <w:r w:rsidR="000F18BC">
        <w:rPr>
          <w:rFonts w:ascii="Open Sans" w:hAnsi="Open Sans" w:cs="Open Sans"/>
          <w:sz w:val="18"/>
          <w:szCs w:val="18"/>
          <w:lang w:eastAsia="ar-SA"/>
        </w:rPr>
        <w:t xml:space="preserve"> </w:t>
      </w:r>
      <w:r w:rsidR="00A5326D" w:rsidRPr="0033569D">
        <w:rPr>
          <w:rFonts w:ascii="Open Sans" w:hAnsi="Open Sans" w:cs="Open Sans"/>
          <w:sz w:val="18"/>
          <w:szCs w:val="18"/>
          <w:lang w:eastAsia="ar-SA"/>
        </w:rPr>
        <w:t>usług</w:t>
      </w:r>
      <w:r w:rsidRPr="0033569D">
        <w:rPr>
          <w:rFonts w:ascii="Open Sans" w:hAnsi="Open Sans" w:cs="Open Sans"/>
          <w:sz w:val="18"/>
          <w:szCs w:val="18"/>
          <w:lang w:eastAsia="ar-SA"/>
        </w:rPr>
        <w:t>.</w:t>
      </w:r>
    </w:p>
    <w:p w14:paraId="1EFC78FB" w14:textId="77777777" w:rsidR="00443C89" w:rsidRPr="0033569D" w:rsidRDefault="00443C89" w:rsidP="0010116E">
      <w:pPr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jc w:val="both"/>
        <w:rPr>
          <w:rFonts w:ascii="Open Sans" w:hAnsi="Open Sans" w:cs="Open Sans"/>
          <w:sz w:val="18"/>
          <w:szCs w:val="18"/>
          <w:lang w:eastAsia="ar-SA"/>
        </w:rPr>
      </w:pPr>
      <w:r w:rsidRPr="0033569D">
        <w:rPr>
          <w:rFonts w:ascii="Open Sans" w:hAnsi="Open Sans" w:cs="Open Sans"/>
          <w:sz w:val="18"/>
          <w:szCs w:val="18"/>
          <w:lang w:eastAsia="ar-SA"/>
        </w:rPr>
        <w:t>Zamawiający zastrzega sobie prawo wglądu do zawartej umowy z zakładem ubezpieczeniowym i kontroli spełnienia warunków określonych w ust. 1.</w:t>
      </w:r>
    </w:p>
    <w:p w14:paraId="56B9F000" w14:textId="4AE974FA" w:rsidR="00443C89" w:rsidRPr="0033569D" w:rsidRDefault="00443C89" w:rsidP="0010116E">
      <w:pPr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jc w:val="both"/>
        <w:rPr>
          <w:rFonts w:ascii="Open Sans" w:hAnsi="Open Sans" w:cs="Open Sans"/>
          <w:sz w:val="18"/>
          <w:szCs w:val="18"/>
          <w:lang w:eastAsia="ar-SA"/>
        </w:rPr>
      </w:pPr>
      <w:r w:rsidRPr="0033569D">
        <w:rPr>
          <w:rFonts w:ascii="Open Sans" w:hAnsi="Open Sans" w:cs="Open Sans"/>
          <w:sz w:val="18"/>
          <w:szCs w:val="18"/>
          <w:lang w:eastAsia="ar-SA"/>
        </w:rPr>
        <w:t xml:space="preserve">W przypadku niespełnienia warunków Zamawiający wezwie Wykonawcę do zmiany </w:t>
      </w:r>
      <w:r w:rsidR="00A5326D" w:rsidRPr="0033569D">
        <w:rPr>
          <w:rFonts w:ascii="Open Sans" w:hAnsi="Open Sans" w:cs="Open Sans"/>
          <w:sz w:val="18"/>
          <w:szCs w:val="18"/>
          <w:lang w:eastAsia="ar-SA"/>
        </w:rPr>
        <w:t>za</w:t>
      </w:r>
      <w:r w:rsidRPr="0033569D">
        <w:rPr>
          <w:rFonts w:ascii="Open Sans" w:hAnsi="Open Sans" w:cs="Open Sans"/>
          <w:sz w:val="18"/>
          <w:szCs w:val="18"/>
          <w:lang w:eastAsia="ar-SA"/>
        </w:rPr>
        <w:t>wartej umowy ubezpieczenia.</w:t>
      </w:r>
    </w:p>
    <w:p w14:paraId="36392065" w14:textId="77777777" w:rsidR="00A5326D" w:rsidRPr="0033569D" w:rsidRDefault="00A5326D" w:rsidP="00A5326D">
      <w:pPr>
        <w:spacing w:line="360" w:lineRule="auto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489C87DA" w14:textId="77777777" w:rsidR="00A5326D" w:rsidRPr="0033569D" w:rsidRDefault="000F18BC" w:rsidP="00946022">
      <w:pPr>
        <w:tabs>
          <w:tab w:val="left" w:pos="720"/>
        </w:tabs>
        <w:spacing w:line="360" w:lineRule="auto"/>
        <w:ind w:left="720" w:hanging="720"/>
        <w:jc w:val="center"/>
        <w:rPr>
          <w:rFonts w:ascii="Open Sans" w:hAnsi="Open Sans" w:cs="Open Sans"/>
          <w:b/>
          <w:bCs/>
          <w:sz w:val="18"/>
          <w:szCs w:val="18"/>
          <w:lang w:eastAsia="ar-SA"/>
        </w:rPr>
      </w:pPr>
      <w:r>
        <w:rPr>
          <w:rFonts w:ascii="Open Sans" w:hAnsi="Open Sans" w:cs="Open Sans"/>
          <w:b/>
          <w:bCs/>
          <w:sz w:val="18"/>
          <w:szCs w:val="18"/>
          <w:lang w:eastAsia="ar-SA"/>
        </w:rPr>
        <w:t>§ 16</w:t>
      </w:r>
    </w:p>
    <w:p w14:paraId="381482C6" w14:textId="77777777" w:rsidR="00ED7847" w:rsidRDefault="00ED7847" w:rsidP="00ED7847">
      <w:pPr>
        <w:pStyle w:val="Akapitzlist"/>
        <w:numPr>
          <w:ilvl w:val="1"/>
          <w:numId w:val="14"/>
        </w:numPr>
        <w:tabs>
          <w:tab w:val="clear" w:pos="1440"/>
        </w:tabs>
        <w:spacing w:line="360" w:lineRule="auto"/>
        <w:ind w:left="426" w:hanging="426"/>
        <w:jc w:val="both"/>
        <w:rPr>
          <w:rFonts w:ascii="Open Sans" w:hAnsi="Open Sans" w:cs="Open Sans"/>
          <w:sz w:val="18"/>
          <w:szCs w:val="18"/>
        </w:rPr>
      </w:pPr>
      <w:r w:rsidRPr="00ED7847">
        <w:rPr>
          <w:rFonts w:ascii="Open Sans" w:hAnsi="Open Sans" w:cs="Open Sans"/>
          <w:sz w:val="18"/>
          <w:szCs w:val="18"/>
        </w:rPr>
        <w:t>Wykonawca oświadcza, że posiada/nie posiada* wdrożony systemu ISO, zgodnie z warunkami SWZ.</w:t>
      </w:r>
    </w:p>
    <w:p w14:paraId="05E9B1D6" w14:textId="77777777" w:rsidR="00ED7847" w:rsidRPr="00ED7847" w:rsidRDefault="00ED7847" w:rsidP="00ED7847">
      <w:pPr>
        <w:pStyle w:val="Akapitzlist"/>
        <w:numPr>
          <w:ilvl w:val="1"/>
          <w:numId w:val="14"/>
        </w:numPr>
        <w:tabs>
          <w:tab w:val="clear" w:pos="1440"/>
        </w:tabs>
        <w:spacing w:line="360" w:lineRule="auto"/>
        <w:ind w:left="426" w:hanging="426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Wykonawca oświadcza, że posiada/nie posiada* możliwość produkcji produktu o właściwościach nawozowych.</w:t>
      </w:r>
    </w:p>
    <w:p w14:paraId="7158124A" w14:textId="77777777" w:rsidR="007032DA" w:rsidRPr="0033569D" w:rsidRDefault="007032DA" w:rsidP="007032D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Open Sans" w:hAnsi="Open Sans" w:cs="Open Sans"/>
          <w:color w:val="FF0000"/>
          <w:sz w:val="18"/>
          <w:szCs w:val="18"/>
        </w:rPr>
      </w:pPr>
    </w:p>
    <w:p w14:paraId="5AC29FE3" w14:textId="77777777" w:rsidR="007032DA" w:rsidRPr="0033569D" w:rsidRDefault="007032DA" w:rsidP="00A5326D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Open Sans" w:hAnsi="Open Sans" w:cs="Open Sans"/>
          <w:b/>
          <w:bCs/>
          <w:sz w:val="18"/>
          <w:szCs w:val="18"/>
        </w:rPr>
      </w:pPr>
      <w:r w:rsidRPr="0033569D">
        <w:rPr>
          <w:rFonts w:ascii="Open Sans" w:hAnsi="Open Sans" w:cs="Open Sans"/>
          <w:b/>
          <w:bCs/>
          <w:sz w:val="18"/>
          <w:szCs w:val="18"/>
        </w:rPr>
        <w:t>§</w:t>
      </w:r>
      <w:r w:rsidR="00A5326D" w:rsidRPr="0033569D">
        <w:rPr>
          <w:rFonts w:ascii="Open Sans" w:hAnsi="Open Sans" w:cs="Open Sans"/>
          <w:b/>
          <w:bCs/>
          <w:sz w:val="18"/>
          <w:szCs w:val="18"/>
        </w:rPr>
        <w:t>1</w:t>
      </w:r>
      <w:r w:rsidR="000F18BC">
        <w:rPr>
          <w:rFonts w:ascii="Open Sans" w:hAnsi="Open Sans" w:cs="Open Sans"/>
          <w:b/>
          <w:bCs/>
          <w:sz w:val="18"/>
          <w:szCs w:val="18"/>
        </w:rPr>
        <w:t>7</w:t>
      </w:r>
    </w:p>
    <w:p w14:paraId="777C9CCE" w14:textId="77777777" w:rsidR="00A5326D" w:rsidRPr="0033569D" w:rsidRDefault="00A5326D" w:rsidP="00A5326D">
      <w:pPr>
        <w:spacing w:line="360" w:lineRule="auto"/>
        <w:ind w:left="426" w:hanging="426"/>
        <w:jc w:val="both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>1.</w:t>
      </w:r>
      <w:r w:rsidRPr="0033569D">
        <w:rPr>
          <w:rFonts w:ascii="Open Sans" w:hAnsi="Open Sans" w:cs="Open Sans"/>
          <w:sz w:val="18"/>
          <w:szCs w:val="18"/>
        </w:rPr>
        <w:tab/>
        <w:t xml:space="preserve">Zabezpieczenie ustala się w wysokości 5% ceny całkowitej podanej w ofercie tj. w wysokości: …………………………………. zł </w:t>
      </w:r>
      <w:proofErr w:type="gramStart"/>
      <w:r w:rsidRPr="0033569D">
        <w:rPr>
          <w:rFonts w:ascii="Open Sans" w:hAnsi="Open Sans" w:cs="Open Sans"/>
          <w:sz w:val="18"/>
          <w:szCs w:val="18"/>
        </w:rPr>
        <w:t>( słownie</w:t>
      </w:r>
      <w:proofErr w:type="gramEnd"/>
      <w:r w:rsidRPr="0033569D">
        <w:rPr>
          <w:rFonts w:ascii="Open Sans" w:hAnsi="Open Sans" w:cs="Open Sans"/>
          <w:sz w:val="18"/>
          <w:szCs w:val="18"/>
        </w:rPr>
        <w:t>: ……………………………………………………………………………………………).</w:t>
      </w:r>
    </w:p>
    <w:p w14:paraId="029886C5" w14:textId="77777777" w:rsidR="00A5326D" w:rsidRPr="0033569D" w:rsidRDefault="00A5326D" w:rsidP="00A5326D">
      <w:pPr>
        <w:spacing w:line="360" w:lineRule="auto"/>
        <w:ind w:left="426" w:hanging="426"/>
        <w:jc w:val="both"/>
        <w:rPr>
          <w:rFonts w:ascii="Open Sans" w:hAnsi="Open Sans" w:cs="Open Sans"/>
          <w:bCs/>
          <w:sz w:val="18"/>
          <w:szCs w:val="18"/>
          <w:lang w:eastAsia="ar-SA"/>
        </w:rPr>
      </w:pPr>
      <w:r w:rsidRPr="0033569D">
        <w:rPr>
          <w:rFonts w:ascii="Open Sans" w:hAnsi="Open Sans" w:cs="Open Sans"/>
          <w:bCs/>
          <w:sz w:val="18"/>
          <w:szCs w:val="18"/>
          <w:lang w:eastAsia="ar-SA"/>
        </w:rPr>
        <w:t>2. </w:t>
      </w:r>
      <w:r w:rsidRPr="0033569D">
        <w:rPr>
          <w:rFonts w:ascii="Open Sans" w:hAnsi="Open Sans" w:cs="Open Sans"/>
          <w:bCs/>
          <w:sz w:val="18"/>
          <w:szCs w:val="18"/>
          <w:lang w:eastAsia="ar-SA"/>
        </w:rPr>
        <w:tab/>
        <w:t>Zabezpieczenie może być wnoszone, według wyboru wykonawcy, w jednej lub w kilku następujących formach:</w:t>
      </w:r>
    </w:p>
    <w:p w14:paraId="3076F7D4" w14:textId="77777777" w:rsidR="00A5326D" w:rsidRPr="0033569D" w:rsidRDefault="00A5326D" w:rsidP="00A5326D">
      <w:pPr>
        <w:spacing w:line="360" w:lineRule="auto"/>
        <w:ind w:left="709" w:hanging="283"/>
        <w:jc w:val="both"/>
        <w:rPr>
          <w:rFonts w:ascii="Open Sans" w:hAnsi="Open Sans" w:cs="Open Sans"/>
          <w:bCs/>
          <w:sz w:val="18"/>
          <w:szCs w:val="18"/>
          <w:lang w:eastAsia="ar-SA"/>
        </w:rPr>
      </w:pPr>
      <w:r w:rsidRPr="0033569D">
        <w:rPr>
          <w:rFonts w:ascii="Open Sans" w:hAnsi="Open Sans" w:cs="Open Sans"/>
          <w:bCs/>
          <w:sz w:val="18"/>
          <w:szCs w:val="18"/>
          <w:lang w:eastAsia="ar-SA"/>
        </w:rPr>
        <w:t>1)</w:t>
      </w:r>
      <w:r w:rsidRPr="0033569D">
        <w:rPr>
          <w:rFonts w:ascii="Open Sans" w:hAnsi="Open Sans" w:cs="Open Sans"/>
          <w:bCs/>
          <w:sz w:val="18"/>
          <w:szCs w:val="18"/>
          <w:lang w:eastAsia="ar-SA"/>
        </w:rPr>
        <w:tab/>
        <w:t>pieniądzu;</w:t>
      </w:r>
    </w:p>
    <w:p w14:paraId="5F0E45B3" w14:textId="77777777" w:rsidR="00A5326D" w:rsidRPr="0033569D" w:rsidRDefault="00A5326D" w:rsidP="00A5326D">
      <w:pPr>
        <w:spacing w:line="360" w:lineRule="auto"/>
        <w:ind w:left="709" w:hanging="283"/>
        <w:jc w:val="both"/>
        <w:rPr>
          <w:rFonts w:ascii="Open Sans" w:hAnsi="Open Sans" w:cs="Open Sans"/>
          <w:bCs/>
          <w:sz w:val="18"/>
          <w:szCs w:val="18"/>
          <w:lang w:eastAsia="ar-SA"/>
        </w:rPr>
      </w:pPr>
      <w:r w:rsidRPr="0033569D">
        <w:rPr>
          <w:rFonts w:ascii="Open Sans" w:hAnsi="Open Sans" w:cs="Open Sans"/>
          <w:bCs/>
          <w:sz w:val="18"/>
          <w:szCs w:val="18"/>
          <w:lang w:eastAsia="ar-SA"/>
        </w:rPr>
        <w:t>2)</w:t>
      </w:r>
      <w:r w:rsidRPr="0033569D">
        <w:rPr>
          <w:rFonts w:ascii="Open Sans" w:hAnsi="Open Sans" w:cs="Open Sans"/>
          <w:bCs/>
          <w:sz w:val="18"/>
          <w:szCs w:val="18"/>
          <w:lang w:eastAsia="ar-SA"/>
        </w:rPr>
        <w:tab/>
        <w:t xml:space="preserve">poręczeniach bankowych lub poręczeniach spółdzielczej kasy oszczędnościowo-kredytowej, z </w:t>
      </w:r>
      <w:proofErr w:type="gramStart"/>
      <w:r w:rsidRPr="0033569D">
        <w:rPr>
          <w:rFonts w:ascii="Open Sans" w:hAnsi="Open Sans" w:cs="Open Sans"/>
          <w:bCs/>
          <w:sz w:val="18"/>
          <w:szCs w:val="18"/>
          <w:lang w:eastAsia="ar-SA"/>
        </w:rPr>
        <w:t>tym</w:t>
      </w:r>
      <w:proofErr w:type="gramEnd"/>
      <w:r w:rsidRPr="0033569D">
        <w:rPr>
          <w:rFonts w:ascii="Open Sans" w:hAnsi="Open Sans" w:cs="Open Sans"/>
          <w:bCs/>
          <w:sz w:val="18"/>
          <w:szCs w:val="18"/>
          <w:lang w:eastAsia="ar-SA"/>
        </w:rPr>
        <w:t xml:space="preserve"> że zobowiązanie kasy jest zawsze zobowiązaniem pieniężnym;</w:t>
      </w:r>
    </w:p>
    <w:p w14:paraId="4194D206" w14:textId="77777777" w:rsidR="00A5326D" w:rsidRPr="0033569D" w:rsidRDefault="00A5326D" w:rsidP="00A5326D">
      <w:pPr>
        <w:spacing w:line="360" w:lineRule="auto"/>
        <w:ind w:left="709" w:hanging="283"/>
        <w:jc w:val="both"/>
        <w:rPr>
          <w:rFonts w:ascii="Open Sans" w:hAnsi="Open Sans" w:cs="Open Sans"/>
          <w:bCs/>
          <w:sz w:val="18"/>
          <w:szCs w:val="18"/>
          <w:lang w:eastAsia="ar-SA"/>
        </w:rPr>
      </w:pPr>
      <w:r w:rsidRPr="0033569D">
        <w:rPr>
          <w:rFonts w:ascii="Open Sans" w:hAnsi="Open Sans" w:cs="Open Sans"/>
          <w:bCs/>
          <w:sz w:val="18"/>
          <w:szCs w:val="18"/>
          <w:lang w:eastAsia="ar-SA"/>
        </w:rPr>
        <w:t>3)</w:t>
      </w:r>
      <w:r w:rsidRPr="0033569D">
        <w:rPr>
          <w:rFonts w:ascii="Open Sans" w:hAnsi="Open Sans" w:cs="Open Sans"/>
          <w:bCs/>
          <w:sz w:val="18"/>
          <w:szCs w:val="18"/>
          <w:lang w:eastAsia="ar-SA"/>
        </w:rPr>
        <w:tab/>
        <w:t>gwarancjach bankowych;</w:t>
      </w:r>
    </w:p>
    <w:p w14:paraId="0549FC89" w14:textId="77777777" w:rsidR="00A5326D" w:rsidRPr="0033569D" w:rsidRDefault="00A5326D" w:rsidP="00A5326D">
      <w:pPr>
        <w:spacing w:line="360" w:lineRule="auto"/>
        <w:ind w:left="709" w:hanging="283"/>
        <w:jc w:val="both"/>
        <w:rPr>
          <w:rFonts w:ascii="Open Sans" w:hAnsi="Open Sans" w:cs="Open Sans"/>
          <w:bCs/>
          <w:sz w:val="18"/>
          <w:szCs w:val="18"/>
          <w:lang w:eastAsia="ar-SA"/>
        </w:rPr>
      </w:pPr>
      <w:r w:rsidRPr="0033569D">
        <w:rPr>
          <w:rFonts w:ascii="Open Sans" w:hAnsi="Open Sans" w:cs="Open Sans"/>
          <w:bCs/>
          <w:sz w:val="18"/>
          <w:szCs w:val="18"/>
          <w:lang w:eastAsia="ar-SA"/>
        </w:rPr>
        <w:t>4)</w:t>
      </w:r>
      <w:r w:rsidRPr="0033569D">
        <w:rPr>
          <w:rFonts w:ascii="Open Sans" w:hAnsi="Open Sans" w:cs="Open Sans"/>
          <w:bCs/>
          <w:sz w:val="18"/>
          <w:szCs w:val="18"/>
          <w:lang w:eastAsia="ar-SA"/>
        </w:rPr>
        <w:tab/>
        <w:t>gwarancjach ubezpieczeniowych;</w:t>
      </w:r>
    </w:p>
    <w:p w14:paraId="0269CAC5" w14:textId="77777777" w:rsidR="00A5326D" w:rsidRPr="0033569D" w:rsidRDefault="00A5326D" w:rsidP="00A5326D">
      <w:pPr>
        <w:spacing w:line="360" w:lineRule="auto"/>
        <w:ind w:left="709" w:hanging="283"/>
        <w:jc w:val="both"/>
        <w:rPr>
          <w:rFonts w:ascii="Open Sans" w:hAnsi="Open Sans" w:cs="Open Sans"/>
          <w:bCs/>
          <w:sz w:val="18"/>
          <w:szCs w:val="18"/>
          <w:lang w:eastAsia="ar-SA"/>
        </w:rPr>
      </w:pPr>
      <w:r w:rsidRPr="0033569D">
        <w:rPr>
          <w:rFonts w:ascii="Open Sans" w:hAnsi="Open Sans" w:cs="Open Sans"/>
          <w:bCs/>
          <w:sz w:val="18"/>
          <w:szCs w:val="18"/>
          <w:lang w:eastAsia="ar-SA"/>
        </w:rPr>
        <w:t>5)</w:t>
      </w:r>
      <w:r w:rsidRPr="0033569D">
        <w:rPr>
          <w:rFonts w:ascii="Open Sans" w:hAnsi="Open Sans" w:cs="Open Sans"/>
          <w:bCs/>
          <w:sz w:val="18"/>
          <w:szCs w:val="18"/>
          <w:lang w:eastAsia="ar-SA"/>
        </w:rPr>
        <w:tab/>
        <w:t>poręczeniach udzielanych przez podmioty, o których mowa w art. 6b ust. 5 pkt 2 ustawy z dnia 9 listopada 2000 r. o utworzeniu Polskiej Agencji Rozwoju Przedsiębiorczości.</w:t>
      </w:r>
    </w:p>
    <w:p w14:paraId="2F94A77B" w14:textId="77777777" w:rsidR="00A5326D" w:rsidRPr="0033569D" w:rsidRDefault="00A5326D" w:rsidP="00A5326D">
      <w:pPr>
        <w:spacing w:line="360" w:lineRule="auto"/>
        <w:ind w:left="426" w:hanging="426"/>
        <w:jc w:val="both"/>
        <w:rPr>
          <w:rFonts w:ascii="Open Sans" w:hAnsi="Open Sans" w:cs="Open Sans"/>
          <w:bCs/>
          <w:sz w:val="18"/>
          <w:szCs w:val="18"/>
          <w:lang w:eastAsia="ar-SA"/>
        </w:rPr>
      </w:pPr>
      <w:r w:rsidRPr="0033569D">
        <w:rPr>
          <w:rFonts w:ascii="Open Sans" w:hAnsi="Open Sans" w:cs="Open Sans"/>
          <w:bCs/>
          <w:sz w:val="18"/>
          <w:szCs w:val="18"/>
          <w:lang w:eastAsia="ar-SA"/>
        </w:rPr>
        <w:t>3. </w:t>
      </w:r>
      <w:r w:rsidRPr="0033569D">
        <w:rPr>
          <w:rFonts w:ascii="Open Sans" w:hAnsi="Open Sans" w:cs="Open Sans"/>
          <w:bCs/>
          <w:sz w:val="18"/>
          <w:szCs w:val="18"/>
          <w:lang w:eastAsia="ar-SA"/>
        </w:rPr>
        <w:tab/>
        <w:t>Zabezpieczenie wnoszone w pieniądzu wykonawca wpłaca przelewem na rachunek bankowy wskazany przez zamawiającego.</w:t>
      </w:r>
    </w:p>
    <w:p w14:paraId="74E9F133" w14:textId="77777777" w:rsidR="00A5326D" w:rsidRPr="0033569D" w:rsidRDefault="00A5326D" w:rsidP="00A5326D">
      <w:pPr>
        <w:spacing w:line="360" w:lineRule="auto"/>
        <w:ind w:left="426" w:hanging="426"/>
        <w:jc w:val="both"/>
        <w:rPr>
          <w:rFonts w:ascii="Open Sans" w:hAnsi="Open Sans" w:cs="Open Sans"/>
          <w:bCs/>
          <w:sz w:val="18"/>
          <w:szCs w:val="18"/>
          <w:lang w:eastAsia="ar-SA"/>
        </w:rPr>
      </w:pPr>
      <w:r w:rsidRPr="0033569D">
        <w:rPr>
          <w:rFonts w:ascii="Open Sans" w:hAnsi="Open Sans" w:cs="Open Sans"/>
          <w:bCs/>
          <w:sz w:val="18"/>
          <w:szCs w:val="18"/>
          <w:lang w:eastAsia="ar-SA"/>
        </w:rPr>
        <w:t>4. </w:t>
      </w:r>
      <w:r w:rsidRPr="0033569D">
        <w:rPr>
          <w:rFonts w:ascii="Open Sans" w:hAnsi="Open Sans" w:cs="Open Sans"/>
          <w:bCs/>
          <w:sz w:val="18"/>
          <w:szCs w:val="18"/>
          <w:lang w:eastAsia="ar-SA"/>
        </w:rPr>
        <w:tab/>
        <w:t>W przypadku wniesienia wadium w pieniądzu wykonawca może wyrazić zgodę na zaliczenie kwoty wadium na poczet zabezpieczenia.</w:t>
      </w:r>
    </w:p>
    <w:p w14:paraId="4DD7285D" w14:textId="77777777" w:rsidR="00A5326D" w:rsidRPr="0033569D" w:rsidRDefault="00A5326D" w:rsidP="00A5326D">
      <w:pPr>
        <w:spacing w:line="360" w:lineRule="auto"/>
        <w:ind w:left="426" w:hanging="426"/>
        <w:jc w:val="both"/>
        <w:rPr>
          <w:rFonts w:ascii="Open Sans" w:hAnsi="Open Sans" w:cs="Open Sans"/>
          <w:bCs/>
          <w:sz w:val="18"/>
          <w:szCs w:val="18"/>
          <w:lang w:eastAsia="ar-SA"/>
        </w:rPr>
      </w:pPr>
      <w:r w:rsidRPr="0033569D">
        <w:rPr>
          <w:rFonts w:ascii="Open Sans" w:hAnsi="Open Sans" w:cs="Open Sans"/>
          <w:bCs/>
          <w:sz w:val="18"/>
          <w:szCs w:val="18"/>
          <w:lang w:eastAsia="ar-SA"/>
        </w:rPr>
        <w:t>5. </w:t>
      </w:r>
      <w:r w:rsidRPr="0033569D">
        <w:rPr>
          <w:rFonts w:ascii="Open Sans" w:hAnsi="Open Sans" w:cs="Open Sans"/>
          <w:bCs/>
          <w:sz w:val="18"/>
          <w:szCs w:val="18"/>
          <w:lang w:eastAsia="ar-SA"/>
        </w:rPr>
        <w:tab/>
        <w:t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pieniędzy na rachunek bankowy wykonawcy.</w:t>
      </w:r>
    </w:p>
    <w:p w14:paraId="523454EC" w14:textId="77777777" w:rsidR="00A5326D" w:rsidRPr="0033569D" w:rsidRDefault="00A5326D" w:rsidP="00A5326D">
      <w:pPr>
        <w:spacing w:line="360" w:lineRule="auto"/>
        <w:ind w:left="426" w:hanging="426"/>
        <w:jc w:val="both"/>
        <w:rPr>
          <w:rFonts w:ascii="Open Sans" w:hAnsi="Open Sans" w:cs="Open Sans"/>
          <w:bCs/>
          <w:sz w:val="18"/>
          <w:szCs w:val="18"/>
          <w:lang w:eastAsia="ar-SA"/>
        </w:rPr>
      </w:pPr>
      <w:r w:rsidRPr="0033569D">
        <w:rPr>
          <w:rFonts w:ascii="Open Sans" w:hAnsi="Open Sans" w:cs="Open Sans"/>
          <w:bCs/>
          <w:sz w:val="18"/>
          <w:szCs w:val="18"/>
          <w:lang w:eastAsia="ar-SA"/>
        </w:rPr>
        <w:t>6.</w:t>
      </w:r>
      <w:r w:rsidRPr="0033569D">
        <w:rPr>
          <w:rFonts w:ascii="Open Sans" w:hAnsi="Open Sans" w:cs="Open Sans"/>
          <w:bCs/>
          <w:sz w:val="18"/>
          <w:szCs w:val="18"/>
          <w:lang w:eastAsia="ar-SA"/>
        </w:rPr>
        <w:tab/>
        <w:t>Zamawiający zwraca zabezpieczenie w terminie 30 dni od dnia wykonania zamówienia i uznania przez zamawiającego za należycie wykonane.</w:t>
      </w:r>
    </w:p>
    <w:p w14:paraId="3CAAB31B" w14:textId="77777777" w:rsidR="00A5326D" w:rsidRPr="0033569D" w:rsidRDefault="00A5326D" w:rsidP="00A5326D">
      <w:pPr>
        <w:spacing w:line="360" w:lineRule="auto"/>
        <w:ind w:left="426" w:hanging="426"/>
        <w:jc w:val="both"/>
        <w:rPr>
          <w:rFonts w:ascii="Open Sans" w:hAnsi="Open Sans" w:cs="Open Sans"/>
          <w:bCs/>
          <w:sz w:val="18"/>
          <w:szCs w:val="18"/>
          <w:lang w:eastAsia="ar-SA"/>
        </w:rPr>
      </w:pPr>
      <w:r w:rsidRPr="0033569D">
        <w:rPr>
          <w:rFonts w:ascii="Open Sans" w:hAnsi="Open Sans" w:cs="Open Sans"/>
          <w:bCs/>
          <w:sz w:val="18"/>
          <w:szCs w:val="18"/>
          <w:lang w:eastAsia="ar-SA"/>
        </w:rPr>
        <w:lastRenderedPageBreak/>
        <w:t>7. </w:t>
      </w:r>
      <w:r w:rsidRPr="0033569D">
        <w:rPr>
          <w:rFonts w:ascii="Open Sans" w:hAnsi="Open Sans" w:cs="Open Sans"/>
          <w:bCs/>
          <w:sz w:val="18"/>
          <w:szCs w:val="18"/>
          <w:lang w:eastAsia="ar-SA"/>
        </w:rPr>
        <w:tab/>
        <w:t>Zamawiający może pozostawić na zabezpieczenie roszczeń z tytułu rękojmi za wady lub gwarancji kwotę nie przekraczającą 30% zabezpieczenia.</w:t>
      </w:r>
    </w:p>
    <w:p w14:paraId="7BA5F6AF" w14:textId="77777777" w:rsidR="00A5326D" w:rsidRPr="0033569D" w:rsidRDefault="00A5326D" w:rsidP="00A5326D">
      <w:pPr>
        <w:spacing w:line="360" w:lineRule="auto"/>
        <w:ind w:left="426" w:hanging="426"/>
        <w:jc w:val="both"/>
        <w:rPr>
          <w:rFonts w:ascii="Open Sans" w:hAnsi="Open Sans" w:cs="Open Sans"/>
          <w:bCs/>
          <w:sz w:val="18"/>
          <w:szCs w:val="18"/>
          <w:lang w:eastAsia="ar-SA"/>
        </w:rPr>
      </w:pPr>
      <w:r w:rsidRPr="0033569D">
        <w:rPr>
          <w:rFonts w:ascii="Open Sans" w:hAnsi="Open Sans" w:cs="Open Sans"/>
          <w:bCs/>
          <w:sz w:val="18"/>
          <w:szCs w:val="18"/>
          <w:lang w:eastAsia="ar-SA"/>
        </w:rPr>
        <w:t>8. </w:t>
      </w:r>
      <w:r w:rsidRPr="0033569D">
        <w:rPr>
          <w:rFonts w:ascii="Open Sans" w:hAnsi="Open Sans" w:cs="Open Sans"/>
          <w:bCs/>
          <w:sz w:val="18"/>
          <w:szCs w:val="18"/>
          <w:lang w:eastAsia="ar-SA"/>
        </w:rPr>
        <w:tab/>
        <w:t>Kwota, o której mowa w ust. 7, jest zwracana nie później niż w 15 dniu po upływie okresu rękojmi za wady lub gwarancji.</w:t>
      </w:r>
    </w:p>
    <w:p w14:paraId="28F59CA6" w14:textId="77777777" w:rsidR="00946022" w:rsidRPr="0033569D" w:rsidRDefault="00946022" w:rsidP="00A5326D">
      <w:pPr>
        <w:spacing w:line="360" w:lineRule="auto"/>
        <w:ind w:left="426" w:hanging="426"/>
        <w:jc w:val="both"/>
        <w:rPr>
          <w:rFonts w:ascii="Open Sans" w:hAnsi="Open Sans" w:cs="Open Sans"/>
          <w:bCs/>
          <w:color w:val="FF0000"/>
          <w:sz w:val="18"/>
          <w:szCs w:val="18"/>
          <w:lang w:eastAsia="ar-SA"/>
        </w:rPr>
      </w:pPr>
    </w:p>
    <w:p w14:paraId="7187568E" w14:textId="77777777" w:rsidR="00946022" w:rsidRPr="0033569D" w:rsidRDefault="000F18BC" w:rsidP="00946022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§18</w:t>
      </w:r>
    </w:p>
    <w:p w14:paraId="70108603" w14:textId="0F686288" w:rsidR="00946022" w:rsidRPr="0033569D" w:rsidRDefault="00946022" w:rsidP="00492EE0">
      <w:pPr>
        <w:pStyle w:val="Tekstpodstawowy21"/>
        <w:spacing w:line="360" w:lineRule="auto"/>
        <w:jc w:val="both"/>
        <w:rPr>
          <w:rFonts w:ascii="Open Sans" w:hAnsi="Open Sans" w:cs="Open Sans"/>
          <w:b w:val="0"/>
          <w:bCs w:val="0"/>
          <w:sz w:val="18"/>
          <w:szCs w:val="18"/>
          <w:lang w:eastAsia="pl-PL"/>
        </w:rPr>
      </w:pPr>
      <w:r w:rsidRPr="0033569D">
        <w:rPr>
          <w:rFonts w:ascii="Open Sans" w:hAnsi="Open Sans" w:cs="Open Sans"/>
          <w:b w:val="0"/>
          <w:bCs w:val="0"/>
          <w:sz w:val="18"/>
          <w:szCs w:val="18"/>
          <w:lang w:eastAsia="pl-PL"/>
        </w:rPr>
        <w:t>Środki ochrony prawnej przysługują wykonawcy, uczestnikowi konkursu oraz innemu podmiotowi, jeżeli ma lub miał interes w uzyskaniu zamówienia lub nagrody w konkursie oraz poniósł lub może ponieść szkodę w wyniku naruszenia przez zamawiającego przepisów ustawy.</w:t>
      </w:r>
    </w:p>
    <w:p w14:paraId="44F207D1" w14:textId="77777777" w:rsidR="00946022" w:rsidRDefault="00946022" w:rsidP="007032D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Open Sans" w:hAnsi="Open Sans" w:cs="Open Sans"/>
          <w:color w:val="FF0000"/>
          <w:sz w:val="18"/>
          <w:szCs w:val="18"/>
        </w:rPr>
      </w:pPr>
    </w:p>
    <w:p w14:paraId="1422B7F7" w14:textId="77777777" w:rsidR="002641BB" w:rsidRPr="0033569D" w:rsidRDefault="000F18BC" w:rsidP="002641BB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§ 19</w:t>
      </w:r>
    </w:p>
    <w:p w14:paraId="12F84CCF" w14:textId="77777777" w:rsidR="002641BB" w:rsidRPr="002641BB" w:rsidRDefault="002641BB" w:rsidP="002641BB">
      <w:p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2641BB">
        <w:rPr>
          <w:rFonts w:ascii="Open Sans" w:hAnsi="Open Sans" w:cs="Open Sans"/>
          <w:sz w:val="18"/>
          <w:szCs w:val="18"/>
        </w:rPr>
        <w:t xml:space="preserve">1. </w:t>
      </w:r>
      <w:r w:rsidRPr="002641BB">
        <w:rPr>
          <w:rFonts w:ascii="Open Sans" w:hAnsi="Open Sans" w:cs="Open Sans"/>
          <w:sz w:val="18"/>
          <w:szCs w:val="18"/>
        </w:rPr>
        <w:tab/>
        <w:t>Wykonawca i Zamawiający mogą żądać zmiany wynagrodzenia określonego w §</w:t>
      </w:r>
      <w:r>
        <w:rPr>
          <w:rFonts w:ascii="Open Sans" w:hAnsi="Open Sans" w:cs="Open Sans"/>
          <w:sz w:val="18"/>
          <w:szCs w:val="18"/>
        </w:rPr>
        <w:t>4</w:t>
      </w:r>
      <w:r w:rsidRPr="002641BB">
        <w:rPr>
          <w:rFonts w:ascii="Open Sans" w:hAnsi="Open Sans" w:cs="Open Sans"/>
          <w:sz w:val="18"/>
          <w:szCs w:val="18"/>
        </w:rPr>
        <w:t xml:space="preserve"> w przypadku zmiany ceny materiałów lub kosztów związanych z realizacją zamówienia o wskaźnik waloryzacyjny wynoszący maksymalnie </w:t>
      </w:r>
      <w:r w:rsidR="00ED644B">
        <w:rPr>
          <w:rFonts w:ascii="Open Sans" w:hAnsi="Open Sans" w:cs="Open Sans"/>
          <w:sz w:val="18"/>
          <w:szCs w:val="18"/>
        </w:rPr>
        <w:t>7,</w:t>
      </w:r>
      <w:r>
        <w:rPr>
          <w:rFonts w:ascii="Open Sans" w:hAnsi="Open Sans" w:cs="Open Sans"/>
          <w:sz w:val="18"/>
          <w:szCs w:val="18"/>
        </w:rPr>
        <w:t>5</w:t>
      </w:r>
      <w:r w:rsidRPr="002641BB">
        <w:rPr>
          <w:rFonts w:ascii="Open Sans" w:hAnsi="Open Sans" w:cs="Open Sans"/>
          <w:sz w:val="18"/>
          <w:szCs w:val="18"/>
        </w:rPr>
        <w:t xml:space="preserve">%, z </w:t>
      </w:r>
      <w:proofErr w:type="gramStart"/>
      <w:r w:rsidRPr="002641BB">
        <w:rPr>
          <w:rFonts w:ascii="Open Sans" w:hAnsi="Open Sans" w:cs="Open Sans"/>
          <w:sz w:val="18"/>
          <w:szCs w:val="18"/>
        </w:rPr>
        <w:t>tym</w:t>
      </w:r>
      <w:proofErr w:type="gramEnd"/>
      <w:r w:rsidRPr="002641BB">
        <w:rPr>
          <w:rFonts w:ascii="Open Sans" w:hAnsi="Open Sans" w:cs="Open Sans"/>
          <w:sz w:val="18"/>
          <w:szCs w:val="18"/>
        </w:rPr>
        <w:t xml:space="preserve"> że: </w:t>
      </w:r>
    </w:p>
    <w:p w14:paraId="5AA75F04" w14:textId="4583A070" w:rsidR="002641BB" w:rsidRPr="002641BB" w:rsidRDefault="002641BB" w:rsidP="00ED644B">
      <w:pPr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2641BB">
        <w:rPr>
          <w:rFonts w:ascii="Open Sans" w:hAnsi="Open Sans" w:cs="Open Sans"/>
          <w:sz w:val="18"/>
          <w:szCs w:val="18"/>
        </w:rPr>
        <w:t xml:space="preserve">1) </w:t>
      </w:r>
      <w:r w:rsidRPr="002641BB">
        <w:rPr>
          <w:rFonts w:ascii="Open Sans" w:hAnsi="Open Sans" w:cs="Open Sans"/>
          <w:sz w:val="18"/>
          <w:szCs w:val="18"/>
        </w:rPr>
        <w:tab/>
        <w:t xml:space="preserve">zmiana (wzrost lub obniżenie) wynagrodzenia Wykonawcy może nastąpić </w:t>
      </w:r>
      <w:r w:rsidR="00072C20">
        <w:rPr>
          <w:rFonts w:ascii="Open Sans" w:hAnsi="Open Sans" w:cs="Open Sans"/>
          <w:sz w:val="18"/>
          <w:szCs w:val="18"/>
        </w:rPr>
        <w:t>po upływie</w:t>
      </w:r>
      <w:r w:rsidRPr="002641BB">
        <w:rPr>
          <w:rFonts w:ascii="Open Sans" w:hAnsi="Open Sans" w:cs="Open Sans"/>
          <w:sz w:val="18"/>
          <w:szCs w:val="18"/>
        </w:rPr>
        <w:t xml:space="preserve"> 6 miesięcy od daty zawarcia umowy i nie częściej niż </w:t>
      </w:r>
      <w:r>
        <w:rPr>
          <w:rFonts w:ascii="Open Sans" w:hAnsi="Open Sans" w:cs="Open Sans"/>
          <w:sz w:val="18"/>
          <w:szCs w:val="18"/>
        </w:rPr>
        <w:t>dwa</w:t>
      </w:r>
      <w:r w:rsidRPr="002641BB">
        <w:rPr>
          <w:rFonts w:ascii="Open Sans" w:hAnsi="Open Sans" w:cs="Open Sans"/>
          <w:sz w:val="18"/>
          <w:szCs w:val="18"/>
        </w:rPr>
        <w:t xml:space="preserve"> raz</w:t>
      </w:r>
      <w:r>
        <w:rPr>
          <w:rFonts w:ascii="Open Sans" w:hAnsi="Open Sans" w:cs="Open Sans"/>
          <w:sz w:val="18"/>
          <w:szCs w:val="18"/>
        </w:rPr>
        <w:t>y</w:t>
      </w:r>
      <w:r w:rsidRPr="002641BB">
        <w:rPr>
          <w:rFonts w:ascii="Open Sans" w:hAnsi="Open Sans" w:cs="Open Sans"/>
          <w:sz w:val="18"/>
          <w:szCs w:val="18"/>
        </w:rPr>
        <w:t xml:space="preserve"> w trakcie jej obowiązywania; </w:t>
      </w:r>
    </w:p>
    <w:p w14:paraId="61F4F0AC" w14:textId="77777777" w:rsidR="002641BB" w:rsidRPr="002641BB" w:rsidRDefault="002641BB" w:rsidP="00ED644B">
      <w:pPr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2641BB">
        <w:rPr>
          <w:rFonts w:ascii="Open Sans" w:hAnsi="Open Sans" w:cs="Open Sans"/>
          <w:sz w:val="18"/>
          <w:szCs w:val="18"/>
        </w:rPr>
        <w:t xml:space="preserve">2) </w:t>
      </w:r>
      <w:r w:rsidRPr="002641BB">
        <w:rPr>
          <w:rFonts w:ascii="Open Sans" w:hAnsi="Open Sans" w:cs="Open Sans"/>
          <w:sz w:val="18"/>
          <w:szCs w:val="18"/>
        </w:rPr>
        <w:tab/>
        <w:t xml:space="preserve">zmiana wynagrodzenia może nastąpić w przypadku udokumentowania wzrostu lub obniżenia ceny materiałów lub kosztów związanych z realizacją zamówienia o minimum </w:t>
      </w:r>
      <w:r w:rsidR="00ED644B">
        <w:rPr>
          <w:rFonts w:ascii="Open Sans" w:hAnsi="Open Sans" w:cs="Open Sans"/>
          <w:sz w:val="18"/>
          <w:szCs w:val="18"/>
        </w:rPr>
        <w:t>7,</w:t>
      </w:r>
      <w:r>
        <w:rPr>
          <w:rFonts w:ascii="Open Sans" w:hAnsi="Open Sans" w:cs="Open Sans"/>
          <w:sz w:val="18"/>
          <w:szCs w:val="18"/>
        </w:rPr>
        <w:t>5</w:t>
      </w:r>
      <w:r w:rsidRPr="002641BB">
        <w:rPr>
          <w:rFonts w:ascii="Open Sans" w:hAnsi="Open Sans" w:cs="Open Sans"/>
          <w:sz w:val="18"/>
          <w:szCs w:val="18"/>
        </w:rPr>
        <w:t xml:space="preserve">% w stosunku do poziomu cen tych samych materiałów lub kosztów z dnia składania ofert; </w:t>
      </w:r>
    </w:p>
    <w:p w14:paraId="0CC1D69F" w14:textId="77777777" w:rsidR="002641BB" w:rsidRPr="002641BB" w:rsidRDefault="002641BB" w:rsidP="00ED644B">
      <w:pPr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2641BB">
        <w:rPr>
          <w:rFonts w:ascii="Open Sans" w:hAnsi="Open Sans" w:cs="Open Sans"/>
          <w:sz w:val="18"/>
          <w:szCs w:val="18"/>
        </w:rPr>
        <w:t xml:space="preserve">3) </w:t>
      </w:r>
      <w:r w:rsidRPr="002641BB">
        <w:rPr>
          <w:rFonts w:ascii="Open Sans" w:hAnsi="Open Sans" w:cs="Open Sans"/>
          <w:sz w:val="18"/>
          <w:szCs w:val="18"/>
        </w:rPr>
        <w:tab/>
        <w:t xml:space="preserve">wzrost wynagrodzenia może nastąpić na wniosek Wykonawcy, natomiast obniżenie na wniosek Zamawiającego; </w:t>
      </w:r>
    </w:p>
    <w:p w14:paraId="035346F7" w14:textId="77777777" w:rsidR="002641BB" w:rsidRPr="002641BB" w:rsidRDefault="002641BB" w:rsidP="00ED644B">
      <w:pPr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2641BB">
        <w:rPr>
          <w:rFonts w:ascii="Open Sans" w:hAnsi="Open Sans" w:cs="Open Sans"/>
          <w:sz w:val="18"/>
          <w:szCs w:val="18"/>
        </w:rPr>
        <w:t xml:space="preserve">4) </w:t>
      </w:r>
      <w:r w:rsidRPr="002641BB">
        <w:rPr>
          <w:rFonts w:ascii="Open Sans" w:hAnsi="Open Sans" w:cs="Open Sans"/>
          <w:sz w:val="18"/>
          <w:szCs w:val="18"/>
        </w:rPr>
        <w:tab/>
        <w:t xml:space="preserve">wzrost kosztów związanych z realizacją zamówienia, jak i ich obniżenia, względem kosztów przyjętych w celu ustalenia wynagrodzenia Wykonawcy zawartego w ofercie, spowoduje odpowiednio wzrost albo obniżenie wynagrodzenia; </w:t>
      </w:r>
    </w:p>
    <w:p w14:paraId="2CD623DC" w14:textId="77777777" w:rsidR="002641BB" w:rsidRDefault="002641BB" w:rsidP="00ED644B">
      <w:pPr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Open Sans" w:hAnsi="Open Sans" w:cs="Open Sans"/>
          <w:color w:val="FF0000"/>
          <w:sz w:val="18"/>
          <w:szCs w:val="18"/>
        </w:rPr>
      </w:pPr>
      <w:r w:rsidRPr="002641BB">
        <w:rPr>
          <w:rFonts w:ascii="Open Sans" w:hAnsi="Open Sans" w:cs="Open Sans"/>
          <w:sz w:val="18"/>
          <w:szCs w:val="18"/>
        </w:rPr>
        <w:t xml:space="preserve">5) </w:t>
      </w:r>
      <w:r w:rsidRPr="002641BB">
        <w:rPr>
          <w:rFonts w:ascii="Open Sans" w:hAnsi="Open Sans" w:cs="Open Sans"/>
          <w:sz w:val="18"/>
          <w:szCs w:val="18"/>
        </w:rPr>
        <w:tab/>
        <w:t>maksymalna wartość zmiany wynagrodzenia, jaką dopuszcza Zamawiający w efekcie zastosowania postanowień o zasadach wprowadzania zmian wysokości wynagrodzenia, nie może być wyższa niż 1</w:t>
      </w:r>
      <w:r w:rsidR="00ED644B">
        <w:rPr>
          <w:rFonts w:ascii="Open Sans" w:hAnsi="Open Sans" w:cs="Open Sans"/>
          <w:sz w:val="18"/>
          <w:szCs w:val="18"/>
        </w:rPr>
        <w:t>5</w:t>
      </w:r>
      <w:r w:rsidRPr="002641BB">
        <w:rPr>
          <w:rFonts w:ascii="Open Sans" w:hAnsi="Open Sans" w:cs="Open Sans"/>
          <w:sz w:val="18"/>
          <w:szCs w:val="18"/>
        </w:rPr>
        <w:t>% wartości zawartej umowy</w:t>
      </w:r>
      <w:r>
        <w:rPr>
          <w:rFonts w:ascii="Open Sans" w:hAnsi="Open Sans" w:cs="Open Sans"/>
          <w:sz w:val="18"/>
          <w:szCs w:val="18"/>
        </w:rPr>
        <w:t xml:space="preserve"> w całym okresie jej obowiązywania.</w:t>
      </w:r>
    </w:p>
    <w:p w14:paraId="2E2A7642" w14:textId="77777777" w:rsidR="002641BB" w:rsidRPr="0033569D" w:rsidRDefault="002641BB" w:rsidP="007032D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Open Sans" w:hAnsi="Open Sans" w:cs="Open Sans"/>
          <w:color w:val="FF0000"/>
          <w:sz w:val="18"/>
          <w:szCs w:val="18"/>
        </w:rPr>
      </w:pPr>
    </w:p>
    <w:p w14:paraId="2E078976" w14:textId="77777777" w:rsidR="007032DA" w:rsidRPr="0033569D" w:rsidRDefault="007032DA" w:rsidP="00A5326D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Open Sans" w:hAnsi="Open Sans" w:cs="Open Sans"/>
          <w:b/>
          <w:sz w:val="18"/>
          <w:szCs w:val="18"/>
        </w:rPr>
      </w:pPr>
      <w:r w:rsidRPr="0033569D">
        <w:rPr>
          <w:rFonts w:ascii="Open Sans" w:hAnsi="Open Sans" w:cs="Open Sans"/>
          <w:b/>
          <w:sz w:val="18"/>
          <w:szCs w:val="18"/>
        </w:rPr>
        <w:t xml:space="preserve">§ </w:t>
      </w:r>
      <w:r w:rsidR="000F18BC">
        <w:rPr>
          <w:rFonts w:ascii="Open Sans" w:hAnsi="Open Sans" w:cs="Open Sans"/>
          <w:b/>
          <w:sz w:val="18"/>
          <w:szCs w:val="18"/>
        </w:rPr>
        <w:t>20</w:t>
      </w:r>
    </w:p>
    <w:p w14:paraId="3F48CD01" w14:textId="417FEEF9" w:rsidR="006B36EE" w:rsidRDefault="007032DA" w:rsidP="00D83B6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3569D">
        <w:rPr>
          <w:rFonts w:ascii="Open Sans" w:hAnsi="Open Sans" w:cs="Open Sans"/>
          <w:sz w:val="18"/>
          <w:szCs w:val="18"/>
        </w:rPr>
        <w:t>Umowę niniejszą sporządza się w trzech jednobrzmiących egzemplarzach dwa dla Zamawiającego jeden dla Wykonawcy.</w:t>
      </w:r>
    </w:p>
    <w:p w14:paraId="66ED7DEC" w14:textId="77777777" w:rsidR="00ED644B" w:rsidRPr="008C5D30" w:rsidRDefault="00ED644B" w:rsidP="00ED644B">
      <w:pPr>
        <w:tabs>
          <w:tab w:val="left" w:pos="643"/>
          <w:tab w:val="left" w:pos="720"/>
        </w:tabs>
        <w:spacing w:line="360" w:lineRule="auto"/>
        <w:ind w:left="142"/>
        <w:jc w:val="both"/>
        <w:rPr>
          <w:rFonts w:ascii="Open Sans" w:hAnsi="Open Sans" w:cs="Open Sans"/>
          <w:sz w:val="18"/>
          <w:szCs w:val="18"/>
          <w:lang w:eastAsia="ar-SA"/>
        </w:rPr>
      </w:pPr>
      <w:r>
        <w:rPr>
          <w:rFonts w:ascii="Open Sans" w:hAnsi="Open Sans" w:cs="Open Sans"/>
          <w:b/>
          <w:bCs/>
          <w:sz w:val="18"/>
          <w:szCs w:val="18"/>
          <w:lang w:eastAsia="ar-SA"/>
        </w:rPr>
        <w:tab/>
      </w:r>
      <w:r>
        <w:rPr>
          <w:rFonts w:ascii="Open Sans" w:hAnsi="Open Sans" w:cs="Open Sans"/>
          <w:b/>
          <w:bCs/>
          <w:sz w:val="18"/>
          <w:szCs w:val="18"/>
          <w:lang w:eastAsia="ar-SA"/>
        </w:rPr>
        <w:tab/>
      </w:r>
      <w:r>
        <w:rPr>
          <w:rFonts w:ascii="Open Sans" w:hAnsi="Open Sans" w:cs="Open Sans"/>
          <w:b/>
          <w:bCs/>
          <w:sz w:val="18"/>
          <w:szCs w:val="18"/>
          <w:lang w:eastAsia="ar-SA"/>
        </w:rPr>
        <w:tab/>
      </w:r>
      <w:r w:rsidRPr="008C5D30">
        <w:rPr>
          <w:rFonts w:ascii="Open Sans" w:hAnsi="Open Sans" w:cs="Open Sans"/>
          <w:b/>
          <w:bCs/>
          <w:sz w:val="18"/>
          <w:szCs w:val="18"/>
          <w:lang w:eastAsia="ar-SA"/>
        </w:rPr>
        <w:t>ZAMAWIAJĄCY                                                                              WYKONAWCA</w:t>
      </w:r>
    </w:p>
    <w:p w14:paraId="4004A96A" w14:textId="77777777" w:rsidR="00ED644B" w:rsidRPr="008C5D30" w:rsidRDefault="00ED644B" w:rsidP="00ED644B">
      <w:pPr>
        <w:spacing w:line="360" w:lineRule="auto"/>
        <w:rPr>
          <w:rFonts w:ascii="Open Sans" w:hAnsi="Open Sans" w:cs="Open Sans"/>
          <w:sz w:val="18"/>
          <w:szCs w:val="18"/>
        </w:rPr>
      </w:pPr>
    </w:p>
    <w:p w14:paraId="0DE429D1" w14:textId="77777777" w:rsidR="00ED644B" w:rsidRPr="008C5D30" w:rsidRDefault="00ED644B" w:rsidP="00ED644B">
      <w:pPr>
        <w:spacing w:line="360" w:lineRule="auto"/>
        <w:rPr>
          <w:rFonts w:ascii="Open Sans" w:hAnsi="Open Sans" w:cs="Open Sans"/>
          <w:sz w:val="18"/>
          <w:szCs w:val="18"/>
        </w:rPr>
      </w:pPr>
    </w:p>
    <w:p w14:paraId="0524F665" w14:textId="1833CA1C" w:rsidR="00ED644B" w:rsidRDefault="00ED644B" w:rsidP="00ED644B">
      <w:pPr>
        <w:spacing w:line="360" w:lineRule="auto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          </w:t>
      </w:r>
      <w:r w:rsidR="00D83B65">
        <w:rPr>
          <w:rFonts w:ascii="Open Sans" w:hAnsi="Open Sans" w:cs="Open Sans"/>
          <w:sz w:val="18"/>
          <w:szCs w:val="18"/>
        </w:rPr>
        <w:tab/>
      </w:r>
      <w:r>
        <w:rPr>
          <w:rFonts w:ascii="Open Sans" w:hAnsi="Open Sans" w:cs="Open Sans"/>
          <w:sz w:val="18"/>
          <w:szCs w:val="18"/>
        </w:rPr>
        <w:t>…………………………………………</w:t>
      </w:r>
      <w:r>
        <w:rPr>
          <w:rFonts w:ascii="Open Sans" w:hAnsi="Open Sans" w:cs="Open Sans"/>
          <w:sz w:val="18"/>
          <w:szCs w:val="18"/>
        </w:rPr>
        <w:tab/>
      </w:r>
      <w:r>
        <w:rPr>
          <w:rFonts w:ascii="Open Sans" w:hAnsi="Open Sans" w:cs="Open Sans"/>
          <w:sz w:val="18"/>
          <w:szCs w:val="18"/>
        </w:rPr>
        <w:tab/>
      </w:r>
      <w:r>
        <w:rPr>
          <w:rFonts w:ascii="Open Sans" w:hAnsi="Open Sans" w:cs="Open Sans"/>
          <w:sz w:val="18"/>
          <w:szCs w:val="18"/>
        </w:rPr>
        <w:tab/>
      </w:r>
      <w:r>
        <w:rPr>
          <w:rFonts w:ascii="Open Sans" w:hAnsi="Open Sans" w:cs="Open Sans"/>
          <w:sz w:val="18"/>
          <w:szCs w:val="18"/>
        </w:rPr>
        <w:tab/>
        <w:t>…………………………………………</w:t>
      </w:r>
    </w:p>
    <w:p w14:paraId="760D2E65" w14:textId="77777777" w:rsidR="00ED644B" w:rsidRDefault="00ED644B" w:rsidP="00ED644B">
      <w:pPr>
        <w:spacing w:line="360" w:lineRule="auto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  </w:t>
      </w:r>
    </w:p>
    <w:p w14:paraId="7AB098C5" w14:textId="15DD537D" w:rsidR="00ED644B" w:rsidRPr="0033569D" w:rsidRDefault="00ED644B" w:rsidP="00D83B65">
      <w:pPr>
        <w:spacing w:line="360" w:lineRule="auto"/>
        <w:ind w:firstLine="708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…………………………………………</w:t>
      </w:r>
    </w:p>
    <w:sectPr w:rsidR="00ED644B" w:rsidRPr="0033569D" w:rsidSect="0027340E">
      <w:headerReference w:type="default" r:id="rId9"/>
      <w:footerReference w:type="default" r:id="rId10"/>
      <w:pgSz w:w="11906" w:h="16838"/>
      <w:pgMar w:top="1843" w:right="1417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D779D" w14:textId="77777777" w:rsidR="005151D9" w:rsidRDefault="005151D9" w:rsidP="00294BBF">
      <w:r>
        <w:separator/>
      </w:r>
    </w:p>
  </w:endnote>
  <w:endnote w:type="continuationSeparator" w:id="0">
    <w:p w14:paraId="1FAEEE3A" w14:textId="77777777" w:rsidR="005151D9" w:rsidRDefault="005151D9" w:rsidP="00294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2495207"/>
      <w:docPartObj>
        <w:docPartGallery w:val="Page Numbers (Bottom of Page)"/>
        <w:docPartUnique/>
      </w:docPartObj>
    </w:sdtPr>
    <w:sdtEndPr>
      <w:rPr>
        <w:rFonts w:ascii="Open Sans" w:hAnsi="Open Sans" w:cs="Open Sans"/>
        <w:sz w:val="16"/>
        <w:szCs w:val="16"/>
      </w:rPr>
    </w:sdtEndPr>
    <w:sdtContent>
      <w:p w14:paraId="7392CE2D" w14:textId="77777777" w:rsidR="00C05B6D" w:rsidRPr="00895FA7" w:rsidRDefault="00893760">
        <w:pPr>
          <w:pStyle w:val="Stopka"/>
          <w:jc w:val="center"/>
          <w:rPr>
            <w:rFonts w:ascii="Open Sans" w:hAnsi="Open Sans" w:cs="Open Sans"/>
            <w:sz w:val="16"/>
            <w:szCs w:val="16"/>
          </w:rPr>
        </w:pPr>
        <w:r w:rsidRPr="00895FA7">
          <w:rPr>
            <w:rFonts w:ascii="Open Sans" w:hAnsi="Open Sans" w:cs="Open Sans"/>
            <w:sz w:val="16"/>
            <w:szCs w:val="16"/>
          </w:rPr>
          <w:fldChar w:fldCharType="begin"/>
        </w:r>
        <w:r w:rsidR="00C05B6D" w:rsidRPr="00895FA7">
          <w:rPr>
            <w:rFonts w:ascii="Open Sans" w:hAnsi="Open Sans" w:cs="Open Sans"/>
            <w:sz w:val="16"/>
            <w:szCs w:val="16"/>
          </w:rPr>
          <w:instrText>PAGE   \* MERGEFORMAT</w:instrText>
        </w:r>
        <w:r w:rsidRPr="00895FA7">
          <w:rPr>
            <w:rFonts w:ascii="Open Sans" w:hAnsi="Open Sans" w:cs="Open Sans"/>
            <w:sz w:val="16"/>
            <w:szCs w:val="16"/>
          </w:rPr>
          <w:fldChar w:fldCharType="separate"/>
        </w:r>
        <w:r w:rsidR="000951C0">
          <w:rPr>
            <w:rFonts w:ascii="Open Sans" w:hAnsi="Open Sans" w:cs="Open Sans"/>
            <w:noProof/>
            <w:sz w:val="16"/>
            <w:szCs w:val="16"/>
          </w:rPr>
          <w:t>6</w:t>
        </w:r>
        <w:r w:rsidRPr="00895FA7">
          <w:rPr>
            <w:rFonts w:ascii="Open Sans" w:hAnsi="Open Sans" w:cs="Open Sans"/>
            <w:sz w:val="16"/>
            <w:szCs w:val="16"/>
          </w:rPr>
          <w:fldChar w:fldCharType="end"/>
        </w:r>
      </w:p>
    </w:sdtContent>
  </w:sdt>
  <w:p w14:paraId="61FC7946" w14:textId="77777777" w:rsidR="00C05B6D" w:rsidRDefault="00C05B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ADD0D" w14:textId="77777777" w:rsidR="005151D9" w:rsidRDefault="005151D9" w:rsidP="00294BBF">
      <w:r>
        <w:separator/>
      </w:r>
    </w:p>
  </w:footnote>
  <w:footnote w:type="continuationSeparator" w:id="0">
    <w:p w14:paraId="49FDE6DB" w14:textId="77777777" w:rsidR="005151D9" w:rsidRDefault="005151D9" w:rsidP="00294B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64856" w14:textId="723ACDCE" w:rsidR="00C05B6D" w:rsidRPr="005F4872" w:rsidRDefault="00C05B6D" w:rsidP="00774E5A">
    <w:pPr>
      <w:pStyle w:val="Nagwek"/>
      <w:jc w:val="center"/>
      <w:rPr>
        <w:rFonts w:ascii="Open Sans" w:hAnsi="Open Sans" w:cs="Open Sans"/>
        <w:sz w:val="18"/>
        <w:szCs w:val="18"/>
      </w:rPr>
    </w:pPr>
    <w:r>
      <w:rPr>
        <w:rFonts w:ascii="Open Sans" w:hAnsi="Open Sans" w:cs="Open Sans"/>
        <w:b/>
        <w:bCs/>
        <w:i/>
        <w:iCs/>
        <w:sz w:val="18"/>
        <w:szCs w:val="18"/>
      </w:rPr>
      <w:t>Wzór umowy - O</w:t>
    </w:r>
    <w:r w:rsidRPr="005F4872">
      <w:rPr>
        <w:rFonts w:ascii="Open Sans" w:hAnsi="Open Sans" w:cs="Open Sans"/>
        <w:b/>
        <w:bCs/>
        <w:i/>
        <w:iCs/>
        <w:sz w:val="18"/>
        <w:szCs w:val="18"/>
      </w:rPr>
      <w:t xml:space="preserve">dbieranie i zagospodarowanie zmieszanych i zbieranych selektywnie odpadów komunalnych z nieruchomości zamieszkałych z terenu Gminy </w:t>
    </w:r>
    <w:r>
      <w:rPr>
        <w:rFonts w:ascii="Open Sans" w:hAnsi="Open Sans" w:cs="Open Sans"/>
        <w:b/>
        <w:bCs/>
        <w:i/>
        <w:iCs/>
        <w:sz w:val="18"/>
        <w:szCs w:val="18"/>
      </w:rPr>
      <w:t>Inowrocław w okresie VII.2025-VI.2027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103C2C58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000004"/>
    <w:multiLevelType w:val="singleLevel"/>
    <w:tmpl w:val="26B2DD3C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Calibri" w:eastAsia="Times New Roman" w:hAnsi="Calibri" w:cs="Times New Roman" w:hint="default"/>
        <w:b w:val="0"/>
        <w:bCs w:val="0"/>
      </w:rPr>
    </w:lvl>
  </w:abstractNum>
  <w:abstractNum w:abstractNumId="2" w15:restartNumberingAfterBreak="0">
    <w:nsid w:val="00000005"/>
    <w:multiLevelType w:val="multilevel"/>
    <w:tmpl w:val="D0A8410A"/>
    <w:name w:val="WW8Num7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8"/>
    <w:multiLevelType w:val="multilevel"/>
    <w:tmpl w:val="2D1860A2"/>
    <w:name w:val="WW8Num38"/>
    <w:lvl w:ilvl="0">
      <w:start w:val="1"/>
      <w:numFmt w:val="decimal"/>
      <w:suff w:val="nothing"/>
      <w:lvlText w:val="%1."/>
      <w:lvlJc w:val="left"/>
      <w:rPr>
        <w:rFonts w:cs="Times New Roman"/>
        <w:b w:val="0"/>
        <w:bCs w:val="0"/>
        <w:strike w:val="0"/>
      </w:rPr>
    </w:lvl>
    <w:lvl w:ilvl="1">
      <w:start w:val="1"/>
      <w:numFmt w:val="decimal"/>
      <w:lvlText w:val="%2)"/>
      <w:lvlJc w:val="left"/>
      <w:rPr>
        <w:rFonts w:cs="Times New Roman"/>
        <w:b w:val="0"/>
        <w:bCs w:val="0"/>
      </w:rPr>
    </w:lvl>
    <w:lvl w:ilvl="2">
      <w:start w:val="1"/>
      <w:numFmt w:val="decimal"/>
      <w:suff w:val="nothing"/>
      <w:lvlText w:val="%3."/>
      <w:lvlJc w:val="left"/>
      <w:rPr>
        <w:rFonts w:cs="Times New Roman"/>
      </w:rPr>
    </w:lvl>
    <w:lvl w:ilvl="3">
      <w:start w:val="1"/>
      <w:numFmt w:val="decimal"/>
      <w:suff w:val="nothing"/>
      <w:lvlText w:val="%4."/>
      <w:lvlJc w:val="left"/>
      <w:rPr>
        <w:rFonts w:cs="Times New Roman"/>
      </w:rPr>
    </w:lvl>
    <w:lvl w:ilvl="4">
      <w:start w:val="1"/>
      <w:numFmt w:val="decimal"/>
      <w:suff w:val="nothing"/>
      <w:lvlText w:val="%5."/>
      <w:lvlJc w:val="left"/>
      <w:rPr>
        <w:rFonts w:cs="Times New Roman"/>
      </w:rPr>
    </w:lvl>
    <w:lvl w:ilvl="5">
      <w:start w:val="1"/>
      <w:numFmt w:val="decimal"/>
      <w:suff w:val="nothing"/>
      <w:lvlText w:val="%6."/>
      <w:lvlJc w:val="left"/>
      <w:rPr>
        <w:rFonts w:cs="Times New Roman"/>
      </w:rPr>
    </w:lvl>
    <w:lvl w:ilvl="6">
      <w:start w:val="1"/>
      <w:numFmt w:val="decimal"/>
      <w:suff w:val="nothing"/>
      <w:lvlText w:val="%7."/>
      <w:lvlJc w:val="left"/>
      <w:rPr>
        <w:rFonts w:cs="Times New Roman"/>
      </w:rPr>
    </w:lvl>
    <w:lvl w:ilvl="7">
      <w:start w:val="1"/>
      <w:numFmt w:val="decimal"/>
      <w:suff w:val="nothing"/>
      <w:lvlText w:val="%8."/>
      <w:lvlJc w:val="left"/>
      <w:rPr>
        <w:rFonts w:cs="Times New Roman"/>
      </w:rPr>
    </w:lvl>
    <w:lvl w:ilvl="8">
      <w:start w:val="1"/>
      <w:numFmt w:val="decimal"/>
      <w:suff w:val="nothing"/>
      <w:lvlText w:val="%9."/>
      <w:lvlJc w:val="left"/>
      <w:rPr>
        <w:rFonts w:cs="Times New Roman"/>
      </w:rPr>
    </w:lvl>
  </w:abstractNum>
  <w:abstractNum w:abstractNumId="4" w15:restartNumberingAfterBreak="0">
    <w:nsid w:val="0000000C"/>
    <w:multiLevelType w:val="multilevel"/>
    <w:tmpl w:val="7586028C"/>
    <w:name w:val="WW8Num56"/>
    <w:lvl w:ilvl="0">
      <w:start w:val="1"/>
      <w:numFmt w:val="decimal"/>
      <w:suff w:val="nothing"/>
      <w:lvlText w:val="%1."/>
      <w:lvlJc w:val="left"/>
      <w:rPr>
        <w:rFonts w:ascii="Calibri" w:eastAsia="Times New Roman" w:hAnsi="Calibri" w:cs="Times New Roman"/>
        <w:b/>
      </w:rPr>
    </w:lvl>
    <w:lvl w:ilvl="1">
      <w:start w:val="1"/>
      <w:numFmt w:val="decimal"/>
      <w:suff w:val="nothing"/>
      <w:lvlText w:val="%2."/>
      <w:lvlJc w:val="left"/>
      <w:rPr>
        <w:rFonts w:cs="Times New Roman"/>
      </w:rPr>
    </w:lvl>
    <w:lvl w:ilvl="2">
      <w:start w:val="1"/>
      <w:numFmt w:val="decimal"/>
      <w:suff w:val="nothing"/>
      <w:lvlText w:val="%3."/>
      <w:lvlJc w:val="left"/>
      <w:rPr>
        <w:rFonts w:cs="Times New Roman"/>
      </w:rPr>
    </w:lvl>
    <w:lvl w:ilvl="3">
      <w:start w:val="1"/>
      <w:numFmt w:val="decimal"/>
      <w:suff w:val="nothing"/>
      <w:lvlText w:val="%4."/>
      <w:lvlJc w:val="left"/>
      <w:rPr>
        <w:rFonts w:cs="Times New Roman"/>
      </w:rPr>
    </w:lvl>
    <w:lvl w:ilvl="4">
      <w:start w:val="1"/>
      <w:numFmt w:val="decimal"/>
      <w:suff w:val="nothing"/>
      <w:lvlText w:val="%5."/>
      <w:lvlJc w:val="left"/>
      <w:rPr>
        <w:rFonts w:cs="Times New Roman"/>
      </w:rPr>
    </w:lvl>
    <w:lvl w:ilvl="5">
      <w:start w:val="1"/>
      <w:numFmt w:val="decimal"/>
      <w:suff w:val="nothing"/>
      <w:lvlText w:val="%6."/>
      <w:lvlJc w:val="left"/>
      <w:rPr>
        <w:rFonts w:cs="Times New Roman"/>
      </w:rPr>
    </w:lvl>
    <w:lvl w:ilvl="6">
      <w:start w:val="1"/>
      <w:numFmt w:val="decimal"/>
      <w:suff w:val="nothing"/>
      <w:lvlText w:val="%7."/>
      <w:lvlJc w:val="left"/>
      <w:rPr>
        <w:rFonts w:cs="Times New Roman"/>
      </w:rPr>
    </w:lvl>
    <w:lvl w:ilvl="7">
      <w:start w:val="1"/>
      <w:numFmt w:val="decimal"/>
      <w:suff w:val="nothing"/>
      <w:lvlText w:val="%8."/>
      <w:lvlJc w:val="left"/>
      <w:rPr>
        <w:rFonts w:cs="Times New Roman"/>
      </w:rPr>
    </w:lvl>
    <w:lvl w:ilvl="8">
      <w:start w:val="1"/>
      <w:numFmt w:val="decimal"/>
      <w:suff w:val="nothing"/>
      <w:lvlText w:val="%9."/>
      <w:lvlJc w:val="left"/>
      <w:rPr>
        <w:rFonts w:cs="Times New Roman"/>
      </w:rPr>
    </w:lvl>
  </w:abstractNum>
  <w:abstractNum w:abstractNumId="5" w15:restartNumberingAfterBreak="0">
    <w:nsid w:val="023A2181"/>
    <w:multiLevelType w:val="hybridMultilevel"/>
    <w:tmpl w:val="110C7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D33472"/>
    <w:multiLevelType w:val="hybridMultilevel"/>
    <w:tmpl w:val="8EAA7FE2"/>
    <w:lvl w:ilvl="0" w:tplc="632ACC4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271CC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7B84E9B"/>
    <w:multiLevelType w:val="multilevel"/>
    <w:tmpl w:val="37926102"/>
    <w:lvl w:ilvl="0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292"/>
        </w:tabs>
        <w:ind w:left="2292" w:hanging="360"/>
      </w:pPr>
    </w:lvl>
    <w:lvl w:ilvl="2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9" w15:restartNumberingAfterBreak="0">
    <w:nsid w:val="07EC0832"/>
    <w:multiLevelType w:val="hybridMultilevel"/>
    <w:tmpl w:val="24CC2D4A"/>
    <w:lvl w:ilvl="0" w:tplc="E67492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F0E310D"/>
    <w:multiLevelType w:val="hybridMultilevel"/>
    <w:tmpl w:val="57408AB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3569F5"/>
    <w:multiLevelType w:val="hybridMultilevel"/>
    <w:tmpl w:val="2494A4E0"/>
    <w:lvl w:ilvl="0" w:tplc="A2AE7D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2FC002C"/>
    <w:multiLevelType w:val="hybridMultilevel"/>
    <w:tmpl w:val="0536415E"/>
    <w:lvl w:ilvl="0" w:tplc="1D743406">
      <w:start w:val="1"/>
      <w:numFmt w:val="decimal"/>
      <w:lvlText w:val="%1."/>
      <w:lvlJc w:val="left"/>
      <w:pPr>
        <w:ind w:left="720" w:hanging="360"/>
      </w:pPr>
    </w:lvl>
    <w:lvl w:ilvl="1" w:tplc="0FDA6F8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7E70F8"/>
    <w:multiLevelType w:val="hybridMultilevel"/>
    <w:tmpl w:val="005C0E7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14A83704"/>
    <w:multiLevelType w:val="hybridMultilevel"/>
    <w:tmpl w:val="6B06360E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19D833DF"/>
    <w:multiLevelType w:val="hybridMultilevel"/>
    <w:tmpl w:val="BE4CF806"/>
    <w:lvl w:ilvl="0" w:tplc="B2A6F97C">
      <w:start w:val="1"/>
      <w:numFmt w:val="decimal"/>
      <w:lvlText w:val="%1."/>
      <w:lvlJc w:val="left"/>
      <w:pPr>
        <w:tabs>
          <w:tab w:val="num" w:pos="480"/>
        </w:tabs>
        <w:ind w:left="480"/>
      </w:pPr>
      <w:rPr>
        <w:rFonts w:ascii="Calibri" w:hAnsi="Calibri" w:cs="Calibri" w:hint="default"/>
      </w:rPr>
    </w:lvl>
    <w:lvl w:ilvl="1" w:tplc="83EC537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A2005F6"/>
    <w:multiLevelType w:val="hybridMultilevel"/>
    <w:tmpl w:val="8C9CE6A2"/>
    <w:lvl w:ilvl="0" w:tplc="F9002B80">
      <w:start w:val="1"/>
      <w:numFmt w:val="bullet"/>
      <w:lvlText w:val=""/>
      <w:lvlJc w:val="left"/>
      <w:pPr>
        <w:ind w:left="120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DE92416"/>
    <w:multiLevelType w:val="multilevel"/>
    <w:tmpl w:val="048A66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E1B1D8B"/>
    <w:multiLevelType w:val="hybridMultilevel"/>
    <w:tmpl w:val="AC2A6C1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BF67F0"/>
    <w:multiLevelType w:val="hybridMultilevel"/>
    <w:tmpl w:val="222A0448"/>
    <w:lvl w:ilvl="0" w:tplc="61FC628C">
      <w:start w:val="2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317E6887"/>
    <w:multiLevelType w:val="hybridMultilevel"/>
    <w:tmpl w:val="DF20903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8E02888"/>
    <w:multiLevelType w:val="hybridMultilevel"/>
    <w:tmpl w:val="C4847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5540C9"/>
    <w:multiLevelType w:val="hybridMultilevel"/>
    <w:tmpl w:val="84F094F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3" w15:restartNumberingAfterBreak="0">
    <w:nsid w:val="3CE30789"/>
    <w:multiLevelType w:val="multilevel"/>
    <w:tmpl w:val="C5781B8E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ED1180B"/>
    <w:multiLevelType w:val="hybridMultilevel"/>
    <w:tmpl w:val="39A281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BE7A72"/>
    <w:multiLevelType w:val="hybridMultilevel"/>
    <w:tmpl w:val="7EE6C9E4"/>
    <w:lvl w:ilvl="0" w:tplc="CCD8F49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C12E9E"/>
    <w:multiLevelType w:val="hybridMultilevel"/>
    <w:tmpl w:val="3C3E99D4"/>
    <w:lvl w:ilvl="0" w:tplc="632ACC4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D5915FE"/>
    <w:multiLevelType w:val="singleLevel"/>
    <w:tmpl w:val="DCE839DC"/>
    <w:lvl w:ilvl="0">
      <w:start w:val="1"/>
      <w:numFmt w:val="decimal"/>
      <w:lvlText w:val="%1."/>
      <w:legacy w:legacy="1" w:legacySpace="0" w:legacyIndent="331"/>
      <w:lvlJc w:val="left"/>
      <w:rPr>
        <w:rFonts w:ascii="Open Sans" w:hAnsi="Open Sans" w:cs="Open Sans" w:hint="default"/>
      </w:rPr>
    </w:lvl>
  </w:abstractNum>
  <w:abstractNum w:abstractNumId="28" w15:restartNumberingAfterBreak="0">
    <w:nsid w:val="5A972BD8"/>
    <w:multiLevelType w:val="hybridMultilevel"/>
    <w:tmpl w:val="8AA68AC6"/>
    <w:lvl w:ilvl="0" w:tplc="4EAEBD3A">
      <w:start w:val="1"/>
      <w:numFmt w:val="decimal"/>
      <w:lvlText w:val="%1."/>
      <w:lvlJc w:val="left"/>
      <w:pPr>
        <w:tabs>
          <w:tab w:val="num" w:pos="365"/>
        </w:tabs>
        <w:ind w:left="365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085"/>
        </w:tabs>
        <w:ind w:left="10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5"/>
        </w:tabs>
        <w:ind w:left="18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  <w:rPr>
        <w:rFonts w:cs="Times New Roman"/>
      </w:rPr>
    </w:lvl>
  </w:abstractNum>
  <w:abstractNum w:abstractNumId="29" w15:restartNumberingAfterBreak="0">
    <w:nsid w:val="5BFE71BE"/>
    <w:multiLevelType w:val="hybridMultilevel"/>
    <w:tmpl w:val="D76E5112"/>
    <w:lvl w:ilvl="0" w:tplc="FF10BE6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DCC2F43"/>
    <w:multiLevelType w:val="hybridMultilevel"/>
    <w:tmpl w:val="CB54F4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DD549F"/>
    <w:multiLevelType w:val="hybridMultilevel"/>
    <w:tmpl w:val="5A1200A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4693F13"/>
    <w:multiLevelType w:val="hybridMultilevel"/>
    <w:tmpl w:val="78028740"/>
    <w:lvl w:ilvl="0" w:tplc="632ACC4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color w:val="00000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EF83C84"/>
    <w:multiLevelType w:val="hybridMultilevel"/>
    <w:tmpl w:val="6380C0E4"/>
    <w:lvl w:ilvl="0" w:tplc="692060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515536722">
    <w:abstractNumId w:val="27"/>
  </w:num>
  <w:num w:numId="2" w16cid:durableId="15980553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49359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1183875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96214963">
    <w:abstractNumId w:val="32"/>
  </w:num>
  <w:num w:numId="6" w16cid:durableId="4896856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4048066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83160308">
    <w:abstractNumId w:val="23"/>
  </w:num>
  <w:num w:numId="9" w16cid:durableId="16563759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18940897">
    <w:abstractNumId w:val="20"/>
  </w:num>
  <w:num w:numId="11" w16cid:durableId="491027487">
    <w:abstractNumId w:val="31"/>
  </w:num>
  <w:num w:numId="12" w16cid:durableId="44650868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847886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87697152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07007442">
    <w:abstractNumId w:val="10"/>
  </w:num>
  <w:num w:numId="16" w16cid:durableId="1777482510">
    <w:abstractNumId w:val="0"/>
  </w:num>
  <w:num w:numId="17" w16cid:durableId="561528576">
    <w:abstractNumId w:val="33"/>
  </w:num>
  <w:num w:numId="18" w16cid:durableId="551189982">
    <w:abstractNumId w:val="18"/>
  </w:num>
  <w:num w:numId="19" w16cid:durableId="2008904393">
    <w:abstractNumId w:val="28"/>
  </w:num>
  <w:num w:numId="20" w16cid:durableId="980425779">
    <w:abstractNumId w:val="11"/>
  </w:num>
  <w:num w:numId="21" w16cid:durableId="1732075675">
    <w:abstractNumId w:val="5"/>
  </w:num>
  <w:num w:numId="22" w16cid:durableId="1168208394">
    <w:abstractNumId w:val="15"/>
  </w:num>
  <w:num w:numId="23" w16cid:durableId="1231573603">
    <w:abstractNumId w:val="21"/>
  </w:num>
  <w:num w:numId="24" w16cid:durableId="58015896">
    <w:abstractNumId w:val="14"/>
  </w:num>
  <w:num w:numId="25" w16cid:durableId="818574962">
    <w:abstractNumId w:val="13"/>
  </w:num>
  <w:num w:numId="26" w16cid:durableId="1639456531">
    <w:abstractNumId w:val="7"/>
  </w:num>
  <w:num w:numId="27" w16cid:durableId="692610123">
    <w:abstractNumId w:val="32"/>
  </w:num>
  <w:num w:numId="28" w16cid:durableId="1071541791">
    <w:abstractNumId w:val="6"/>
  </w:num>
  <w:num w:numId="29" w16cid:durableId="497549368">
    <w:abstractNumId w:val="19"/>
  </w:num>
  <w:num w:numId="30" w16cid:durableId="1861627901">
    <w:abstractNumId w:val="24"/>
  </w:num>
  <w:num w:numId="31" w16cid:durableId="1328169681">
    <w:abstractNumId w:val="29"/>
  </w:num>
  <w:num w:numId="32" w16cid:durableId="694580741">
    <w:abstractNumId w:val="3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248B"/>
    <w:rsid w:val="00001C55"/>
    <w:rsid w:val="000115BB"/>
    <w:rsid w:val="00016B52"/>
    <w:rsid w:val="00017940"/>
    <w:rsid w:val="0002248B"/>
    <w:rsid w:val="00030D90"/>
    <w:rsid w:val="00072C20"/>
    <w:rsid w:val="00077B2D"/>
    <w:rsid w:val="000943AE"/>
    <w:rsid w:val="000951C0"/>
    <w:rsid w:val="000B74AE"/>
    <w:rsid w:val="000E0F74"/>
    <w:rsid w:val="000F18BC"/>
    <w:rsid w:val="0010116E"/>
    <w:rsid w:val="00112371"/>
    <w:rsid w:val="00113F65"/>
    <w:rsid w:val="001174B2"/>
    <w:rsid w:val="00125102"/>
    <w:rsid w:val="00135487"/>
    <w:rsid w:val="00156D0B"/>
    <w:rsid w:val="001743CA"/>
    <w:rsid w:val="00184B3D"/>
    <w:rsid w:val="00196739"/>
    <w:rsid w:val="00196F65"/>
    <w:rsid w:val="00197436"/>
    <w:rsid w:val="001A321D"/>
    <w:rsid w:val="001C1479"/>
    <w:rsid w:val="001C5261"/>
    <w:rsid w:val="001C784C"/>
    <w:rsid w:val="001E3F6F"/>
    <w:rsid w:val="002166E3"/>
    <w:rsid w:val="00225A32"/>
    <w:rsid w:val="00230A30"/>
    <w:rsid w:val="00230B12"/>
    <w:rsid w:val="0023460B"/>
    <w:rsid w:val="002641BB"/>
    <w:rsid w:val="0026454C"/>
    <w:rsid w:val="002676D9"/>
    <w:rsid w:val="0027340E"/>
    <w:rsid w:val="00277726"/>
    <w:rsid w:val="00287B0E"/>
    <w:rsid w:val="00294BBF"/>
    <w:rsid w:val="0029613C"/>
    <w:rsid w:val="002A03C1"/>
    <w:rsid w:val="002B6471"/>
    <w:rsid w:val="002F20B0"/>
    <w:rsid w:val="003014F1"/>
    <w:rsid w:val="00314B56"/>
    <w:rsid w:val="003202B5"/>
    <w:rsid w:val="003310B6"/>
    <w:rsid w:val="00334542"/>
    <w:rsid w:val="0033569D"/>
    <w:rsid w:val="00335929"/>
    <w:rsid w:val="00336F91"/>
    <w:rsid w:val="003402BA"/>
    <w:rsid w:val="00344D38"/>
    <w:rsid w:val="00367F19"/>
    <w:rsid w:val="003727EE"/>
    <w:rsid w:val="00374CCE"/>
    <w:rsid w:val="003753DD"/>
    <w:rsid w:val="00377DDA"/>
    <w:rsid w:val="00377ED5"/>
    <w:rsid w:val="00385054"/>
    <w:rsid w:val="00390851"/>
    <w:rsid w:val="00397563"/>
    <w:rsid w:val="003A4D1F"/>
    <w:rsid w:val="003B1234"/>
    <w:rsid w:val="003B369C"/>
    <w:rsid w:val="003B680E"/>
    <w:rsid w:val="003E1089"/>
    <w:rsid w:val="004107D2"/>
    <w:rsid w:val="004339BE"/>
    <w:rsid w:val="00440BFF"/>
    <w:rsid w:val="00443C89"/>
    <w:rsid w:val="0045264F"/>
    <w:rsid w:val="00453B3F"/>
    <w:rsid w:val="004550FD"/>
    <w:rsid w:val="0045669C"/>
    <w:rsid w:val="00457802"/>
    <w:rsid w:val="00492EE0"/>
    <w:rsid w:val="004A6310"/>
    <w:rsid w:val="004B7109"/>
    <w:rsid w:val="004E5CA9"/>
    <w:rsid w:val="004F2355"/>
    <w:rsid w:val="005125E2"/>
    <w:rsid w:val="005151D9"/>
    <w:rsid w:val="00517F60"/>
    <w:rsid w:val="0052485A"/>
    <w:rsid w:val="00526326"/>
    <w:rsid w:val="005271A5"/>
    <w:rsid w:val="00552F9A"/>
    <w:rsid w:val="005546E8"/>
    <w:rsid w:val="00557414"/>
    <w:rsid w:val="00574AF2"/>
    <w:rsid w:val="00584D04"/>
    <w:rsid w:val="0059509C"/>
    <w:rsid w:val="005B0265"/>
    <w:rsid w:val="005B108B"/>
    <w:rsid w:val="005E3C07"/>
    <w:rsid w:val="005F47DA"/>
    <w:rsid w:val="005F4872"/>
    <w:rsid w:val="00605BD1"/>
    <w:rsid w:val="00625E98"/>
    <w:rsid w:val="006348DD"/>
    <w:rsid w:val="006420E8"/>
    <w:rsid w:val="00662027"/>
    <w:rsid w:val="00662805"/>
    <w:rsid w:val="00663EB7"/>
    <w:rsid w:val="006839FB"/>
    <w:rsid w:val="0068652A"/>
    <w:rsid w:val="006B36EE"/>
    <w:rsid w:val="006B439B"/>
    <w:rsid w:val="006C136E"/>
    <w:rsid w:val="006F5A71"/>
    <w:rsid w:val="007032DA"/>
    <w:rsid w:val="0072612C"/>
    <w:rsid w:val="00743939"/>
    <w:rsid w:val="00773264"/>
    <w:rsid w:val="00774E5A"/>
    <w:rsid w:val="007812A4"/>
    <w:rsid w:val="007C10F5"/>
    <w:rsid w:val="007C5F52"/>
    <w:rsid w:val="007C6D48"/>
    <w:rsid w:val="007E5F0E"/>
    <w:rsid w:val="0082676D"/>
    <w:rsid w:val="00846BE0"/>
    <w:rsid w:val="00866261"/>
    <w:rsid w:val="008665E9"/>
    <w:rsid w:val="008929C4"/>
    <w:rsid w:val="00893760"/>
    <w:rsid w:val="00895FA7"/>
    <w:rsid w:val="008A34FF"/>
    <w:rsid w:val="008B49C3"/>
    <w:rsid w:val="008B4C06"/>
    <w:rsid w:val="008C0818"/>
    <w:rsid w:val="008C52DC"/>
    <w:rsid w:val="008D3EBD"/>
    <w:rsid w:val="008E0F3D"/>
    <w:rsid w:val="008E28D3"/>
    <w:rsid w:val="0091204D"/>
    <w:rsid w:val="009125E4"/>
    <w:rsid w:val="00926836"/>
    <w:rsid w:val="00941FB5"/>
    <w:rsid w:val="00946022"/>
    <w:rsid w:val="0096637D"/>
    <w:rsid w:val="00981C87"/>
    <w:rsid w:val="0099337A"/>
    <w:rsid w:val="0099528D"/>
    <w:rsid w:val="009A2089"/>
    <w:rsid w:val="009B005D"/>
    <w:rsid w:val="009B3398"/>
    <w:rsid w:val="009C1437"/>
    <w:rsid w:val="009C2B1A"/>
    <w:rsid w:val="009D40C9"/>
    <w:rsid w:val="009E1286"/>
    <w:rsid w:val="009E2A76"/>
    <w:rsid w:val="00A2130D"/>
    <w:rsid w:val="00A22C71"/>
    <w:rsid w:val="00A26F2B"/>
    <w:rsid w:val="00A36D91"/>
    <w:rsid w:val="00A478B8"/>
    <w:rsid w:val="00A52579"/>
    <w:rsid w:val="00A5326D"/>
    <w:rsid w:val="00A70312"/>
    <w:rsid w:val="00A72ECD"/>
    <w:rsid w:val="00A733FF"/>
    <w:rsid w:val="00A91357"/>
    <w:rsid w:val="00A94BEF"/>
    <w:rsid w:val="00A950AB"/>
    <w:rsid w:val="00AA330F"/>
    <w:rsid w:val="00AB1DAA"/>
    <w:rsid w:val="00AB6178"/>
    <w:rsid w:val="00AC77C4"/>
    <w:rsid w:val="00B111BD"/>
    <w:rsid w:val="00B23FEB"/>
    <w:rsid w:val="00B32F9D"/>
    <w:rsid w:val="00B4179C"/>
    <w:rsid w:val="00B64E7C"/>
    <w:rsid w:val="00B76B3E"/>
    <w:rsid w:val="00B77692"/>
    <w:rsid w:val="00B94303"/>
    <w:rsid w:val="00BA0BDD"/>
    <w:rsid w:val="00BC1982"/>
    <w:rsid w:val="00BC2639"/>
    <w:rsid w:val="00BC4CE5"/>
    <w:rsid w:val="00BD0710"/>
    <w:rsid w:val="00BE2194"/>
    <w:rsid w:val="00BF0026"/>
    <w:rsid w:val="00C05B6D"/>
    <w:rsid w:val="00C11F6D"/>
    <w:rsid w:val="00C1655D"/>
    <w:rsid w:val="00C241CE"/>
    <w:rsid w:val="00C301A4"/>
    <w:rsid w:val="00C663D2"/>
    <w:rsid w:val="00C83DFF"/>
    <w:rsid w:val="00C85F13"/>
    <w:rsid w:val="00C87223"/>
    <w:rsid w:val="00C95A3D"/>
    <w:rsid w:val="00CB15A3"/>
    <w:rsid w:val="00CB6938"/>
    <w:rsid w:val="00CF0AA6"/>
    <w:rsid w:val="00CF15CE"/>
    <w:rsid w:val="00CF518F"/>
    <w:rsid w:val="00D07077"/>
    <w:rsid w:val="00D07157"/>
    <w:rsid w:val="00D13BB5"/>
    <w:rsid w:val="00D154CB"/>
    <w:rsid w:val="00D24EEE"/>
    <w:rsid w:val="00D27F43"/>
    <w:rsid w:val="00D73AF7"/>
    <w:rsid w:val="00D81758"/>
    <w:rsid w:val="00D83B65"/>
    <w:rsid w:val="00DA00AD"/>
    <w:rsid w:val="00DA0210"/>
    <w:rsid w:val="00DA34F2"/>
    <w:rsid w:val="00DA7044"/>
    <w:rsid w:val="00DD1617"/>
    <w:rsid w:val="00E1622D"/>
    <w:rsid w:val="00E2171C"/>
    <w:rsid w:val="00E31B1A"/>
    <w:rsid w:val="00E50D33"/>
    <w:rsid w:val="00E54A67"/>
    <w:rsid w:val="00E74DAF"/>
    <w:rsid w:val="00E82FCB"/>
    <w:rsid w:val="00E83140"/>
    <w:rsid w:val="00EC3642"/>
    <w:rsid w:val="00ED644B"/>
    <w:rsid w:val="00ED7847"/>
    <w:rsid w:val="00ED7F18"/>
    <w:rsid w:val="00EE7FF8"/>
    <w:rsid w:val="00EF3C40"/>
    <w:rsid w:val="00F04E83"/>
    <w:rsid w:val="00F358E4"/>
    <w:rsid w:val="00F36A50"/>
    <w:rsid w:val="00F41AE2"/>
    <w:rsid w:val="00F43D10"/>
    <w:rsid w:val="00F60CA3"/>
    <w:rsid w:val="00F64C88"/>
    <w:rsid w:val="00FC4FF8"/>
    <w:rsid w:val="00FF7B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0866B3"/>
  <w15:docId w15:val="{A3186CCF-3F05-4E97-9022-93BFEAFB0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641BB"/>
    <w:pPr>
      <w:suppressAutoHyphens/>
    </w:pPr>
    <w:rPr>
      <w:rFonts w:eastAsia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2248B"/>
    <w:pPr>
      <w:jc w:val="both"/>
    </w:pPr>
    <w:rPr>
      <w:sz w:val="24"/>
      <w:szCs w:val="24"/>
    </w:rPr>
  </w:style>
  <w:style w:type="character" w:customStyle="1" w:styleId="TekstpodstawowyZnak">
    <w:name w:val="Tekst podstawowy Znak"/>
    <w:link w:val="Tekstpodstawowy"/>
    <w:locked/>
    <w:rsid w:val="0002248B"/>
    <w:rPr>
      <w:rFonts w:eastAsia="Calibri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02248B"/>
    <w:pPr>
      <w:ind w:left="360" w:firstLine="1"/>
      <w:jc w:val="both"/>
    </w:pPr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locked/>
    <w:rsid w:val="0002248B"/>
    <w:rPr>
      <w:rFonts w:eastAsia="Calibri"/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02248B"/>
    <w:rPr>
      <w:b/>
      <w:bCs/>
      <w:sz w:val="24"/>
      <w:szCs w:val="24"/>
    </w:rPr>
  </w:style>
  <w:style w:type="character" w:customStyle="1" w:styleId="Tekstpodstawowy2Znak">
    <w:name w:val="Tekst podstawowy 2 Znak"/>
    <w:link w:val="Tekstpodstawowy2"/>
    <w:locked/>
    <w:rsid w:val="0002248B"/>
    <w:rPr>
      <w:rFonts w:eastAsia="Calibri"/>
      <w:b/>
      <w:bCs/>
      <w:sz w:val="24"/>
      <w:szCs w:val="24"/>
      <w:lang w:val="pl-PL" w:eastAsia="pl-PL" w:bidi="ar-SA"/>
    </w:rPr>
  </w:style>
  <w:style w:type="paragraph" w:styleId="NormalnyWeb">
    <w:name w:val="Normal (Web)"/>
    <w:basedOn w:val="Normalny"/>
    <w:link w:val="NormalnyWebZnak"/>
    <w:rsid w:val="0002248B"/>
    <w:pP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WW-Tekstwstpniesformatowany">
    <w:name w:val="WW-Tekst wstępnie sformatowany"/>
    <w:basedOn w:val="Normalny"/>
    <w:rsid w:val="0002248B"/>
    <w:pPr>
      <w:widowControl w:val="0"/>
    </w:pPr>
    <w:rPr>
      <w:rFonts w:ascii="Courier New" w:hAnsi="Courier New" w:cs="Courier New"/>
    </w:rPr>
  </w:style>
  <w:style w:type="paragraph" w:styleId="Lista">
    <w:name w:val="List"/>
    <w:basedOn w:val="Normalny"/>
    <w:rsid w:val="0002248B"/>
    <w:pPr>
      <w:suppressAutoHyphens w:val="0"/>
      <w:ind w:left="283" w:hanging="283"/>
    </w:pPr>
  </w:style>
  <w:style w:type="paragraph" w:customStyle="1" w:styleId="Tekstpodstawowy21">
    <w:name w:val="Tekst podstawowy 21"/>
    <w:basedOn w:val="Normalny"/>
    <w:rsid w:val="0002248B"/>
    <w:rPr>
      <w:b/>
      <w:bCs/>
      <w:sz w:val="26"/>
      <w:szCs w:val="26"/>
      <w:lang w:eastAsia="ar-SA"/>
    </w:rPr>
  </w:style>
  <w:style w:type="paragraph" w:customStyle="1" w:styleId="Lista21">
    <w:name w:val="Lista 21"/>
    <w:basedOn w:val="Normalny"/>
    <w:rsid w:val="0002248B"/>
    <w:pPr>
      <w:ind w:left="566" w:hanging="283"/>
    </w:pPr>
    <w:rPr>
      <w:lang w:eastAsia="ar-SA"/>
    </w:rPr>
  </w:style>
  <w:style w:type="character" w:customStyle="1" w:styleId="NormalnyWebZnak">
    <w:name w:val="Normalny (Web) Znak"/>
    <w:link w:val="NormalnyWeb"/>
    <w:locked/>
    <w:rsid w:val="0002248B"/>
    <w:rPr>
      <w:rFonts w:eastAsia="Calibri"/>
      <w:sz w:val="24"/>
      <w:szCs w:val="24"/>
      <w:lang w:val="pl-PL" w:eastAsia="pl-PL" w:bidi="ar-SA"/>
    </w:rPr>
  </w:style>
  <w:style w:type="paragraph" w:customStyle="1" w:styleId="Akapitzlist1">
    <w:name w:val="Akapit z listą1"/>
    <w:basedOn w:val="Normalny"/>
    <w:rsid w:val="0002248B"/>
    <w:pPr>
      <w:ind w:left="720"/>
    </w:pPr>
  </w:style>
  <w:style w:type="paragraph" w:styleId="Nagwek">
    <w:name w:val="header"/>
    <w:basedOn w:val="Normalny"/>
    <w:link w:val="NagwekZnak"/>
    <w:rsid w:val="00294B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94BBF"/>
    <w:rPr>
      <w:rFonts w:eastAsia="Calibri"/>
    </w:rPr>
  </w:style>
  <w:style w:type="paragraph" w:styleId="Stopka">
    <w:name w:val="footer"/>
    <w:basedOn w:val="Normalny"/>
    <w:link w:val="StopkaZnak"/>
    <w:uiPriority w:val="99"/>
    <w:rsid w:val="00294BB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94BBF"/>
    <w:rPr>
      <w:rFonts w:eastAsia="Calibri"/>
    </w:rPr>
  </w:style>
  <w:style w:type="character" w:styleId="Hipercze">
    <w:name w:val="Hyperlink"/>
    <w:rsid w:val="00113F65"/>
    <w:rPr>
      <w:color w:val="0000FF"/>
      <w:u w:val="single"/>
    </w:rPr>
  </w:style>
  <w:style w:type="character" w:styleId="Numerstrony">
    <w:name w:val="page number"/>
    <w:basedOn w:val="Domylnaczcionkaakapitu"/>
    <w:uiPriority w:val="99"/>
    <w:rsid w:val="00C83DFF"/>
  </w:style>
  <w:style w:type="table" w:styleId="Tabela-Siatka">
    <w:name w:val="Table Grid"/>
    <w:basedOn w:val="Standardowy"/>
    <w:uiPriority w:val="39"/>
    <w:rsid w:val="007C6D48"/>
    <w:pPr>
      <w:suppressAutoHyphens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numerowana3">
    <w:name w:val="List Number 3"/>
    <w:basedOn w:val="Normalny"/>
    <w:rsid w:val="00946022"/>
    <w:pPr>
      <w:numPr>
        <w:numId w:val="16"/>
      </w:numPr>
      <w:contextualSpacing/>
    </w:pPr>
  </w:style>
  <w:style w:type="paragraph" w:customStyle="1" w:styleId="Default">
    <w:name w:val="Default"/>
    <w:rsid w:val="0094602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946022"/>
    <w:pPr>
      <w:suppressAutoHyphens w:val="0"/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946022"/>
  </w:style>
  <w:style w:type="paragraph" w:styleId="Tekstprzypisukocowego">
    <w:name w:val="endnote text"/>
    <w:basedOn w:val="Normalny"/>
    <w:link w:val="TekstprzypisukocowegoZnak"/>
    <w:uiPriority w:val="99"/>
    <w:unhideWhenUsed/>
    <w:rsid w:val="00946022"/>
    <w:pPr>
      <w:suppressAutoHyphens w:val="0"/>
    </w:pPr>
    <w:rPr>
      <w:rFonts w:ascii="Calibri" w:hAnsi="Calibri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946022"/>
    <w:rPr>
      <w:rFonts w:ascii="Calibri" w:eastAsia="Calibri" w:hAnsi="Calibri" w:cs="Times New Roman"/>
      <w:lang w:eastAsia="en-US"/>
    </w:rPr>
  </w:style>
  <w:style w:type="character" w:styleId="Odwoanieprzypisukocowego">
    <w:name w:val="endnote reference"/>
    <w:uiPriority w:val="99"/>
    <w:unhideWhenUsed/>
    <w:rsid w:val="00946022"/>
    <w:rPr>
      <w:vertAlign w:val="superscript"/>
    </w:rPr>
  </w:style>
  <w:style w:type="paragraph" w:styleId="Tekstdymka">
    <w:name w:val="Balloon Text"/>
    <w:basedOn w:val="Normalny"/>
    <w:link w:val="TekstdymkaZnak"/>
    <w:rsid w:val="00A703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7031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rsid w:val="002166E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166E3"/>
  </w:style>
  <w:style w:type="character" w:customStyle="1" w:styleId="TekstkomentarzaZnak">
    <w:name w:val="Tekst komentarza Znak"/>
    <w:basedOn w:val="Domylnaczcionkaakapitu"/>
    <w:link w:val="Tekstkomentarza"/>
    <w:rsid w:val="002166E3"/>
    <w:rPr>
      <w:rFonts w:eastAsia="Calibri"/>
    </w:rPr>
  </w:style>
  <w:style w:type="paragraph" w:styleId="Tematkomentarza">
    <w:name w:val="annotation subject"/>
    <w:basedOn w:val="Tekstkomentarza"/>
    <w:next w:val="Tekstkomentarza"/>
    <w:link w:val="TematkomentarzaZnak"/>
    <w:rsid w:val="002166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166E3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4502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8649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42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74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237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076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104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2808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43420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03741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4753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239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0113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8680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4844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51065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3131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941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532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55404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0067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4819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85561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98819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3045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6112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5213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826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22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733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13592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9507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1282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7371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4540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21184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49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2156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81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574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41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45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289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5028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14808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53457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692141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0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2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28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985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694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71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38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042798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3930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068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74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22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4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989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02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12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670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182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69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52241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95394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32530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9530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89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676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61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5025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9407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1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15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218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88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251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0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74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64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3335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4737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5999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2099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8485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67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69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6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6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7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08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12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613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53494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36742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723226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1527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465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3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6802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52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80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7221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272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93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410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656824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076126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12090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2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116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808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888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98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71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04306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820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35496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29605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20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04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53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11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939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03080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7062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4076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395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13352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12033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8933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8547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807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712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4704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6145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92063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85031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23439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4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50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735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88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837615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61174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64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08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028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79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43434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17951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2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9913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335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744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3593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378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1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8378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0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9005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117925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81860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61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3005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2043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686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265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597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826908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937851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437044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9485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98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276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07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558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924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4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520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508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016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014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686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798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08119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0924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33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7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00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58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88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192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17452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1283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39934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009363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97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911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2916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74828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969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9710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807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6716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44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150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1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26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90D1B9-138E-449A-83E7-C6A66AEA4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14</Pages>
  <Words>4788</Words>
  <Characters>28732</Characters>
  <Application>Microsoft Office Word</Application>
  <DocSecurity>0</DocSecurity>
  <Lines>239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ug</Company>
  <LinksUpToDate>false</LinksUpToDate>
  <CharactersWithSpaces>33454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Marcin</dc:creator>
  <cp:keywords/>
  <dc:description/>
  <cp:lastModifiedBy>Dominika Białek</cp:lastModifiedBy>
  <cp:revision>10</cp:revision>
  <cp:lastPrinted>2025-04-15T07:33:00Z</cp:lastPrinted>
  <dcterms:created xsi:type="dcterms:W3CDTF">2023-03-30T12:17:00Z</dcterms:created>
  <dcterms:modified xsi:type="dcterms:W3CDTF">2025-04-15T07:35:00Z</dcterms:modified>
</cp:coreProperties>
</file>