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16580882" w14:textId="597FED3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377953" w:rsidRPr="00377953">
        <w:rPr>
          <w:rFonts w:ascii="Arial" w:hAnsi="Arial" w:cs="Arial"/>
          <w:b/>
          <w:lang w:eastAsia="en-GB"/>
        </w:rPr>
        <w:t>218/2024</w:t>
      </w:r>
      <w:r w:rsidR="00377953" w:rsidRPr="00377953">
        <w:rPr>
          <w:rFonts w:ascii="Arial" w:hAnsi="Arial" w:cs="Arial"/>
          <w:b/>
          <w:lang w:eastAsia="en-GB"/>
        </w:rPr>
        <w:t xml:space="preserve"> 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44C601A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  <w:r w:rsidRPr="00E32EF7">
              <w:rPr>
                <w:rFonts w:ascii="Arial" w:hAnsi="Arial" w:cs="Arial"/>
                <w:b/>
                <w:lang w:eastAsia="en-GB"/>
              </w:rPr>
              <w:t>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278D0EF" w:rsidR="00D111BC" w:rsidRPr="00E32EF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171717" w:themeColor="background2" w:themeShade="1A"/>
                <w:lang w:eastAsia="en-GB"/>
              </w:rPr>
            </w:pPr>
            <w:r w:rsidRPr="00E32EF7">
              <w:rPr>
                <w:rFonts w:ascii="Arial" w:hAnsi="Arial" w:cs="Arial"/>
                <w:color w:val="171717" w:themeColor="background2" w:themeShade="1A"/>
                <w:lang w:eastAsia="en-GB"/>
              </w:rPr>
              <w:t xml:space="preserve">[  </w:t>
            </w:r>
            <w:r w:rsidR="00E32EF7" w:rsidRPr="00E32EF7">
              <w:rPr>
                <w:rFonts w:ascii="Arial" w:hAnsi="Arial" w:cs="Arial"/>
                <w:color w:val="171717" w:themeColor="background2" w:themeShade="1A"/>
                <w:lang w:eastAsia="en-GB"/>
              </w:rPr>
              <w:t>Nadleśnictwo Łosie</w:t>
            </w:r>
            <w:r w:rsidRPr="00E32EF7">
              <w:rPr>
                <w:rFonts w:ascii="Arial" w:hAnsi="Arial" w:cs="Arial"/>
                <w:color w:val="171717" w:themeColor="background2" w:themeShade="1A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3BEB7F7E" w:rsidR="00D111BC" w:rsidRPr="00E32EF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color w:val="171717" w:themeColor="background2" w:themeShade="1A"/>
                <w:lang w:eastAsia="en-GB"/>
              </w:rPr>
            </w:pPr>
            <w:r w:rsidRPr="00E32EF7">
              <w:rPr>
                <w:rFonts w:ascii="Arial" w:hAnsi="Arial" w:cs="Arial"/>
                <w:b/>
                <w:i/>
                <w:color w:val="171717" w:themeColor="background2" w:themeShade="1A"/>
                <w:lang w:eastAsia="en-GB"/>
              </w:rPr>
              <w:t>Odpowiedź:</w:t>
            </w:r>
            <w:r w:rsidR="00E32EF7" w:rsidRPr="00E32EF7">
              <w:rPr>
                <w:rFonts w:ascii="Arial" w:hAnsi="Arial" w:cs="Arial"/>
                <w:b/>
                <w:i/>
                <w:color w:val="171717" w:themeColor="background2" w:themeShade="1A"/>
                <w:lang w:eastAsia="en-GB"/>
              </w:rPr>
              <w:t xml:space="preserve"> usługi leśne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03A0CDC" w:rsidR="00D111BC" w:rsidRPr="00E32EF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color w:val="171717" w:themeColor="background2" w:themeShade="1A"/>
                <w:lang w:eastAsia="en-GB"/>
              </w:rPr>
            </w:pPr>
            <w:del w:id="0" w:author="Dorota Stachoń (Nadl. Łosie)" w:date="2024-11-07T09:43:00Z" w16du:dateUtc="2024-11-07T08:43:00Z">
              <w:r w:rsidRPr="00E32EF7" w:rsidDel="00E32EF7">
                <w:rPr>
                  <w:rFonts w:ascii="Arial" w:hAnsi="Arial" w:cs="Arial"/>
                  <w:color w:val="171717" w:themeColor="background2" w:themeShade="1A"/>
                  <w:lang w:eastAsia="en-GB"/>
                </w:rPr>
                <w:delText xml:space="preserve">[  </w:delText>
              </w:r>
            </w:del>
            <w:del w:id="1" w:author="Dorota Stachoń (Nadl. Łosie)" w:date="2024-11-07T09:42:00Z" w16du:dateUtc="2024-11-07T08:42:00Z">
              <w:r w:rsidRPr="00E32EF7" w:rsidDel="00E32EF7">
                <w:rPr>
                  <w:rFonts w:ascii="Arial" w:hAnsi="Arial" w:cs="Arial"/>
                  <w:color w:val="171717" w:themeColor="background2" w:themeShade="1A"/>
                  <w:lang w:eastAsia="en-GB"/>
                </w:rPr>
                <w:delText xml:space="preserve"> </w:delText>
              </w:r>
            </w:del>
            <w:r w:rsidR="00E32EF7" w:rsidRPr="00E32EF7">
              <w:rPr>
                <w:rFonts w:ascii="Arial" w:hAnsi="Arial" w:cs="Arial"/>
                <w:color w:val="171717" w:themeColor="background2" w:themeShade="1A"/>
                <w:lang w:eastAsia="en-GB"/>
              </w:rPr>
              <w:t>Wykonywanie usług z zakresu gospodarki leśnej na terenie Nadleśnictwa Łosie w roku 2025</w:t>
            </w:r>
            <w:r w:rsidRPr="00E32EF7">
              <w:rPr>
                <w:rFonts w:ascii="Arial" w:hAnsi="Arial" w:cs="Arial"/>
                <w:color w:val="171717" w:themeColor="background2" w:themeShade="1A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A662A7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E32EF7">
              <w:rPr>
                <w:rFonts w:ascii="Arial" w:hAnsi="Arial" w:cs="Arial"/>
                <w:color w:val="171717" w:themeColor="background2" w:themeShade="1A"/>
                <w:lang w:eastAsia="en-GB"/>
              </w:rPr>
              <w:t xml:space="preserve">[ </w:t>
            </w:r>
            <w:r w:rsidR="00E32EF7" w:rsidRPr="00E32EF7">
              <w:rPr>
                <w:rFonts w:ascii="Arial" w:hAnsi="Arial" w:cs="Arial"/>
                <w:color w:val="171717" w:themeColor="background2" w:themeShade="1A"/>
                <w:lang w:eastAsia="en-GB"/>
              </w:rPr>
              <w:t>SA.270.1.8.2024</w:t>
            </w:r>
            <w:r w:rsidRPr="00E32EF7">
              <w:rPr>
                <w:rFonts w:ascii="Arial" w:hAnsi="Arial" w:cs="Arial"/>
                <w:color w:val="171717" w:themeColor="background2" w:themeShade="1A"/>
                <w:lang w:eastAsia="en-GB"/>
              </w:rPr>
              <w:t xml:space="preserve">  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51D3E" w14:textId="77777777" w:rsidR="00AD711A" w:rsidRDefault="00AD711A">
      <w:r>
        <w:separator/>
      </w:r>
    </w:p>
  </w:endnote>
  <w:endnote w:type="continuationSeparator" w:id="0">
    <w:p w14:paraId="34F049A5" w14:textId="77777777" w:rsidR="00AD711A" w:rsidRDefault="00AD7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936B83" w14:textId="77777777" w:rsidR="00AD711A" w:rsidRDefault="00AD711A">
      <w:r>
        <w:separator/>
      </w:r>
    </w:p>
  </w:footnote>
  <w:footnote w:type="continuationSeparator" w:id="0">
    <w:p w14:paraId="726DE2A9" w14:textId="77777777" w:rsidR="00AD711A" w:rsidRDefault="00AD711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2" w:name="_DV_C939"/>
      <w:r>
        <w:rPr>
          <w:rFonts w:ascii="Arial" w:hAnsi="Arial" w:cs="Arial"/>
          <w:sz w:val="16"/>
          <w:szCs w:val="16"/>
        </w:rPr>
        <w:t>osób</w:t>
      </w:r>
      <w:bookmarkEnd w:id="2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orota Stachoń (Nadl. Łosie)">
    <w15:presenceInfo w15:providerId="AD" w15:userId="S::dorota.stachon@ad.lasy.gov.pl::c569219a-58d5-4e2e-94bc-9bd8a525d64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535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953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11A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2EF7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4496</Words>
  <Characters>26978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Stachoń (Nadl. Łosie)</cp:lastModifiedBy>
  <cp:revision>3</cp:revision>
  <cp:lastPrinted>2017-05-23T10:32:00Z</cp:lastPrinted>
  <dcterms:created xsi:type="dcterms:W3CDTF">2024-11-07T08:45:00Z</dcterms:created>
  <dcterms:modified xsi:type="dcterms:W3CDTF">2024-11-08T08:16:00Z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