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6DD22" w14:textId="77777777" w:rsidR="007D5158" w:rsidRPr="00A141BA" w:rsidRDefault="007D5158" w:rsidP="00EA20E7">
      <w:pPr>
        <w:spacing w:line="360" w:lineRule="auto"/>
        <w:rPr>
          <w:rFonts w:ascii="Verdana" w:hAnsi="Verdana" w:cs="Arial"/>
          <w:b/>
          <w:sz w:val="20"/>
          <w:szCs w:val="20"/>
        </w:rPr>
      </w:pPr>
    </w:p>
    <w:p w14:paraId="457E2490" w14:textId="2F771357" w:rsidR="00872BC4" w:rsidRPr="00A141BA" w:rsidRDefault="00872BC4"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kern w:val="0"/>
          <w:sz w:val="22"/>
          <w:szCs w:val="22"/>
          <w:lang w:val="pl" w:eastAsia="pl-PL" w:bidi="ar-SA"/>
        </w:rPr>
        <w:t xml:space="preserve">UMOWA NR </w:t>
      </w:r>
      <w:r w:rsidR="004048F4">
        <w:rPr>
          <w:rFonts w:ascii="Verdana" w:eastAsia="Arial Narrow" w:hAnsi="Verdana" w:cs="Arial"/>
          <w:b/>
          <w:bCs/>
          <w:color w:val="auto"/>
          <w:kern w:val="0"/>
          <w:sz w:val="22"/>
          <w:szCs w:val="22"/>
          <w:lang w:val="pl" w:eastAsia="pl-PL" w:bidi="ar-SA"/>
        </w:rPr>
        <w:t>......................</w:t>
      </w:r>
    </w:p>
    <w:p w14:paraId="134D7F88" w14:textId="77777777" w:rsidR="00872BC4" w:rsidRPr="00A141BA" w:rsidRDefault="00872BC4" w:rsidP="00EA20E7">
      <w:pPr>
        <w:spacing w:line="360" w:lineRule="auto"/>
        <w:rPr>
          <w:rFonts w:ascii="Verdana" w:hAnsi="Verdana" w:cs="Arial"/>
          <w:b/>
          <w:sz w:val="20"/>
          <w:szCs w:val="20"/>
        </w:rPr>
      </w:pPr>
    </w:p>
    <w:p w14:paraId="1F22485E" w14:textId="062DB219" w:rsidR="00872BC4" w:rsidRPr="00A141BA" w:rsidRDefault="00872BC4" w:rsidP="00EA20E7">
      <w:pPr>
        <w:pStyle w:val="Tekstpodstawowy"/>
        <w:numPr>
          <w:ilvl w:val="12"/>
          <w:numId w:val="0"/>
        </w:numPr>
        <w:spacing w:line="360" w:lineRule="auto"/>
        <w:jc w:val="left"/>
        <w:rPr>
          <w:rFonts w:ascii="Verdana" w:hAnsi="Verdana" w:cs="Arial"/>
          <w:sz w:val="20"/>
        </w:rPr>
      </w:pPr>
      <w:r w:rsidRPr="00A141BA">
        <w:rPr>
          <w:rFonts w:ascii="Verdana" w:hAnsi="Verdana" w:cs="Arial"/>
          <w:sz w:val="20"/>
        </w:rPr>
        <w:t xml:space="preserve">zawarta w dniu </w:t>
      </w:r>
      <w:r w:rsidR="00C616EB" w:rsidRPr="00A141BA">
        <w:rPr>
          <w:rFonts w:ascii="Verdana" w:hAnsi="Verdana" w:cs="Arial"/>
          <w:sz w:val="20"/>
          <w:lang w:val="pl-PL"/>
        </w:rPr>
        <w:t>__</w:t>
      </w:r>
      <w:r w:rsidR="00C616EB" w:rsidRPr="00A141BA">
        <w:rPr>
          <w:rFonts w:ascii="Verdana" w:hAnsi="Verdana" w:cs="Arial"/>
          <w:b/>
          <w:bCs/>
          <w:sz w:val="20"/>
        </w:rPr>
        <w:t xml:space="preserve"> </w:t>
      </w:r>
      <w:r w:rsidRPr="00A141BA">
        <w:rPr>
          <w:rFonts w:ascii="Verdana" w:hAnsi="Verdana" w:cs="Arial"/>
          <w:sz w:val="20"/>
        </w:rPr>
        <w:t xml:space="preserve"> 202</w:t>
      </w:r>
      <w:r w:rsidR="00BF14C7">
        <w:rPr>
          <w:rFonts w:ascii="Verdana" w:hAnsi="Verdana" w:cs="Arial"/>
          <w:sz w:val="20"/>
          <w:lang w:val="pl-PL"/>
        </w:rPr>
        <w:t>5</w:t>
      </w:r>
      <w:r w:rsidRPr="00A141BA">
        <w:rPr>
          <w:rFonts w:ascii="Verdana" w:hAnsi="Verdana" w:cs="Arial"/>
          <w:sz w:val="20"/>
        </w:rPr>
        <w:t xml:space="preserve"> roku w Murowane</w:t>
      </w:r>
      <w:r w:rsidR="00726992" w:rsidRPr="00A141BA">
        <w:rPr>
          <w:rFonts w:ascii="Verdana" w:hAnsi="Verdana" w:cs="Arial"/>
          <w:sz w:val="20"/>
          <w:lang w:val="pl-PL"/>
        </w:rPr>
        <w:t>j</w:t>
      </w:r>
      <w:r w:rsidRPr="00A141BA">
        <w:rPr>
          <w:rFonts w:ascii="Verdana" w:hAnsi="Verdana" w:cs="Arial"/>
          <w:sz w:val="20"/>
        </w:rPr>
        <w:t xml:space="preserve"> Goślinie pomiędzy:</w:t>
      </w:r>
    </w:p>
    <w:p w14:paraId="013F0E53" w14:textId="77777777" w:rsidR="00872BC4" w:rsidRPr="00A141BA" w:rsidRDefault="00872BC4" w:rsidP="00EA20E7">
      <w:pPr>
        <w:pStyle w:val="Tekstpodstawowy"/>
        <w:numPr>
          <w:ilvl w:val="12"/>
          <w:numId w:val="0"/>
        </w:numPr>
        <w:spacing w:line="360" w:lineRule="auto"/>
        <w:jc w:val="left"/>
        <w:rPr>
          <w:rFonts w:ascii="Verdana" w:hAnsi="Verdana" w:cs="Arial"/>
          <w:sz w:val="20"/>
        </w:rPr>
      </w:pPr>
    </w:p>
    <w:p w14:paraId="6B154743"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b/>
          <w:spacing w:val="-3"/>
          <w:sz w:val="20"/>
          <w:szCs w:val="20"/>
        </w:rPr>
        <w:t>Gminą Murowana Goślina</w:t>
      </w:r>
      <w:r w:rsidRPr="00A141BA">
        <w:rPr>
          <w:rFonts w:ascii="Verdana" w:hAnsi="Verdana" w:cs="Arial"/>
          <w:spacing w:val="-3"/>
          <w:sz w:val="20"/>
          <w:szCs w:val="20"/>
        </w:rPr>
        <w:t xml:space="preserve"> z siedzibą w Murowanej Goślinie 62-095, przy pl. Powstańców Wielkopolskich 9, NIP 777-31-59-427, REGON 631258595,</w:t>
      </w:r>
    </w:p>
    <w:p w14:paraId="44DE54DD"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pacing w:val="-3"/>
          <w:sz w:val="20"/>
          <w:szCs w:val="20"/>
        </w:rPr>
        <w:t>zwaną dalej „</w:t>
      </w:r>
      <w:r w:rsidRPr="00A141BA">
        <w:rPr>
          <w:rFonts w:ascii="Verdana" w:hAnsi="Verdana" w:cs="Arial"/>
          <w:b/>
          <w:spacing w:val="-3"/>
          <w:sz w:val="20"/>
          <w:szCs w:val="20"/>
        </w:rPr>
        <w:t>Zamawiającym</w:t>
      </w:r>
      <w:r w:rsidRPr="00A141BA">
        <w:rPr>
          <w:rFonts w:ascii="Verdana" w:hAnsi="Verdana" w:cs="Arial"/>
          <w:spacing w:val="-3"/>
          <w:sz w:val="20"/>
          <w:szCs w:val="20"/>
        </w:rPr>
        <w:t xml:space="preserve">”, </w:t>
      </w:r>
    </w:p>
    <w:p w14:paraId="2A5BCFA0"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spacing w:val="-3"/>
          <w:sz w:val="20"/>
          <w:szCs w:val="20"/>
        </w:rPr>
        <w:t>reprezentowaną przy niniejszej czynności przez:</w:t>
      </w:r>
    </w:p>
    <w:p w14:paraId="18D27DFC" w14:textId="77777777" w:rsidR="00C616EB" w:rsidRPr="00A141BA" w:rsidRDefault="00C616EB" w:rsidP="00EA20E7">
      <w:pPr>
        <w:spacing w:line="360" w:lineRule="auto"/>
        <w:rPr>
          <w:rFonts w:ascii="Verdana" w:hAnsi="Verdana" w:cs="Arial"/>
          <w:b/>
          <w:bCs/>
          <w:sz w:val="20"/>
          <w:szCs w:val="20"/>
        </w:rPr>
      </w:pPr>
      <w:r w:rsidRPr="00A141BA">
        <w:rPr>
          <w:rFonts w:ascii="Verdana" w:hAnsi="Verdana" w:cs="Arial"/>
          <w:sz w:val="20"/>
          <w:szCs w:val="20"/>
        </w:rPr>
        <w:t>__</w:t>
      </w:r>
      <w:r w:rsidRPr="00A141BA">
        <w:rPr>
          <w:rFonts w:ascii="Verdana" w:hAnsi="Verdana" w:cs="Arial"/>
          <w:b/>
          <w:bCs/>
          <w:sz w:val="20"/>
          <w:szCs w:val="20"/>
        </w:rPr>
        <w:t xml:space="preserve"> </w:t>
      </w:r>
    </w:p>
    <w:p w14:paraId="402CF275" w14:textId="64325EDD" w:rsidR="00872BC4" w:rsidRPr="00A141BA" w:rsidRDefault="00C616EB" w:rsidP="00EA20E7">
      <w:pPr>
        <w:pStyle w:val="Zawartoramki"/>
        <w:numPr>
          <w:ilvl w:val="12"/>
          <w:numId w:val="0"/>
        </w:numPr>
        <w:suppressAutoHyphens w:val="0"/>
        <w:spacing w:line="360" w:lineRule="auto"/>
        <w:jc w:val="left"/>
        <w:rPr>
          <w:rFonts w:ascii="Verdana" w:hAnsi="Verdana" w:cs="Arial"/>
          <w:sz w:val="20"/>
          <w:szCs w:val="20"/>
          <w:lang w:eastAsia="pl-PL"/>
        </w:rPr>
      </w:pPr>
      <w:r w:rsidRPr="00A141BA">
        <w:rPr>
          <w:rFonts w:ascii="Verdana" w:hAnsi="Verdana" w:cs="Arial"/>
          <w:b/>
          <w:spacing w:val="-3"/>
          <w:sz w:val="20"/>
          <w:szCs w:val="20"/>
        </w:rPr>
        <w:t xml:space="preserve">przy kontrasygnacie </w:t>
      </w:r>
      <w:r w:rsidRPr="00A141BA">
        <w:rPr>
          <w:rFonts w:ascii="Verdana" w:hAnsi="Verdana" w:cs="Arial"/>
          <w:sz w:val="20"/>
          <w:szCs w:val="20"/>
        </w:rPr>
        <w:t>__</w:t>
      </w:r>
      <w:r w:rsidRPr="00A141BA">
        <w:rPr>
          <w:rFonts w:ascii="Verdana" w:hAnsi="Verdana" w:cs="Arial"/>
          <w:b/>
          <w:bCs/>
          <w:sz w:val="20"/>
          <w:szCs w:val="20"/>
        </w:rPr>
        <w:t xml:space="preserve"> </w:t>
      </w:r>
      <w:r w:rsidRPr="00A141BA">
        <w:rPr>
          <w:rFonts w:ascii="Verdana" w:hAnsi="Verdana" w:cs="Arial"/>
          <w:b/>
          <w:spacing w:val="-3"/>
          <w:sz w:val="20"/>
          <w:szCs w:val="20"/>
        </w:rPr>
        <w:t xml:space="preserve"> </w:t>
      </w:r>
    </w:p>
    <w:p w14:paraId="1A450409" w14:textId="77777777" w:rsidR="00C616EB" w:rsidRPr="00A141BA" w:rsidRDefault="00C616EB" w:rsidP="00C616EB">
      <w:pPr>
        <w:spacing w:before="60" w:after="60" w:line="360" w:lineRule="auto"/>
        <w:rPr>
          <w:rFonts w:ascii="Verdana" w:hAnsi="Verdana" w:cs="Arial"/>
          <w:spacing w:val="-3"/>
          <w:sz w:val="20"/>
          <w:szCs w:val="20"/>
        </w:rPr>
      </w:pPr>
      <w:r w:rsidRPr="00A141BA">
        <w:rPr>
          <w:rFonts w:ascii="Verdana" w:hAnsi="Verdana" w:cs="Arial"/>
          <w:spacing w:val="-3"/>
          <w:sz w:val="20"/>
          <w:szCs w:val="20"/>
        </w:rPr>
        <w:t>i</w:t>
      </w:r>
    </w:p>
    <w:p w14:paraId="64B88E4E"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__</w:t>
      </w:r>
      <w:r w:rsidRPr="00A141BA">
        <w:rPr>
          <w:rFonts w:ascii="Verdana" w:hAnsi="Verdana" w:cs="Arial"/>
          <w:b/>
          <w:bCs/>
          <w:sz w:val="20"/>
          <w:szCs w:val="20"/>
        </w:rPr>
        <w:t xml:space="preserve"> </w:t>
      </w:r>
      <w:r w:rsidRPr="00A141BA">
        <w:rPr>
          <w:rFonts w:ascii="Verdana" w:hAnsi="Verdana" w:cs="Arial"/>
          <w:sz w:val="20"/>
          <w:szCs w:val="20"/>
        </w:rPr>
        <w:t xml:space="preserve"> (nazwa Wykonawcy) </w:t>
      </w:r>
    </w:p>
    <w:p w14:paraId="173839A7"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 siedzibą w __</w:t>
      </w:r>
      <w:r w:rsidRPr="00A141BA">
        <w:rPr>
          <w:rFonts w:ascii="Verdana" w:hAnsi="Verdana" w:cs="Arial"/>
          <w:b/>
          <w:bCs/>
          <w:sz w:val="20"/>
          <w:szCs w:val="20"/>
        </w:rPr>
        <w:t xml:space="preserve"> </w:t>
      </w:r>
      <w:r w:rsidRPr="00A141BA">
        <w:rPr>
          <w:rFonts w:ascii="Verdana" w:hAnsi="Verdana" w:cs="Arial"/>
          <w:sz w:val="20"/>
          <w:szCs w:val="20"/>
        </w:rPr>
        <w:t>(siedziba Wykonawcy), __ (adres Wykonawcy),</w:t>
      </w:r>
    </w:p>
    <w:p w14:paraId="6308840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wpisanym/wpisaną do Krajowego Rejestru Sądowego (lub, odpowiednio, do innego rejestru lub ewidencji) pod numerem: __</w:t>
      </w:r>
      <w:r w:rsidRPr="00A141BA">
        <w:rPr>
          <w:rFonts w:ascii="Verdana" w:hAnsi="Verdana" w:cs="Arial"/>
          <w:b/>
          <w:bCs/>
          <w:sz w:val="20"/>
          <w:szCs w:val="20"/>
        </w:rPr>
        <w:t xml:space="preserve"> </w:t>
      </w:r>
      <w:r w:rsidRPr="00A141BA">
        <w:rPr>
          <w:rFonts w:ascii="Verdana" w:hAnsi="Verdana" w:cs="Arial"/>
          <w:sz w:val="20"/>
          <w:szCs w:val="20"/>
        </w:rPr>
        <w:t>przez __</w:t>
      </w:r>
      <w:r w:rsidRPr="00A141BA">
        <w:rPr>
          <w:rFonts w:ascii="Verdana" w:hAnsi="Verdana" w:cs="Arial"/>
          <w:b/>
          <w:bCs/>
          <w:sz w:val="20"/>
          <w:szCs w:val="20"/>
        </w:rPr>
        <w:t xml:space="preserve"> </w:t>
      </w:r>
      <w:r w:rsidRPr="00A141BA">
        <w:rPr>
          <w:rFonts w:ascii="Verdana" w:hAnsi="Verdana" w:cs="Arial"/>
          <w:sz w:val="20"/>
          <w:szCs w:val="20"/>
        </w:rPr>
        <w:t xml:space="preserve"> Regon: __, NIP: __ (odpowiednio),</w:t>
      </w:r>
    </w:p>
    <w:p w14:paraId="58BEAC08"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reprezentowanym/reprezentowaną (na podstawie odpisu z KRS / pełnomocnictwa innego dokumentu, z którego wynika umocowanie do reprezentowania - stanowiącego załącznik do niniejszej Umowy)  przez:</w:t>
      </w:r>
    </w:p>
    <w:p w14:paraId="25DA896C"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4BD6B7E5"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0759A6D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zwanym/zwaną dalej „</w:t>
      </w:r>
      <w:r w:rsidRPr="00A141BA">
        <w:rPr>
          <w:rFonts w:ascii="Verdana" w:hAnsi="Verdana" w:cs="Arial"/>
          <w:b/>
          <w:sz w:val="20"/>
          <w:szCs w:val="20"/>
        </w:rPr>
        <w:t>Wykonawcą</w:t>
      </w:r>
      <w:r w:rsidRPr="00A141BA">
        <w:rPr>
          <w:rFonts w:ascii="Verdana" w:hAnsi="Verdana" w:cs="Arial"/>
          <w:sz w:val="20"/>
          <w:szCs w:val="20"/>
        </w:rPr>
        <w:t>”,</w:t>
      </w:r>
    </w:p>
    <w:p w14:paraId="1562F129" w14:textId="77777777" w:rsidR="00C616EB" w:rsidRPr="00A141BA" w:rsidRDefault="00C616EB" w:rsidP="00C616EB">
      <w:pPr>
        <w:spacing w:before="60" w:line="360" w:lineRule="auto"/>
        <w:rPr>
          <w:rFonts w:ascii="Verdana" w:hAnsi="Verdana" w:cs="Arial"/>
          <w:sz w:val="20"/>
          <w:szCs w:val="20"/>
        </w:rPr>
      </w:pPr>
      <w:r w:rsidRPr="00A141BA">
        <w:rPr>
          <w:rFonts w:ascii="Verdana" w:hAnsi="Verdana" w:cs="Arial"/>
          <w:sz w:val="20"/>
          <w:szCs w:val="20"/>
        </w:rPr>
        <w:t>łącznie zwanymi „</w:t>
      </w:r>
      <w:r w:rsidRPr="00A141BA">
        <w:rPr>
          <w:rFonts w:ascii="Verdana" w:hAnsi="Verdana" w:cs="Arial"/>
          <w:b/>
          <w:sz w:val="20"/>
          <w:szCs w:val="20"/>
        </w:rPr>
        <w:t>Stronami</w:t>
      </w:r>
      <w:r w:rsidRPr="00A141BA">
        <w:rPr>
          <w:rFonts w:ascii="Verdana" w:hAnsi="Verdana" w:cs="Arial"/>
          <w:sz w:val="20"/>
          <w:szCs w:val="20"/>
        </w:rPr>
        <w:t>”, a odrębnie „</w:t>
      </w:r>
      <w:r w:rsidRPr="00A141BA">
        <w:rPr>
          <w:rFonts w:ascii="Verdana" w:hAnsi="Verdana" w:cs="Arial"/>
          <w:b/>
          <w:sz w:val="20"/>
          <w:szCs w:val="20"/>
        </w:rPr>
        <w:t>Stroną</w:t>
      </w:r>
      <w:r w:rsidRPr="00A141BA">
        <w:rPr>
          <w:rFonts w:ascii="Verdana" w:hAnsi="Verdana" w:cs="Arial"/>
          <w:sz w:val="20"/>
          <w:szCs w:val="20"/>
        </w:rPr>
        <w:t>”,</w:t>
      </w:r>
    </w:p>
    <w:p w14:paraId="29F812E5" w14:textId="3D382F89" w:rsidR="00C63A82" w:rsidRPr="00A141BA" w:rsidRDefault="00C616EB" w:rsidP="00B22FC5">
      <w:pPr>
        <w:spacing w:before="240" w:line="360" w:lineRule="auto"/>
        <w:rPr>
          <w:rFonts w:ascii="Verdana" w:hAnsi="Verdana" w:cs="Arial"/>
          <w:sz w:val="20"/>
          <w:szCs w:val="20"/>
        </w:rPr>
      </w:pPr>
      <w:r w:rsidRPr="00A141BA">
        <w:rPr>
          <w:rFonts w:ascii="Verdana" w:hAnsi="Verdana" w:cs="Arial"/>
          <w:sz w:val="20"/>
          <w:szCs w:val="20"/>
        </w:rPr>
        <w:t>o następującej treści:</w:t>
      </w:r>
    </w:p>
    <w:p w14:paraId="2CF9ADFD" w14:textId="2216131E" w:rsidR="00872BC4" w:rsidRPr="00A141BA" w:rsidRDefault="00872BC4" w:rsidP="00EA20E7">
      <w:pPr>
        <w:pStyle w:val="Tekstpodstawowy"/>
        <w:tabs>
          <w:tab w:val="num" w:pos="1575"/>
        </w:tabs>
        <w:spacing w:before="120" w:after="120" w:line="360" w:lineRule="auto"/>
        <w:jc w:val="left"/>
        <w:rPr>
          <w:rFonts w:ascii="Verdana" w:hAnsi="Verdana" w:cs="Arial"/>
          <w:spacing w:val="-3"/>
          <w:sz w:val="20"/>
        </w:rPr>
      </w:pPr>
      <w:r w:rsidRPr="00A141BA">
        <w:rPr>
          <w:rFonts w:ascii="Verdana" w:hAnsi="Verdana" w:cs="Arial"/>
          <w:spacing w:val="-3"/>
          <w:sz w:val="20"/>
        </w:rPr>
        <w:t xml:space="preserve">Zważywszy, że Zamawiający, w wyniku przeprowadzonego postępowania o udzielenie zamówienia publicznego w trybie </w:t>
      </w:r>
      <w:r w:rsidR="00672884" w:rsidRPr="00A141BA">
        <w:rPr>
          <w:rFonts w:ascii="Verdana" w:hAnsi="Verdana" w:cs="Arial"/>
          <w:spacing w:val="-3"/>
          <w:sz w:val="20"/>
          <w:lang w:val="pl-PL"/>
        </w:rPr>
        <w:t>podstawowym bez negocjacji,  o wartości zamówienia nieprzekraczającej progów unijnych o jakich stanowi art. 3 ustawy</w:t>
      </w:r>
      <w:r w:rsidRPr="00A141BA">
        <w:rPr>
          <w:rFonts w:ascii="Verdana" w:hAnsi="Verdana" w:cs="Arial"/>
          <w:spacing w:val="-3"/>
          <w:sz w:val="20"/>
        </w:rPr>
        <w:t xml:space="preserve"> z dnia </w:t>
      </w:r>
      <w:r w:rsidR="00EA20E7" w:rsidRPr="00A141BA">
        <w:rPr>
          <w:rFonts w:ascii="Verdana" w:hAnsi="Verdana" w:cs="Arial"/>
          <w:spacing w:val="-3"/>
          <w:sz w:val="20"/>
          <w:lang w:val="pl-PL"/>
        </w:rPr>
        <w:t>11 września 2019 r.</w:t>
      </w:r>
      <w:r w:rsidRPr="00A141BA">
        <w:rPr>
          <w:rFonts w:ascii="Verdana" w:hAnsi="Verdana" w:cs="Arial"/>
          <w:spacing w:val="-3"/>
          <w:sz w:val="20"/>
        </w:rPr>
        <w:t xml:space="preserve"> – Prawo zamówień publicznych , dalej zwaną „ustawą”, w przedmiocie: „</w:t>
      </w:r>
      <w:r w:rsidRPr="00A141BA">
        <w:rPr>
          <w:rFonts w:ascii="Verdana" w:hAnsi="Verdana" w:cs="Arial"/>
          <w:b/>
          <w:spacing w:val="-3"/>
          <w:sz w:val="20"/>
        </w:rPr>
        <w:t>Remont cząstkowy nawierzchni bitumicznych na terenie Miasta i Gminy Murowana Goślina</w:t>
      </w:r>
      <w:r w:rsidR="00EA20E7" w:rsidRPr="00A141BA">
        <w:rPr>
          <w:rFonts w:ascii="Verdana" w:hAnsi="Verdana" w:cs="Arial"/>
          <w:b/>
          <w:spacing w:val="-3"/>
          <w:sz w:val="20"/>
          <w:lang w:val="pl-PL"/>
        </w:rPr>
        <w:t xml:space="preserve"> </w:t>
      </w:r>
      <w:r w:rsidRPr="00A141BA">
        <w:rPr>
          <w:rFonts w:ascii="Verdana" w:hAnsi="Verdana" w:cs="Arial"/>
          <w:b/>
          <w:spacing w:val="-3"/>
          <w:sz w:val="20"/>
        </w:rPr>
        <w:t xml:space="preserve">w </w:t>
      </w:r>
      <w:r w:rsidR="00D24202" w:rsidRPr="00A141BA">
        <w:rPr>
          <w:rFonts w:ascii="Verdana" w:hAnsi="Verdana" w:cs="Arial"/>
          <w:b/>
          <w:spacing w:val="-3"/>
          <w:sz w:val="20"/>
        </w:rPr>
        <w:t>20</w:t>
      </w:r>
      <w:r w:rsidR="00D24202" w:rsidRPr="00A141BA">
        <w:rPr>
          <w:rFonts w:ascii="Verdana" w:hAnsi="Verdana" w:cs="Arial"/>
          <w:b/>
          <w:spacing w:val="-3"/>
          <w:sz w:val="20"/>
          <w:lang w:val="pl-PL"/>
        </w:rPr>
        <w:t>2</w:t>
      </w:r>
      <w:r w:rsidR="00BF14C7">
        <w:rPr>
          <w:rFonts w:ascii="Verdana" w:hAnsi="Verdana" w:cs="Arial"/>
          <w:b/>
          <w:spacing w:val="-3"/>
          <w:sz w:val="20"/>
          <w:lang w:val="pl-PL"/>
        </w:rPr>
        <w:t>5</w:t>
      </w:r>
      <w:r w:rsidR="00D24202" w:rsidRPr="00A141BA">
        <w:rPr>
          <w:rFonts w:ascii="Verdana" w:hAnsi="Verdana" w:cs="Arial"/>
          <w:b/>
          <w:spacing w:val="-3"/>
          <w:sz w:val="20"/>
        </w:rPr>
        <w:t xml:space="preserve"> </w:t>
      </w:r>
      <w:r w:rsidRPr="00A141BA">
        <w:rPr>
          <w:rFonts w:ascii="Verdana" w:hAnsi="Verdana" w:cs="Arial"/>
          <w:b/>
          <w:spacing w:val="-3"/>
          <w:sz w:val="20"/>
        </w:rPr>
        <w:t>roku”</w:t>
      </w:r>
      <w:r w:rsidRPr="00A141BA">
        <w:rPr>
          <w:rFonts w:ascii="Verdana" w:hAnsi="Verdana" w:cs="Arial"/>
          <w:spacing w:val="-3"/>
          <w:sz w:val="20"/>
        </w:rPr>
        <w:t xml:space="preserve"> dokonał wyboru oferty Wykonawcy, Strony uzgadniają, co następuje:</w:t>
      </w:r>
    </w:p>
    <w:p w14:paraId="3BA7B66F" w14:textId="2C50EA3D"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§1.</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Przedmiot umowy</w:t>
      </w:r>
    </w:p>
    <w:p w14:paraId="2C0E91B3" w14:textId="43E83BEB"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Przedmiotem niniejszej umowy jest </w:t>
      </w:r>
      <w:r w:rsidR="00882A92" w:rsidRPr="00A141BA">
        <w:rPr>
          <w:rFonts w:ascii="Verdana" w:hAnsi="Verdana" w:cs="Arial"/>
          <w:sz w:val="20"/>
          <w:szCs w:val="20"/>
        </w:rPr>
        <w:t>wykonanie</w:t>
      </w:r>
      <w:r w:rsidRPr="00A141BA">
        <w:rPr>
          <w:rFonts w:ascii="Verdana" w:hAnsi="Verdana" w:cs="Arial"/>
          <w:sz w:val="20"/>
          <w:szCs w:val="20"/>
        </w:rPr>
        <w:t xml:space="preserve"> przez Wykonawcę </w:t>
      </w:r>
      <w:r w:rsidR="00882A92" w:rsidRPr="00A141BA">
        <w:rPr>
          <w:rFonts w:ascii="Verdana" w:hAnsi="Verdana" w:cs="Arial"/>
          <w:sz w:val="20"/>
          <w:szCs w:val="20"/>
        </w:rPr>
        <w:t>robót budowlanych</w:t>
      </w:r>
      <w:r w:rsidRPr="00A141BA">
        <w:rPr>
          <w:rFonts w:ascii="Verdana" w:hAnsi="Verdana" w:cs="Arial"/>
          <w:sz w:val="20"/>
          <w:szCs w:val="20"/>
        </w:rPr>
        <w:t xml:space="preserve"> polegających na </w:t>
      </w:r>
      <w:r w:rsidR="004302F8" w:rsidRPr="00A141BA">
        <w:rPr>
          <w:rFonts w:ascii="Verdana" w:hAnsi="Verdana" w:cs="Arial"/>
          <w:sz w:val="20"/>
          <w:szCs w:val="20"/>
        </w:rPr>
        <w:t>„</w:t>
      </w:r>
      <w:r w:rsidR="005F0619">
        <w:rPr>
          <w:rFonts w:ascii="Verdana" w:hAnsi="Verdana" w:cs="Arial"/>
          <w:sz w:val="20"/>
          <w:szCs w:val="20"/>
        </w:rPr>
        <w:t>Remoncie cząstkowym nawierzchni bitumicznych na terenie Miasta i Gmina Murowana Goślina w 202</w:t>
      </w:r>
      <w:r w:rsidR="00BF14C7">
        <w:rPr>
          <w:rFonts w:ascii="Verdana" w:hAnsi="Verdana" w:cs="Arial"/>
          <w:sz w:val="20"/>
          <w:szCs w:val="20"/>
        </w:rPr>
        <w:t>5</w:t>
      </w:r>
      <w:r w:rsidR="005F0619">
        <w:rPr>
          <w:rFonts w:ascii="Verdana" w:hAnsi="Verdana" w:cs="Arial"/>
          <w:sz w:val="20"/>
          <w:szCs w:val="20"/>
        </w:rPr>
        <w:t xml:space="preserve"> roku</w:t>
      </w:r>
      <w:r w:rsidR="004302F8" w:rsidRPr="00A141BA">
        <w:rPr>
          <w:rFonts w:ascii="Verdana" w:hAnsi="Verdana" w:cs="Arial"/>
          <w:sz w:val="20"/>
          <w:szCs w:val="20"/>
        </w:rPr>
        <w:t>”</w:t>
      </w:r>
      <w:r w:rsidRPr="00A141BA">
        <w:rPr>
          <w:rFonts w:ascii="Verdana" w:hAnsi="Verdana" w:cs="Arial"/>
          <w:sz w:val="20"/>
          <w:szCs w:val="20"/>
        </w:rPr>
        <w:t>, w zakresie obejmującym przedmiot umowy</w:t>
      </w:r>
      <w:r w:rsidR="008E25EB" w:rsidRPr="00A141BA">
        <w:rPr>
          <w:rFonts w:ascii="Verdana" w:hAnsi="Verdana" w:cs="Arial"/>
          <w:sz w:val="20"/>
          <w:szCs w:val="20"/>
        </w:rPr>
        <w:t>, opisanym w załączniku nr 1 do umowy.</w:t>
      </w:r>
    </w:p>
    <w:p w14:paraId="45F84902"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Nomenklatura według Wspólnego Słownika Zamówień (CPV), przedmiot umowy opisany wg Wspólnego Słownika Zamówień (CPV):</w:t>
      </w:r>
    </w:p>
    <w:p w14:paraId="767BD419" w14:textId="46F5AF40"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lastRenderedPageBreak/>
        <w:t xml:space="preserve">Główny przedmiot: </w:t>
      </w:r>
      <w:r w:rsidR="00B82042" w:rsidRPr="00A141BA">
        <w:rPr>
          <w:rFonts w:ascii="Verdana" w:hAnsi="Verdana" w:cs="Arial"/>
          <w:bCs/>
          <w:sz w:val="20"/>
          <w:szCs w:val="20"/>
        </w:rPr>
        <w:t>45233140-2 Roboty drogowe</w:t>
      </w:r>
    </w:p>
    <w:p w14:paraId="0784BDE5" w14:textId="77777777"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t xml:space="preserve">Przedmiot dodatkowy: </w:t>
      </w:r>
    </w:p>
    <w:p w14:paraId="5DEADDEF" w14:textId="12CDB9C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45233142-6 Roboty w zakresie naprawy dróg</w:t>
      </w:r>
      <w:r w:rsidRPr="00A141BA">
        <w:rPr>
          <w:rFonts w:ascii="Verdana" w:hAnsi="Verdana" w:cs="Arial"/>
          <w:sz w:val="20"/>
          <w:szCs w:val="20"/>
        </w:rPr>
        <w:t>,</w:t>
      </w:r>
    </w:p>
    <w:p w14:paraId="0EBA2BAF" w14:textId="64C11F44" w:rsidR="00B82042" w:rsidRPr="00A141BA" w:rsidRDefault="00B82042"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45111200-0 Roboty w zakresie przygotowania terenu pod budowę i roboty ziemne,</w:t>
      </w:r>
    </w:p>
    <w:p w14:paraId="1650EF52" w14:textId="2C06B7E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45233220-7</w:t>
      </w:r>
      <w:r w:rsidRPr="00A141BA">
        <w:rPr>
          <w:rFonts w:ascii="Verdana" w:hAnsi="Verdana" w:cs="Arial"/>
          <w:sz w:val="20"/>
          <w:szCs w:val="20"/>
        </w:rPr>
        <w:t xml:space="preserve"> </w:t>
      </w:r>
      <w:r w:rsidRPr="00A141BA">
        <w:rPr>
          <w:rFonts w:ascii="Verdana" w:hAnsi="Verdana" w:cs="Arial"/>
          <w:bCs/>
          <w:sz w:val="20"/>
          <w:szCs w:val="20"/>
        </w:rPr>
        <w:t>Roboty w zakresie nawierzchni dróg</w:t>
      </w:r>
      <w:r w:rsidRPr="00A141BA">
        <w:rPr>
          <w:rFonts w:ascii="Verdana" w:hAnsi="Verdana" w:cs="Arial"/>
          <w:sz w:val="20"/>
          <w:szCs w:val="20"/>
        </w:rPr>
        <w:t>,</w:t>
      </w:r>
    </w:p>
    <w:p w14:paraId="39F9D9EE" w14:textId="31BF2345"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45233141-9 Roboty w zakresie konserwacji dróg</w:t>
      </w:r>
      <w:r w:rsidRPr="00A141BA">
        <w:rPr>
          <w:rFonts w:ascii="Verdana" w:hAnsi="Verdana" w:cs="Arial"/>
          <w:sz w:val="20"/>
          <w:szCs w:val="20"/>
        </w:rPr>
        <w:t>,</w:t>
      </w:r>
    </w:p>
    <w:p w14:paraId="4FE8D1A2" w14:textId="438D750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45233222-1 Roboty budowlane w</w:t>
      </w:r>
      <w:r w:rsidR="00B82042" w:rsidRPr="00A141BA">
        <w:rPr>
          <w:rFonts w:ascii="Verdana" w:hAnsi="Verdana" w:cs="Arial"/>
          <w:bCs/>
          <w:sz w:val="20"/>
          <w:szCs w:val="20"/>
        </w:rPr>
        <w:t xml:space="preserve"> zakresie układania chodników i </w:t>
      </w:r>
      <w:r w:rsidRPr="00A141BA">
        <w:rPr>
          <w:rFonts w:ascii="Verdana" w:hAnsi="Verdana" w:cs="Arial"/>
          <w:bCs/>
          <w:sz w:val="20"/>
          <w:szCs w:val="20"/>
        </w:rPr>
        <w:t>asfaltowania,</w:t>
      </w:r>
    </w:p>
    <w:p w14:paraId="04CE1E64" w14:textId="57B45B2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45233200-1 Roboty w sprawie różnych nawierzchni,</w:t>
      </w:r>
    </w:p>
    <w:p w14:paraId="3FE1E253" w14:textId="29F8AC1F"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45236000-0 Wyrównanie terenu</w:t>
      </w:r>
      <w:r w:rsidR="00B82042" w:rsidRPr="00A141BA">
        <w:rPr>
          <w:rFonts w:ascii="Verdana" w:hAnsi="Verdana" w:cs="Arial"/>
          <w:bCs/>
          <w:sz w:val="20"/>
          <w:szCs w:val="20"/>
        </w:rPr>
        <w:t>.</w:t>
      </w:r>
    </w:p>
    <w:p w14:paraId="336A3FDE" w14:textId="56E10E22" w:rsidR="00D25469" w:rsidRPr="00A141BA" w:rsidRDefault="00D25469" w:rsidP="00B22FC5">
      <w:pPr>
        <w:numPr>
          <w:ilvl w:val="0"/>
          <w:numId w:val="2"/>
        </w:numPr>
        <w:spacing w:before="120" w:line="360" w:lineRule="auto"/>
        <w:ind w:left="357" w:hanging="357"/>
        <w:rPr>
          <w:rFonts w:ascii="Verdana" w:hAnsi="Verdana" w:cs="Arial"/>
          <w:sz w:val="20"/>
          <w:szCs w:val="20"/>
        </w:rPr>
      </w:pPr>
      <w:r w:rsidRPr="00A141BA">
        <w:rPr>
          <w:rFonts w:ascii="Verdana" w:hAnsi="Verdana" w:cs="Arial"/>
          <w:sz w:val="20"/>
          <w:szCs w:val="20"/>
        </w:rPr>
        <w:t xml:space="preserve">Wykorzystanie szacunkowych ilości określonych w </w:t>
      </w:r>
      <w:r w:rsidR="004302F8" w:rsidRPr="00A141BA">
        <w:rPr>
          <w:rFonts w:ascii="Verdana" w:hAnsi="Verdana" w:cs="Arial"/>
          <w:sz w:val="20"/>
          <w:szCs w:val="20"/>
        </w:rPr>
        <w:t>opisie przedmiotu umowy/</w:t>
      </w:r>
      <w:r w:rsidR="00FC1184">
        <w:rPr>
          <w:rFonts w:ascii="Verdana" w:hAnsi="Verdana" w:cs="Arial"/>
          <w:sz w:val="20"/>
          <w:szCs w:val="20"/>
        </w:rPr>
        <w:t>formularzu</w:t>
      </w:r>
      <w:r w:rsidR="006C655D">
        <w:rPr>
          <w:rFonts w:ascii="Verdana" w:hAnsi="Verdana" w:cs="Arial"/>
          <w:sz w:val="20"/>
          <w:szCs w:val="20"/>
        </w:rPr>
        <w:t xml:space="preserve"> cenowym</w:t>
      </w:r>
      <w:r w:rsidRPr="00A141BA">
        <w:rPr>
          <w:rFonts w:ascii="Verdana" w:hAnsi="Verdana" w:cs="Arial"/>
          <w:sz w:val="20"/>
          <w:szCs w:val="20"/>
        </w:rPr>
        <w:t xml:space="preserve"> jest zależne od realnych potrzeb Zamawiającego -  faktyczna ilość zrealizowanych robót będzie zależna od realnych potrzeb Zamawiającego</w:t>
      </w:r>
      <w:r w:rsidR="0018540B" w:rsidRPr="00A141BA">
        <w:rPr>
          <w:rFonts w:ascii="Verdana" w:hAnsi="Verdana" w:cs="Arial"/>
          <w:sz w:val="20"/>
          <w:szCs w:val="20"/>
        </w:rPr>
        <w:t>,</w:t>
      </w:r>
      <w:r w:rsidRPr="00A141BA">
        <w:rPr>
          <w:rFonts w:ascii="Verdana" w:hAnsi="Verdana" w:cs="Arial"/>
          <w:sz w:val="20"/>
          <w:szCs w:val="20"/>
        </w:rPr>
        <w:t xml:space="preserve"> a określenie w umowie maksymalnej wartości nominalnej zobowiązania Zamawiającego wynikającego</w:t>
      </w:r>
      <w:r w:rsidR="002F3A8C" w:rsidRPr="00A141BA">
        <w:rPr>
          <w:rFonts w:ascii="Verdana" w:hAnsi="Verdana" w:cs="Arial"/>
          <w:sz w:val="20"/>
          <w:szCs w:val="20"/>
        </w:rPr>
        <w:t xml:space="preserve"> </w:t>
      </w:r>
      <w:r w:rsidRPr="00A141BA">
        <w:rPr>
          <w:rFonts w:ascii="Verdana" w:hAnsi="Verdana" w:cs="Arial"/>
          <w:sz w:val="20"/>
          <w:szCs w:val="20"/>
        </w:rPr>
        <w:t>z umowy nie może być podstawą roszczeń ze strony Wykonawcy.</w:t>
      </w:r>
      <w:r w:rsidR="0018540B" w:rsidRPr="00A141BA">
        <w:rPr>
          <w:rFonts w:ascii="Verdana" w:hAnsi="Verdana" w:cs="Arial"/>
          <w:sz w:val="20"/>
          <w:szCs w:val="20"/>
        </w:rPr>
        <w:t xml:space="preserve"> </w:t>
      </w:r>
    </w:p>
    <w:p w14:paraId="0E20F667" w14:textId="69727E46" w:rsidR="00D25469" w:rsidRPr="00A141BA" w:rsidRDefault="0018540B"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w:t>
      </w:r>
      <w:r w:rsidR="00D25469" w:rsidRPr="00A141BA">
        <w:rPr>
          <w:rFonts w:ascii="Verdana" w:hAnsi="Verdana" w:cs="Arial"/>
          <w:sz w:val="20"/>
          <w:szCs w:val="20"/>
        </w:rPr>
        <w:t xml:space="preserve">zastrzega sobie prawo do uruchomienia </w:t>
      </w:r>
      <w:r w:rsidRPr="00A141BA">
        <w:rPr>
          <w:rFonts w:ascii="Verdana" w:hAnsi="Verdana" w:cs="Arial"/>
          <w:sz w:val="20"/>
          <w:szCs w:val="20"/>
        </w:rPr>
        <w:t xml:space="preserve">zakresów robót określonych w </w:t>
      </w:r>
      <w:r w:rsidR="008F37BC" w:rsidRPr="00A141BA">
        <w:rPr>
          <w:rFonts w:ascii="Verdana" w:hAnsi="Verdana" w:cs="Arial"/>
          <w:sz w:val="20"/>
          <w:szCs w:val="20"/>
        </w:rPr>
        <w:t>opisie przedmiotu umowy/</w:t>
      </w:r>
      <w:r w:rsidR="00FC1184">
        <w:rPr>
          <w:rFonts w:ascii="Verdana" w:hAnsi="Verdana" w:cs="Arial"/>
          <w:sz w:val="20"/>
          <w:szCs w:val="20"/>
        </w:rPr>
        <w:t>formularzu</w:t>
      </w:r>
      <w:r w:rsidR="00B142C6" w:rsidRPr="00A141BA">
        <w:rPr>
          <w:rFonts w:ascii="Verdana" w:hAnsi="Verdana" w:cs="Arial"/>
          <w:sz w:val="20"/>
          <w:szCs w:val="20"/>
        </w:rPr>
        <w:t xml:space="preserve"> </w:t>
      </w:r>
      <w:r w:rsidR="006C655D">
        <w:rPr>
          <w:rFonts w:ascii="Verdana" w:hAnsi="Verdana" w:cs="Arial"/>
          <w:sz w:val="20"/>
          <w:szCs w:val="20"/>
        </w:rPr>
        <w:t>cenowym</w:t>
      </w:r>
      <w:r w:rsidR="00B142C6" w:rsidRPr="00A141BA">
        <w:rPr>
          <w:rFonts w:ascii="Verdana" w:hAnsi="Verdana" w:cs="Arial"/>
          <w:sz w:val="20"/>
          <w:szCs w:val="20"/>
        </w:rPr>
        <w:t xml:space="preserve"> </w:t>
      </w:r>
      <w:r w:rsidR="00D25469" w:rsidRPr="00A141BA">
        <w:rPr>
          <w:rFonts w:ascii="Verdana" w:hAnsi="Verdana" w:cs="Arial"/>
          <w:sz w:val="20"/>
          <w:szCs w:val="20"/>
        </w:rPr>
        <w:t xml:space="preserve">w krotności zmiennej, tj. innej niż </w:t>
      </w:r>
      <w:r w:rsidRPr="00A141BA">
        <w:rPr>
          <w:rFonts w:ascii="Verdana" w:hAnsi="Verdana" w:cs="Arial"/>
          <w:sz w:val="20"/>
          <w:szCs w:val="20"/>
        </w:rPr>
        <w:t>szacunkowo podan</w:t>
      </w:r>
      <w:r w:rsidR="00B142C6" w:rsidRPr="00A141BA">
        <w:rPr>
          <w:rFonts w:ascii="Verdana" w:hAnsi="Verdana" w:cs="Arial"/>
          <w:sz w:val="20"/>
          <w:szCs w:val="20"/>
        </w:rPr>
        <w:t>o</w:t>
      </w:r>
      <w:r w:rsidR="00D25469" w:rsidRPr="00A141BA">
        <w:rPr>
          <w:rFonts w:ascii="Verdana" w:hAnsi="Verdana" w:cs="Arial"/>
          <w:sz w:val="20"/>
          <w:szCs w:val="20"/>
        </w:rPr>
        <w:t xml:space="preserve">, </w:t>
      </w:r>
      <w:r w:rsidRPr="00A141BA">
        <w:rPr>
          <w:rFonts w:ascii="Verdana" w:hAnsi="Verdana" w:cs="Arial"/>
          <w:sz w:val="20"/>
          <w:szCs w:val="20"/>
        </w:rPr>
        <w:t>do wysokości maksymalnej wartości nominalnej określonej w §</w:t>
      </w:r>
      <w:r w:rsidR="00FC15D7" w:rsidRPr="00A141BA">
        <w:rPr>
          <w:rFonts w:ascii="Verdana" w:hAnsi="Verdana" w:cs="Arial"/>
          <w:sz w:val="20"/>
          <w:szCs w:val="20"/>
        </w:rPr>
        <w:t>6</w:t>
      </w:r>
      <w:r w:rsidRPr="00A141BA">
        <w:rPr>
          <w:rFonts w:ascii="Verdana" w:hAnsi="Verdana" w:cs="Arial"/>
          <w:sz w:val="20"/>
          <w:szCs w:val="20"/>
        </w:rPr>
        <w:t xml:space="preserve"> ust. 1 umowy.</w:t>
      </w:r>
    </w:p>
    <w:p w14:paraId="21997D39" w14:textId="653908D8" w:rsidR="00371D7C" w:rsidRPr="00A141BA" w:rsidRDefault="00371D7C"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Uszkodzone nawierzchnie będą kwalifikowane do remontu w zakresie określonym przez przedstawicieli Zamawiającego. Zamawiający będzie ustalał zakres robót, ich technologie i terminy realizacji sporządzając w miarę potrzeb </w:t>
      </w:r>
      <w:r w:rsidR="00BF14C7">
        <w:rPr>
          <w:rFonts w:ascii="Verdana" w:hAnsi="Verdana" w:cs="Arial"/>
          <w:sz w:val="20"/>
          <w:szCs w:val="20"/>
        </w:rPr>
        <w:t>zlecenia realizacji</w:t>
      </w:r>
      <w:r w:rsidR="00D25469" w:rsidRPr="00A141BA">
        <w:rPr>
          <w:rFonts w:ascii="Verdana" w:hAnsi="Verdana" w:cs="Arial"/>
          <w:sz w:val="20"/>
          <w:szCs w:val="20"/>
        </w:rPr>
        <w:t xml:space="preserve"> robót.</w:t>
      </w:r>
    </w:p>
    <w:p w14:paraId="1865C934" w14:textId="77777777" w:rsidR="00D25469" w:rsidRPr="00A141BA" w:rsidRDefault="00D25469"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ma obowiązek uporządkowania pasa drogowego po zakończeniu robót na danym odcinku.</w:t>
      </w:r>
    </w:p>
    <w:p w14:paraId="13E48D09"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Przedmiot umowy zostanie wykonany na warunkach określonych w postanowieniach niniejszej umowy oraz w:</w:t>
      </w:r>
    </w:p>
    <w:p w14:paraId="42034E23" w14:textId="7EDC1F8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specyfikacji  warunków zamówienia</w:t>
      </w:r>
      <w:r w:rsidR="00AB18E1" w:rsidRPr="00A141BA">
        <w:rPr>
          <w:rFonts w:ascii="Verdana" w:hAnsi="Verdana" w:cs="Arial"/>
          <w:sz w:val="20"/>
          <w:szCs w:val="20"/>
        </w:rPr>
        <w:t xml:space="preserve"> (SWZ)</w:t>
      </w:r>
      <w:r w:rsidR="00371D7C" w:rsidRPr="00A141BA">
        <w:rPr>
          <w:rFonts w:ascii="Verdana" w:hAnsi="Verdana" w:cs="Arial"/>
          <w:sz w:val="20"/>
          <w:szCs w:val="20"/>
        </w:rPr>
        <w:t>,</w:t>
      </w:r>
    </w:p>
    <w:p w14:paraId="13D97394" w14:textId="5137590D"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Specyfikacji Technicznej Wykonania i Odbioru Robót</w:t>
      </w:r>
      <w:r w:rsidR="00BF14C7">
        <w:rPr>
          <w:rFonts w:ascii="Verdana" w:hAnsi="Verdana" w:cs="Arial"/>
          <w:sz w:val="20"/>
          <w:szCs w:val="20"/>
        </w:rPr>
        <w:t xml:space="preserve"> (</w:t>
      </w:r>
      <w:proofErr w:type="spellStart"/>
      <w:r w:rsidR="00BF14C7">
        <w:rPr>
          <w:rFonts w:ascii="Verdana" w:hAnsi="Verdana" w:cs="Arial"/>
          <w:sz w:val="20"/>
          <w:szCs w:val="20"/>
        </w:rPr>
        <w:t>STWiOR</w:t>
      </w:r>
      <w:proofErr w:type="spellEnd"/>
      <w:r w:rsidR="00BF14C7">
        <w:rPr>
          <w:rFonts w:ascii="Verdana" w:hAnsi="Verdana" w:cs="Arial"/>
          <w:sz w:val="20"/>
          <w:szCs w:val="20"/>
        </w:rPr>
        <w:t>)</w:t>
      </w:r>
      <w:r w:rsidR="00371D7C" w:rsidRPr="00A141BA">
        <w:rPr>
          <w:rFonts w:ascii="Verdana" w:hAnsi="Verdana" w:cs="Arial"/>
          <w:sz w:val="20"/>
          <w:szCs w:val="20"/>
        </w:rPr>
        <w:t>,</w:t>
      </w:r>
    </w:p>
    <w:p w14:paraId="46F1A6A1" w14:textId="418242E5" w:rsidR="006C655D" w:rsidRPr="006C655D" w:rsidRDefault="00FC1184" w:rsidP="006C655D">
      <w:pPr>
        <w:numPr>
          <w:ilvl w:val="0"/>
          <w:numId w:val="12"/>
        </w:numPr>
        <w:spacing w:line="360" w:lineRule="auto"/>
        <w:rPr>
          <w:rFonts w:ascii="Verdana" w:hAnsi="Verdana" w:cs="Arial"/>
          <w:sz w:val="20"/>
          <w:szCs w:val="20"/>
        </w:rPr>
      </w:pPr>
      <w:r>
        <w:rPr>
          <w:rFonts w:ascii="Verdana" w:hAnsi="Verdana" w:cs="Arial"/>
          <w:sz w:val="20"/>
          <w:szCs w:val="20"/>
        </w:rPr>
        <w:t>formularzu</w:t>
      </w:r>
      <w:r w:rsidR="00872BC4" w:rsidRPr="00A141BA">
        <w:rPr>
          <w:rFonts w:ascii="Verdana" w:hAnsi="Verdana" w:cs="Arial"/>
          <w:sz w:val="20"/>
          <w:szCs w:val="20"/>
        </w:rPr>
        <w:t xml:space="preserve"> ofertowym</w:t>
      </w:r>
      <w:r w:rsidR="00371D7C" w:rsidRPr="00A141BA">
        <w:rPr>
          <w:rFonts w:ascii="Verdana" w:hAnsi="Verdana" w:cs="Arial"/>
          <w:sz w:val="20"/>
          <w:szCs w:val="20"/>
        </w:rPr>
        <w:t>,</w:t>
      </w:r>
      <w:r w:rsidR="006C655D">
        <w:rPr>
          <w:rFonts w:ascii="Verdana" w:hAnsi="Verdana" w:cs="Arial"/>
          <w:sz w:val="20"/>
          <w:szCs w:val="20"/>
        </w:rPr>
        <w:t xml:space="preserve"> formularzu cenowym</w:t>
      </w:r>
    </w:p>
    <w:p w14:paraId="108AE70B" w14:textId="7777777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złożonej ofercie</w:t>
      </w:r>
      <w:r w:rsidR="00371D7C" w:rsidRPr="00A141BA">
        <w:rPr>
          <w:rFonts w:ascii="Verdana" w:hAnsi="Verdana" w:cs="Arial"/>
          <w:sz w:val="20"/>
          <w:szCs w:val="20"/>
        </w:rPr>
        <w:t>.</w:t>
      </w:r>
    </w:p>
    <w:p w14:paraId="752B1059" w14:textId="6E39E9FF"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Przedmiot umowy należy wykonać przy zastosowaniu obowiązujących w tej materii przepisów Prawa budowlanego, norm technicznych, przepisów sanitarnych, BHP, pożarowych i aktualnej wiedzy technicznej oraz dokumentów określonych w ust. 3 powyżej.</w:t>
      </w:r>
    </w:p>
    <w:p w14:paraId="58A1B5E6" w14:textId="78C18E4F" w:rsidR="00FB23FC" w:rsidRPr="00A141BA" w:rsidRDefault="00FB23FC" w:rsidP="00FB23FC">
      <w:pPr>
        <w:pStyle w:val="Akapitzlist"/>
        <w:numPr>
          <w:ilvl w:val="0"/>
          <w:numId w:val="2"/>
        </w:numPr>
        <w:spacing w:line="360" w:lineRule="auto"/>
        <w:rPr>
          <w:rFonts w:ascii="Verdana" w:hAnsi="Verdana" w:cs="Arial"/>
          <w:sz w:val="20"/>
          <w:szCs w:val="20"/>
        </w:rPr>
      </w:pPr>
      <w:r w:rsidRPr="00A141BA">
        <w:rPr>
          <w:rFonts w:ascii="Verdana" w:hAnsi="Verdana" w:cs="Arial"/>
          <w:sz w:val="20"/>
          <w:szCs w:val="20"/>
        </w:rPr>
        <w:t xml:space="preserve">Przedmiot umowy zostanie wykonany z materiałów/wyrobów fabrycznie nowych, dostarczonych przez Wykonawcę oraz odpowiadające </w:t>
      </w:r>
      <w:r w:rsidRPr="00A141BA">
        <w:rPr>
          <w:rFonts w:ascii="Verdana" w:hAnsi="Verdana" w:cs="Arial"/>
          <w:bCs/>
          <w:iCs/>
          <w:sz w:val="20"/>
          <w:szCs w:val="20"/>
        </w:rPr>
        <w:t xml:space="preserve">wymaganiom określonym w art. 10 ustawy z dnia 7 lipca 1994 r. Prawo budowlane  i </w:t>
      </w:r>
      <w:r w:rsidRPr="00A141BA">
        <w:rPr>
          <w:rFonts w:ascii="Verdana" w:hAnsi="Verdana" w:cs="Arial"/>
          <w:sz w:val="20"/>
          <w:szCs w:val="20"/>
        </w:rPr>
        <w:t>jakościowo wymaganiom dotyczącym wyrobów dopuszczonych do obrotu i stosowania w budownictwie, określonym przepisami ustawy z 16 kwietnia 2004 r. o wyrobach budowlanych , a także wymaganiom określonym w specyfikacji technicznej wykonania i odbioru robót budowlanych.</w:t>
      </w:r>
    </w:p>
    <w:p w14:paraId="101F1933" w14:textId="3A9ED4F9" w:rsidR="00793929" w:rsidRPr="00A141BA" w:rsidRDefault="00AB18E1" w:rsidP="00AB18E1">
      <w:pPr>
        <w:numPr>
          <w:ilvl w:val="0"/>
          <w:numId w:val="2"/>
        </w:numPr>
        <w:spacing w:line="360" w:lineRule="auto"/>
        <w:rPr>
          <w:rFonts w:ascii="Verdana" w:hAnsi="Verdana" w:cs="Arial"/>
          <w:sz w:val="20"/>
          <w:szCs w:val="20"/>
        </w:rPr>
      </w:pPr>
      <w:r w:rsidRPr="00A141BA">
        <w:rPr>
          <w:rFonts w:ascii="Verdana" w:hAnsi="Verdana" w:cs="Arial"/>
          <w:sz w:val="20"/>
          <w:szCs w:val="20"/>
        </w:rPr>
        <w:lastRenderedPageBreak/>
        <w:t>Wykonawca ponosi odpowiedzialność za bezpieczeństwo i higienę pracy na obszarze, który wykorzystywany jest podczas realizacji przedmiotu umowy. Wykonawca zobowiązany jest do wyznaczenia osoby odpowiedzialnej za prowadzenie stałego nadzoru nad wykonawstwem robót budowlanych zgodnie</w:t>
      </w:r>
      <w:r w:rsidR="008F37BC" w:rsidRPr="00A141BA">
        <w:rPr>
          <w:rFonts w:ascii="Verdana" w:hAnsi="Verdana" w:cs="Arial"/>
          <w:sz w:val="20"/>
          <w:szCs w:val="20"/>
        </w:rPr>
        <w:t xml:space="preserve"> </w:t>
      </w:r>
      <w:r w:rsidRPr="00A141BA">
        <w:rPr>
          <w:rFonts w:ascii="Verdana" w:hAnsi="Verdana" w:cs="Arial"/>
          <w:sz w:val="20"/>
          <w:szCs w:val="20"/>
        </w:rPr>
        <w:t xml:space="preserve">z przepisami BHP. </w:t>
      </w:r>
    </w:p>
    <w:p w14:paraId="14167E8A" w14:textId="1A651248"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W przypadku gdy konsekwencją realizacji przedmiotu umowy będzie powstanie odpadów, Wykonawca postępować będzie zgodnie z przepisami ustawy z dnia 14 grudnia 2012r. o odpadach dalej ustawa o odpadach, a w szczególności posługiwać się będzie przy gospodarowaniu odpadami, podmiotami spełniającymi warunki określone ww. ustawą. Wykonawca zobowiązuje się do stosowania i przestrzegania norm prawa powszechnego i prawa miejscowego zakresie ochrony środowiska. </w:t>
      </w:r>
    </w:p>
    <w:p w14:paraId="3E0132C6" w14:textId="65C4ED7A"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Zamawiający zastrzega sobie prawo przeprowadzenia kontroli w zakresie,</w:t>
      </w:r>
      <w:r w:rsidR="008F37BC" w:rsidRPr="00A141BA">
        <w:rPr>
          <w:rFonts w:ascii="Verdana" w:hAnsi="Verdana" w:cs="Arial"/>
          <w:sz w:val="20"/>
          <w:szCs w:val="20"/>
        </w:rPr>
        <w:t xml:space="preserve"> </w:t>
      </w:r>
      <w:r w:rsidRPr="00A141BA">
        <w:rPr>
          <w:rFonts w:ascii="Verdana" w:hAnsi="Verdana" w:cs="Arial"/>
          <w:sz w:val="20"/>
          <w:szCs w:val="20"/>
        </w:rPr>
        <w:t xml:space="preserve">o którym mowa w ust. </w:t>
      </w:r>
      <w:r w:rsidR="00F76E5F" w:rsidRPr="00A141BA">
        <w:rPr>
          <w:rFonts w:ascii="Verdana" w:hAnsi="Verdana" w:cs="Arial"/>
          <w:sz w:val="20"/>
          <w:szCs w:val="20"/>
        </w:rPr>
        <w:t>11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przy realizacji przedmiotu umowy.</w:t>
      </w:r>
    </w:p>
    <w:p w14:paraId="4F05AA13"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Naruszenie wymogów określonych w ust. </w:t>
      </w:r>
      <w:r w:rsidR="008452A1" w:rsidRPr="00A141BA">
        <w:rPr>
          <w:rFonts w:ascii="Verdana" w:hAnsi="Verdana" w:cs="Arial"/>
          <w:sz w:val="20"/>
          <w:szCs w:val="20"/>
        </w:rPr>
        <w:t>1</w:t>
      </w:r>
      <w:r w:rsidR="00F76E5F" w:rsidRPr="00A141BA">
        <w:rPr>
          <w:rFonts w:ascii="Verdana" w:hAnsi="Verdana" w:cs="Arial"/>
          <w:sz w:val="20"/>
          <w:szCs w:val="20"/>
        </w:rPr>
        <w:t>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skutkować będzie:</w:t>
      </w:r>
    </w:p>
    <w:p w14:paraId="275A7412"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obowiązkiem przywrócenia przez Wykonawcę stanu środowiska do stanu istniejącego przed rozpoczęciem realizacji przedmiotu umowy na koszt Wykonawcy,</w:t>
      </w:r>
    </w:p>
    <w:p w14:paraId="54238FDC"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uprawnieniem Zamawiającego do odstąpienia od umowy bez odszkodowania dla Wykonawcy.</w:t>
      </w:r>
    </w:p>
    <w:p w14:paraId="7352C309" w14:textId="549D739F"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Materiały powinny posiadać świadectwa jakości, certyfikaty kraju pochodzenia oraz powinny odpowiadać wymaganiom specyfikacji technicznej wykonania</w:t>
      </w:r>
      <w:r w:rsidR="008F37BC" w:rsidRPr="00A141BA">
        <w:rPr>
          <w:rFonts w:ascii="Verdana" w:hAnsi="Verdana" w:cs="Arial"/>
          <w:sz w:val="20"/>
          <w:szCs w:val="20"/>
        </w:rPr>
        <w:t xml:space="preserve"> </w:t>
      </w:r>
      <w:r w:rsidRPr="00A141BA">
        <w:rPr>
          <w:rFonts w:ascii="Verdana" w:hAnsi="Verdana" w:cs="Arial"/>
          <w:sz w:val="20"/>
          <w:szCs w:val="20"/>
        </w:rPr>
        <w:t>i odbioru robót, wymogom wyrobów dopuszczonych do obrotu i stosowania</w:t>
      </w:r>
      <w:r w:rsidR="008F37BC" w:rsidRPr="00A141BA">
        <w:rPr>
          <w:rFonts w:ascii="Verdana" w:hAnsi="Verdana" w:cs="Arial"/>
          <w:sz w:val="20"/>
          <w:szCs w:val="20"/>
        </w:rPr>
        <w:t xml:space="preserve"> </w:t>
      </w:r>
      <w:r w:rsidRPr="00A141BA">
        <w:rPr>
          <w:rFonts w:ascii="Verdana" w:hAnsi="Verdana" w:cs="Arial"/>
          <w:sz w:val="20"/>
          <w:szCs w:val="20"/>
        </w:rPr>
        <w:t xml:space="preserve">w budownictwie. </w:t>
      </w:r>
    </w:p>
    <w:p w14:paraId="4911217C" w14:textId="49D1B25C" w:rsidR="000872D9"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zobowiązany jest posiadać i na każde żądanie Zamawiającego okazać, w stosunku do zastosowanych materiałów dokumenty stwierdzające ich dopuszczenie do obrotu i powszechnego stosowania np. certyfikat na znak bezpieczeństwa, certyfikat lub deklarację zgodności, aprobatę techniczną.</w:t>
      </w:r>
    </w:p>
    <w:p w14:paraId="313E7D92" w14:textId="104E7761"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Jeżeli w specyfikacji technicznej wykonania i odbioru robót budowlanych występują odwołania do polskich norm, aprobat technicznych, itp., dopuszczalne jest stosowanie odpowiednich norm krajów Unii Europejskiej w zakresie przyjętym przez polskie prawodawstwo.</w:t>
      </w:r>
    </w:p>
    <w:p w14:paraId="4564169E" w14:textId="77777777" w:rsidR="00793929" w:rsidRPr="00A141BA" w:rsidRDefault="00793929" w:rsidP="00EA20E7">
      <w:pPr>
        <w:pStyle w:val="Tekstpodstawowy"/>
        <w:numPr>
          <w:ilvl w:val="0"/>
          <w:numId w:val="2"/>
        </w:numPr>
        <w:tabs>
          <w:tab w:val="num" w:pos="786"/>
          <w:tab w:val="num" w:pos="1575"/>
        </w:tabs>
        <w:spacing w:line="360" w:lineRule="auto"/>
        <w:jc w:val="left"/>
        <w:rPr>
          <w:rFonts w:ascii="Verdana" w:hAnsi="Verdana" w:cs="Arial"/>
          <w:sz w:val="20"/>
        </w:rPr>
      </w:pPr>
      <w:r w:rsidRPr="00A141BA">
        <w:rPr>
          <w:rFonts w:ascii="Verdana" w:hAnsi="Verdana" w:cs="Arial"/>
          <w:sz w:val="20"/>
        </w:rPr>
        <w:t>Opłaty związane z realizacją przedmiotu umowy oraz kary za naruszenie odpowiednich przepisów w trakcie realizacji przedmiotu umowy obciążają Wykonawcę.</w:t>
      </w:r>
    </w:p>
    <w:p w14:paraId="139AFF9B" w14:textId="7EA53E68" w:rsidR="00AB18E1" w:rsidRPr="00A141BA" w:rsidRDefault="00AB18E1" w:rsidP="00AB18E1">
      <w:pPr>
        <w:pStyle w:val="Tekstpodstawowy"/>
        <w:numPr>
          <w:ilvl w:val="0"/>
          <w:numId w:val="2"/>
        </w:numPr>
        <w:tabs>
          <w:tab w:val="num" w:pos="786"/>
          <w:tab w:val="num" w:pos="1575"/>
        </w:tabs>
        <w:spacing w:line="360" w:lineRule="auto"/>
        <w:jc w:val="left"/>
        <w:rPr>
          <w:rFonts w:ascii="Verdana" w:hAnsi="Verdana" w:cs="Arial"/>
          <w:sz w:val="20"/>
        </w:rPr>
      </w:pPr>
      <w:r w:rsidRPr="00A141BA">
        <w:rPr>
          <w:rFonts w:ascii="Verdana" w:hAnsi="Verdana" w:cs="Arial"/>
          <w:sz w:val="20"/>
        </w:rPr>
        <w:t>Roboty należy wykonać przy zastosowaniu obowiązujących w tej materii przepisów Prawa budowlanego, Norm Polskich, norm technicznych, przepisów sanitarnych, BHP, pożarowych i aktualnej wiedzy technicznej oraz Szczegółowych Specyfikacji Technicznych Wykonania i Odbioru Robót dla każdego rodzaju prac</w:t>
      </w:r>
      <w:r w:rsidR="008C5BF8" w:rsidRPr="00A141BA">
        <w:rPr>
          <w:rFonts w:ascii="Verdana" w:hAnsi="Verdana" w:cs="Arial"/>
          <w:sz w:val="20"/>
        </w:rPr>
        <w:t>.</w:t>
      </w:r>
    </w:p>
    <w:p w14:paraId="0DCADC09" w14:textId="4D16FEE1" w:rsidR="00A353AB" w:rsidRPr="00A141BA" w:rsidRDefault="00A353AB" w:rsidP="0052412C">
      <w:pPr>
        <w:pStyle w:val="Tekstpodstawowy"/>
        <w:numPr>
          <w:ilvl w:val="0"/>
          <w:numId w:val="2"/>
        </w:numPr>
        <w:tabs>
          <w:tab w:val="num" w:pos="786"/>
          <w:tab w:val="num" w:pos="1575"/>
        </w:tabs>
        <w:spacing w:line="360" w:lineRule="auto"/>
        <w:jc w:val="left"/>
        <w:rPr>
          <w:rFonts w:ascii="Verdana" w:hAnsi="Verdana" w:cs="Arial"/>
          <w:sz w:val="20"/>
        </w:rPr>
      </w:pPr>
      <w:r w:rsidRPr="00A141BA">
        <w:rPr>
          <w:rFonts w:ascii="Verdana" w:hAnsi="Verdana" w:cs="Arial"/>
          <w:sz w:val="20"/>
        </w:rPr>
        <w:t xml:space="preserve">Wykonawca zobowiązuje się do wykonania przedmiotu umowy zgodnie z aktualnie obowiązującymi przepisami ustawy z dnia 7 lipca 1994 r. Prawo Budowlane </w:t>
      </w:r>
      <w:r w:rsidRPr="00A141BA">
        <w:rPr>
          <w:rFonts w:ascii="Verdana" w:hAnsi="Verdana" w:cs="Arial"/>
          <w:sz w:val="20"/>
        </w:rPr>
        <w:br/>
        <w:t xml:space="preserve">, aktami wykonawczymi do ww. ustawy </w:t>
      </w:r>
      <w:r w:rsidRPr="00A141BA">
        <w:rPr>
          <w:rFonts w:ascii="Verdana" w:hAnsi="Verdana" w:cs="Arial"/>
          <w:sz w:val="20"/>
        </w:rPr>
        <w:br/>
        <w:t>i wszystkimi innymi obowiązującymi przepisami związanymi z realizacją przedmiotu umowy, aktualną wiedzą techniczną, oraz na warunkach określonych w niniejszej umowie.</w:t>
      </w:r>
    </w:p>
    <w:p w14:paraId="2B219EE3" w14:textId="2D467AB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lastRenderedPageBreak/>
        <w:t>§2.</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Obowiązki stron</w:t>
      </w:r>
    </w:p>
    <w:p w14:paraId="70B9A8BE" w14:textId="6E483C38" w:rsidR="00AB18E1" w:rsidRPr="00A141BA" w:rsidRDefault="00AB18E1" w:rsidP="00A141BA">
      <w:pPr>
        <w:pStyle w:val="Akapitzlist"/>
        <w:numPr>
          <w:ilvl w:val="6"/>
          <w:numId w:val="3"/>
        </w:numPr>
        <w:spacing w:line="360" w:lineRule="auto"/>
        <w:rPr>
          <w:rFonts w:ascii="Verdana" w:hAnsi="Verdana" w:cs="Arial"/>
          <w:bCs/>
          <w:iCs/>
          <w:sz w:val="20"/>
          <w:szCs w:val="20"/>
        </w:rPr>
      </w:pPr>
      <w:r w:rsidRPr="00A141BA">
        <w:rPr>
          <w:rFonts w:ascii="Verdana" w:hAnsi="Verdana" w:cs="Arial"/>
          <w:bCs/>
          <w:iCs/>
          <w:sz w:val="20"/>
          <w:szCs w:val="20"/>
        </w:rPr>
        <w:t xml:space="preserve">Zamawiający oraz Wykonawca zobowiązani są współdziałać przy wykonaniu niniejszej umowy w celu należytej realizacji zamówienia. </w:t>
      </w:r>
    </w:p>
    <w:p w14:paraId="43D9431B"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t>Obowiązki Zamawiającego:</w:t>
      </w:r>
    </w:p>
    <w:p w14:paraId="00F03815" w14:textId="77777777"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dokonanie odbioru wykonanych prac na warunkach określonych w §</w:t>
      </w:r>
      <w:r w:rsidR="0094783D" w:rsidRPr="00A141BA">
        <w:rPr>
          <w:rFonts w:ascii="Verdana" w:hAnsi="Verdana" w:cs="Arial"/>
          <w:bCs/>
          <w:iCs/>
          <w:sz w:val="20"/>
          <w:szCs w:val="20"/>
        </w:rPr>
        <w:t>4</w:t>
      </w:r>
      <w:r w:rsidRPr="00A141BA">
        <w:rPr>
          <w:rFonts w:ascii="Verdana" w:hAnsi="Verdana" w:cs="Arial"/>
          <w:bCs/>
          <w:iCs/>
          <w:sz w:val="20"/>
          <w:szCs w:val="20"/>
        </w:rPr>
        <w:t xml:space="preserve"> niniejszej umowy,</w:t>
      </w:r>
    </w:p>
    <w:p w14:paraId="1AA425DE" w14:textId="12A5A0BC"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zapłata wynagrodzenia</w:t>
      </w:r>
      <w:r w:rsidR="00AB18E1" w:rsidRPr="00A141BA">
        <w:rPr>
          <w:rFonts w:ascii="Verdana" w:hAnsi="Verdana" w:cs="Arial"/>
          <w:bCs/>
          <w:iCs/>
          <w:sz w:val="20"/>
          <w:szCs w:val="20"/>
        </w:rPr>
        <w:t xml:space="preserve"> Wykonawcy za należyte wykonanie przedmiotu umowy</w:t>
      </w:r>
      <w:r w:rsidRPr="00A141BA">
        <w:rPr>
          <w:rFonts w:ascii="Verdana" w:hAnsi="Verdana" w:cs="Arial"/>
          <w:bCs/>
          <w:iCs/>
          <w:sz w:val="20"/>
          <w:szCs w:val="20"/>
        </w:rPr>
        <w:t>.</w:t>
      </w:r>
    </w:p>
    <w:p w14:paraId="264D7DE2"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t>Obowiązki Wykonawcy:</w:t>
      </w:r>
    </w:p>
    <w:p w14:paraId="05E309FB" w14:textId="6EE93BCD"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wykonanie przedmiotu umowy określonego w §1 z należytą starannością, fachowo, terminowo i zgodnie z obowiązującymi przepisami</w:t>
      </w:r>
      <w:r w:rsidR="00F76E5F" w:rsidRPr="00A141BA">
        <w:rPr>
          <w:rFonts w:ascii="Verdana" w:eastAsia="Times New Roman" w:hAnsi="Verdana" w:cs="Arial"/>
          <w:bCs/>
          <w:iCs/>
          <w:sz w:val="20"/>
          <w:szCs w:val="20"/>
          <w:lang w:eastAsia="pl-PL"/>
        </w:rPr>
        <w:t>,</w:t>
      </w:r>
    </w:p>
    <w:p w14:paraId="727718C6" w14:textId="7990619F" w:rsidR="00043941" w:rsidRPr="00A141BA" w:rsidRDefault="00043941"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zapewnienia sprzętu spełniającego wymagania norm technicznych,</w:t>
      </w:r>
    </w:p>
    <w:p w14:paraId="720286DC" w14:textId="77777777"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niezwłoczne przystąpieni</w:t>
      </w:r>
      <w:r w:rsidR="00F76E5F"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do realizacji umowy</w:t>
      </w:r>
      <w:r w:rsidR="00F76E5F" w:rsidRPr="00A141BA">
        <w:rPr>
          <w:rFonts w:ascii="Verdana" w:eastAsia="Times New Roman" w:hAnsi="Verdana" w:cs="Arial"/>
          <w:bCs/>
          <w:iCs/>
          <w:sz w:val="20"/>
          <w:szCs w:val="20"/>
          <w:lang w:eastAsia="pl-PL"/>
        </w:rPr>
        <w:t>, w tym każdego zleconego zakresu</w:t>
      </w:r>
      <w:r w:rsidRPr="00A141BA">
        <w:rPr>
          <w:rFonts w:ascii="Verdana" w:eastAsia="Times New Roman" w:hAnsi="Verdana" w:cs="Arial"/>
          <w:bCs/>
          <w:iCs/>
          <w:sz w:val="20"/>
          <w:szCs w:val="20"/>
          <w:lang w:eastAsia="pl-PL"/>
        </w:rPr>
        <w:t xml:space="preserve">; </w:t>
      </w:r>
    </w:p>
    <w:p w14:paraId="65FC8F9B" w14:textId="04A818B1"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zachowani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porządku w trakcie wykonywa</w:t>
      </w:r>
      <w:r w:rsidR="005C4B86" w:rsidRPr="00A141BA">
        <w:rPr>
          <w:rFonts w:ascii="Verdana" w:eastAsia="Times New Roman" w:hAnsi="Verdana" w:cs="Arial"/>
          <w:bCs/>
          <w:iCs/>
          <w:sz w:val="20"/>
          <w:szCs w:val="20"/>
          <w:lang w:eastAsia="pl-PL"/>
        </w:rPr>
        <w:t>nych prac, właściwe</w:t>
      </w:r>
      <w:r w:rsidRPr="00A141BA">
        <w:rPr>
          <w:rFonts w:ascii="Verdana" w:eastAsia="Times New Roman" w:hAnsi="Verdana" w:cs="Arial"/>
          <w:bCs/>
          <w:iCs/>
          <w:sz w:val="20"/>
          <w:szCs w:val="20"/>
          <w:lang w:eastAsia="pl-PL"/>
        </w:rPr>
        <w:t xml:space="preserve"> ich zabezpieczeni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oznakowani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zgodnie z przepisami, przestrzeganie przepisów bhp i ppoż.,</w:t>
      </w:r>
    </w:p>
    <w:p w14:paraId="251E2246" w14:textId="03DE73FC" w:rsidR="00BC3DAC" w:rsidRPr="00A141BA" w:rsidRDefault="00043941" w:rsidP="00A141BA">
      <w:pPr>
        <w:pStyle w:val="Akapitzlist"/>
        <w:numPr>
          <w:ilvl w:val="0"/>
          <w:numId w:val="29"/>
        </w:numPr>
        <w:spacing w:line="360" w:lineRule="auto"/>
        <w:rPr>
          <w:rFonts w:ascii="Verdana" w:hAnsi="Verdana" w:cs="Arial"/>
          <w:bCs/>
          <w:iCs/>
          <w:sz w:val="20"/>
          <w:szCs w:val="20"/>
        </w:rPr>
      </w:pPr>
      <w:r w:rsidRPr="00A141BA">
        <w:rPr>
          <w:rFonts w:ascii="Verdana" w:hAnsi="Verdana" w:cs="Arial"/>
          <w:bCs/>
          <w:iCs/>
          <w:sz w:val="20"/>
          <w:szCs w:val="20"/>
        </w:rPr>
        <w:t>niezwłocznego informowania Zamawiającego o zaistniałych przeszkodach</w:t>
      </w:r>
      <w:r w:rsidR="00BE0DE7" w:rsidRPr="00A141BA">
        <w:rPr>
          <w:rFonts w:ascii="Verdana" w:hAnsi="Verdana" w:cs="Arial"/>
          <w:bCs/>
          <w:iCs/>
          <w:sz w:val="20"/>
          <w:szCs w:val="20"/>
        </w:rPr>
        <w:br/>
      </w:r>
      <w:r w:rsidRPr="00A141BA">
        <w:rPr>
          <w:rFonts w:ascii="Verdana" w:hAnsi="Verdana" w:cs="Arial"/>
          <w:bCs/>
          <w:iCs/>
          <w:sz w:val="20"/>
          <w:szCs w:val="20"/>
        </w:rPr>
        <w:t xml:space="preserve">i trudnościach mogących wpłynąć na jakość wykonywanych robót albo opóźnienie w realizacji przedmiotu umowy lub terminu zakończenia wykonania umowy. </w:t>
      </w:r>
    </w:p>
    <w:p w14:paraId="10159FAA" w14:textId="77777777"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ścisł</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współdziałani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 Zamawiającym w realizacji przedmiotu umowy, w tym do: </w:t>
      </w:r>
    </w:p>
    <w:p w14:paraId="289AF422"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stosowania się do wytycznych i wskazówek udzielanych przez Zamawiającego, </w:t>
      </w:r>
    </w:p>
    <w:p w14:paraId="5B9478BE"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udzielania Zamawiającemu wszelkich wyjaśnień i uzasadnień dotyczących wykonanych prac, na każde żądanie Zamawiającego w terminie przez niego wskazanym; </w:t>
      </w:r>
    </w:p>
    <w:p w14:paraId="69E8FA4C" w14:textId="361A670C"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ponoszenie odpowiedzialności cywilno-prawnej za skutki awarii, które powstały wskutek działania przez Wykonawcę, a także zaniechania lub wadliwego wykonania przedmiotu umowy</w:t>
      </w:r>
      <w:r w:rsidR="005C4B86" w:rsidRPr="00A141BA">
        <w:rPr>
          <w:rFonts w:ascii="Verdana" w:eastAsia="Times New Roman" w:hAnsi="Verdana" w:cs="Arial"/>
          <w:bCs/>
          <w:iCs/>
          <w:sz w:val="20"/>
          <w:szCs w:val="20"/>
          <w:lang w:eastAsia="pl-PL"/>
        </w:rPr>
        <w:t>,</w:t>
      </w:r>
    </w:p>
    <w:p w14:paraId="29D71751" w14:textId="77777777"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zgłoszenie robót do odbioru,</w:t>
      </w:r>
    </w:p>
    <w:p w14:paraId="76C603AF" w14:textId="6AD9C557"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przestrzegani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stosowani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 czasie prowadzenia robót przepisów dotyczących ochrony środowiska naturalnego i bezpieczeństwa pracy</w:t>
      </w:r>
      <w:r w:rsidR="007205FB" w:rsidRPr="00A141BA">
        <w:rPr>
          <w:rFonts w:ascii="Verdana" w:eastAsia="Times New Roman" w:hAnsi="Verdana" w:cs="Arial"/>
          <w:bCs/>
          <w:iCs/>
          <w:sz w:val="20"/>
          <w:szCs w:val="20"/>
          <w:lang w:eastAsia="pl-PL"/>
        </w:rPr>
        <w:t>,</w:t>
      </w:r>
    </w:p>
    <w:p w14:paraId="25884623" w14:textId="77777777"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w:t>
      </w:r>
      <w:r w:rsidR="005C4B86" w:rsidRPr="00A141BA">
        <w:rPr>
          <w:rFonts w:ascii="Verdana" w:eastAsia="Times New Roman" w:hAnsi="Verdana" w:cs="Arial"/>
          <w:bCs/>
          <w:iCs/>
          <w:sz w:val="20"/>
          <w:szCs w:val="20"/>
          <w:lang w:eastAsia="pl-PL"/>
        </w:rPr>
        <w:t>zenie</w:t>
      </w:r>
      <w:r w:rsidRPr="00A141BA">
        <w:rPr>
          <w:rFonts w:ascii="Verdana" w:eastAsia="Times New Roman" w:hAnsi="Verdana" w:cs="Arial"/>
          <w:bCs/>
          <w:iCs/>
          <w:sz w:val="20"/>
          <w:szCs w:val="20"/>
          <w:lang w:eastAsia="pl-PL"/>
        </w:rPr>
        <w:t xml:space="preserve"> odpowiedzialnoś</w:t>
      </w:r>
      <w:r w:rsidR="005C4B86"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przewidzian</w:t>
      </w:r>
      <w:r w:rsidR="005C4B86"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we właściwych przepisach, za przekroczenie lub inne naruszenie obowiązków określonych w </w:t>
      </w:r>
      <w:r w:rsidR="007205FB" w:rsidRPr="00A141BA">
        <w:rPr>
          <w:rFonts w:ascii="Verdana" w:eastAsia="Times New Roman" w:hAnsi="Verdana" w:cs="Arial"/>
          <w:bCs/>
          <w:iCs/>
          <w:sz w:val="20"/>
          <w:szCs w:val="20"/>
          <w:lang w:eastAsia="pl-PL"/>
        </w:rPr>
        <w:t xml:space="preserve">niniejszym </w:t>
      </w:r>
      <w:r w:rsidRPr="00A141BA">
        <w:rPr>
          <w:rFonts w:ascii="Verdana" w:eastAsia="Times New Roman" w:hAnsi="Verdana" w:cs="Arial"/>
          <w:bCs/>
          <w:iCs/>
          <w:sz w:val="20"/>
          <w:szCs w:val="20"/>
          <w:lang w:eastAsia="pl-PL"/>
        </w:rPr>
        <w:t>ust. 2, w szczególności ponosi odpowiedzialnoś</w:t>
      </w:r>
      <w:r w:rsidR="00DB7E15"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xml:space="preserve"> odszkodowawcz</w:t>
      </w:r>
      <w:r w:rsidR="00DB7E15"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za zdarzenia </w:t>
      </w:r>
      <w:r w:rsidR="007205FB" w:rsidRPr="00A141BA">
        <w:rPr>
          <w:rFonts w:ascii="Verdana" w:eastAsia="Times New Roman" w:hAnsi="Verdana" w:cs="Arial"/>
          <w:bCs/>
          <w:iCs/>
          <w:sz w:val="20"/>
          <w:szCs w:val="20"/>
          <w:lang w:eastAsia="pl-PL"/>
        </w:rPr>
        <w:t>w miejscu wykonywania robót,</w:t>
      </w:r>
    </w:p>
    <w:p w14:paraId="527300C7" w14:textId="161330DA" w:rsidR="00043941" w:rsidRPr="00A141BA" w:rsidRDefault="00043941"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bieżącej współpraca ze służbami Zamawiającego w zakresie wykonania przedmiotu umowy,</w:t>
      </w:r>
    </w:p>
    <w:p w14:paraId="77F78667" w14:textId="0B99FD17" w:rsidR="003F5565" w:rsidRPr="00A141BA" w:rsidRDefault="007205FB"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w</w:t>
      </w:r>
      <w:r w:rsidR="003F5565" w:rsidRPr="00A141BA">
        <w:rPr>
          <w:rFonts w:ascii="Verdana" w:eastAsia="Times New Roman" w:hAnsi="Verdana" w:cs="Arial"/>
          <w:bCs/>
          <w:iCs/>
          <w:sz w:val="20"/>
          <w:szCs w:val="20"/>
          <w:lang w:eastAsia="pl-PL"/>
        </w:rPr>
        <w:t xml:space="preserve">ymagania dotyczące zatrudnienia przez Wykonawcę lub podwykonawcę na podstawie </w:t>
      </w:r>
      <w:r w:rsidR="00043941" w:rsidRPr="00A141BA">
        <w:rPr>
          <w:rFonts w:ascii="Verdana" w:eastAsia="Times New Roman" w:hAnsi="Verdana" w:cs="Arial"/>
          <w:bCs/>
          <w:iCs/>
          <w:sz w:val="20"/>
          <w:szCs w:val="20"/>
          <w:lang w:eastAsia="pl-PL"/>
        </w:rPr>
        <w:t>stosunku pracy</w:t>
      </w:r>
      <w:r w:rsidR="006C7DF3" w:rsidRPr="00A141BA">
        <w:rPr>
          <w:rFonts w:ascii="Verdana" w:eastAsia="Times New Roman" w:hAnsi="Verdana" w:cs="Arial"/>
          <w:bCs/>
          <w:iCs/>
          <w:sz w:val="20"/>
          <w:szCs w:val="20"/>
          <w:lang w:eastAsia="pl-PL"/>
        </w:rPr>
        <w:t>:</w:t>
      </w:r>
      <w:r w:rsidR="00043941" w:rsidRPr="00A141BA">
        <w:rPr>
          <w:rFonts w:ascii="Verdana" w:eastAsia="Times New Roman" w:hAnsi="Verdana" w:cs="Arial"/>
          <w:bCs/>
          <w:iCs/>
          <w:sz w:val="20"/>
          <w:szCs w:val="20"/>
          <w:lang w:eastAsia="pl-PL"/>
        </w:rPr>
        <w:t xml:space="preserve"> </w:t>
      </w:r>
    </w:p>
    <w:p w14:paraId="6DEC0784" w14:textId="748E7FF9"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Zamawiający stosownie do art. </w:t>
      </w:r>
      <w:r w:rsidR="00EA20E7" w:rsidRPr="00A141BA">
        <w:rPr>
          <w:rFonts w:ascii="Verdana" w:hAnsi="Verdana" w:cs="Arial"/>
          <w:sz w:val="20"/>
          <w:szCs w:val="20"/>
        </w:rPr>
        <w:t>95</w:t>
      </w:r>
      <w:r w:rsidRPr="00A141BA">
        <w:rPr>
          <w:rFonts w:ascii="Verdana" w:hAnsi="Verdana" w:cs="Arial"/>
          <w:sz w:val="20"/>
          <w:szCs w:val="20"/>
        </w:rPr>
        <w:t xml:space="preserve"> ustawy Prawo zamówień publicznych, wymaga zatrudnienia przez Wykonawcę lub Podwykonawcę </w:t>
      </w:r>
      <w:r w:rsidR="00043941" w:rsidRPr="00A141BA">
        <w:rPr>
          <w:rFonts w:ascii="Verdana" w:hAnsi="Verdana" w:cs="Arial"/>
          <w:sz w:val="20"/>
          <w:szCs w:val="20"/>
        </w:rPr>
        <w:t xml:space="preserve">na podstawie stosunku pracy </w:t>
      </w:r>
      <w:r w:rsidRPr="00A141BA">
        <w:rPr>
          <w:rFonts w:ascii="Verdana" w:hAnsi="Verdana" w:cs="Arial"/>
          <w:sz w:val="20"/>
          <w:szCs w:val="20"/>
        </w:rPr>
        <w:t xml:space="preserve">osób wykonujących - w zakresie realizacji przedmiotu umowy – wskazane poniżej czynności </w:t>
      </w:r>
      <w:r w:rsidR="00D376DC" w:rsidRPr="00A141BA">
        <w:rPr>
          <w:rFonts w:ascii="Verdana" w:hAnsi="Verdana" w:cs="Arial"/>
          <w:sz w:val="20"/>
          <w:szCs w:val="20"/>
        </w:rPr>
        <w:t>–</w:t>
      </w:r>
      <w:r w:rsidRPr="00A141BA">
        <w:rPr>
          <w:rFonts w:ascii="Verdana" w:hAnsi="Verdana" w:cs="Arial"/>
          <w:sz w:val="20"/>
          <w:szCs w:val="20"/>
        </w:rPr>
        <w:t xml:space="preserve"> </w:t>
      </w:r>
      <w:r w:rsidR="00D376DC" w:rsidRPr="00A141BA">
        <w:rPr>
          <w:rFonts w:ascii="Verdana" w:hAnsi="Verdana" w:cs="Arial"/>
          <w:sz w:val="20"/>
          <w:szCs w:val="20"/>
        </w:rPr>
        <w:t xml:space="preserve">jeżeli wykonanie tych czynności polega </w:t>
      </w:r>
      <w:r w:rsidRPr="00A141BA">
        <w:rPr>
          <w:rFonts w:ascii="Verdana" w:hAnsi="Verdana" w:cs="Arial"/>
          <w:sz w:val="20"/>
          <w:szCs w:val="20"/>
        </w:rPr>
        <w:t xml:space="preserve">na wykonywaniu pracy w </w:t>
      </w:r>
      <w:r w:rsidRPr="00A141BA">
        <w:rPr>
          <w:rFonts w:ascii="Verdana" w:hAnsi="Verdana" w:cs="Arial"/>
          <w:sz w:val="20"/>
          <w:szCs w:val="20"/>
        </w:rPr>
        <w:lastRenderedPageBreak/>
        <w:t>sposób określony w art. 22 § 1 ustawy</w:t>
      </w:r>
      <w:r w:rsidR="006C7DF3" w:rsidRPr="00A141BA">
        <w:rPr>
          <w:rFonts w:ascii="Verdana" w:hAnsi="Verdana" w:cs="Arial"/>
          <w:sz w:val="20"/>
          <w:szCs w:val="20"/>
        </w:rPr>
        <w:t xml:space="preserve"> </w:t>
      </w:r>
      <w:r w:rsidRPr="00A141BA">
        <w:rPr>
          <w:rFonts w:ascii="Verdana" w:hAnsi="Verdana" w:cs="Arial"/>
          <w:sz w:val="20"/>
          <w:szCs w:val="20"/>
        </w:rPr>
        <w:t>z dnia 26 czerwca 1974 r. - Kodeks pracy , tj.:</w:t>
      </w:r>
    </w:p>
    <w:p w14:paraId="12E93496" w14:textId="1A4A6F73" w:rsidR="00793929" w:rsidRPr="00A141BA" w:rsidRDefault="006C7DF3" w:rsidP="00A141BA">
      <w:pPr>
        <w:pStyle w:val="Akapitzlist"/>
        <w:numPr>
          <w:ilvl w:val="0"/>
          <w:numId w:val="25"/>
        </w:numPr>
        <w:spacing w:line="360" w:lineRule="auto"/>
        <w:rPr>
          <w:rFonts w:ascii="Verdana" w:hAnsi="Verdana" w:cs="Arial"/>
          <w:sz w:val="20"/>
          <w:szCs w:val="20"/>
        </w:rPr>
      </w:pPr>
      <w:r w:rsidRPr="00A141BA">
        <w:rPr>
          <w:rFonts w:ascii="Verdana" w:hAnsi="Verdana" w:cs="Arial"/>
          <w:sz w:val="20"/>
          <w:szCs w:val="20"/>
        </w:rPr>
        <w:t>osoby bezpośrednio wykonujące roboty drogowe, czyli tzw. pracownicy fizyczni np. majster robót, pracownicy wchodzący w skład brygad</w:t>
      </w:r>
      <w:r w:rsidR="00A353AB" w:rsidRPr="00A141BA">
        <w:rPr>
          <w:rFonts w:ascii="Verdana" w:hAnsi="Verdana" w:cs="Arial"/>
          <w:sz w:val="20"/>
          <w:szCs w:val="20"/>
        </w:rPr>
        <w:t>, obsługa maszyn i urządzeń wykorzystywanych przy pracach ziemnych, chyba że z odrębnych przepisów wynika, iż osoby te nie muszą być zatrudnione na umowę o pracę</w:t>
      </w:r>
      <w:r w:rsidR="0018540B" w:rsidRPr="00A141BA">
        <w:rPr>
          <w:rFonts w:ascii="Verdana" w:hAnsi="Verdana" w:cs="Arial"/>
          <w:sz w:val="20"/>
          <w:szCs w:val="20"/>
        </w:rPr>
        <w:t>.</w:t>
      </w:r>
    </w:p>
    <w:p w14:paraId="17932C0C" w14:textId="34A23D16"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t>Wymóg nie dotyczy czynności wykonywanych przez osoby kierujące budową: kierownika budowy, kierownika robót oraz innych osób pełniących samodzielne funkcje techniczne w budownictwie; dostawców materiałów budowlanych</w:t>
      </w:r>
      <w:r w:rsidR="006C7DF3" w:rsidRPr="00A141BA">
        <w:rPr>
          <w:rFonts w:ascii="Verdana" w:hAnsi="Verdana" w:cs="Arial"/>
          <w:sz w:val="20"/>
          <w:szCs w:val="20"/>
        </w:rPr>
        <w:t>.</w:t>
      </w:r>
    </w:p>
    <w:p w14:paraId="040D7BC4" w14:textId="4FF0435A" w:rsidR="00793929" w:rsidRPr="00A141BA" w:rsidRDefault="00D376DC"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zatrudni wyżej wymienione osoby </w:t>
      </w:r>
      <w:r w:rsidR="00403CDA">
        <w:rPr>
          <w:rFonts w:ascii="Verdana" w:hAnsi="Verdana" w:cs="Arial"/>
          <w:sz w:val="20"/>
          <w:szCs w:val="20"/>
        </w:rPr>
        <w:t xml:space="preserve">co najmniej </w:t>
      </w:r>
      <w:r w:rsidRPr="00A141BA">
        <w:rPr>
          <w:rFonts w:ascii="Verdana" w:hAnsi="Verdana" w:cs="Arial"/>
          <w:sz w:val="20"/>
          <w:szCs w:val="20"/>
        </w:rPr>
        <w:t xml:space="preserve">na okres realizacji przedmiotu umowy. </w:t>
      </w:r>
      <w:r w:rsidRPr="00A141BA">
        <w:rPr>
          <w:rFonts w:ascii="Verdana" w:hAnsi="Verdana" w:cs="Arial"/>
          <w:bCs/>
          <w:iCs/>
          <w:sz w:val="20"/>
          <w:szCs w:val="20"/>
        </w:rPr>
        <w:t>W przypadku rozwiązania stosunku pracy przed zakończeniem tego okresu, zobowiązuje się do niezwłocznego zatrudnienia na to miejsce innej osoby</w:t>
      </w:r>
      <w:r w:rsidR="006C7DF3" w:rsidRPr="00A141BA">
        <w:rPr>
          <w:rFonts w:ascii="Verdana" w:hAnsi="Verdana" w:cs="Arial"/>
          <w:bCs/>
          <w:iCs/>
          <w:sz w:val="20"/>
          <w:szCs w:val="20"/>
        </w:rPr>
        <w:t xml:space="preserve">. </w:t>
      </w:r>
    </w:p>
    <w:p w14:paraId="1451B28C" w14:textId="651CB0E0" w:rsidR="00793929" w:rsidRPr="00A141BA" w:rsidRDefault="005427D8"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W</w:t>
      </w:r>
      <w:r w:rsidR="006C7DF3" w:rsidRPr="00A141BA">
        <w:rPr>
          <w:rFonts w:ascii="Verdana" w:hAnsi="Verdana" w:cs="Arial"/>
          <w:sz w:val="20"/>
          <w:szCs w:val="20"/>
        </w:rPr>
        <w:t xml:space="preserve"> </w:t>
      </w:r>
      <w:r w:rsidR="00793929" w:rsidRPr="00A141BA">
        <w:rPr>
          <w:rFonts w:ascii="Verdana" w:hAnsi="Verdana" w:cs="Arial"/>
          <w:sz w:val="20"/>
          <w:szCs w:val="20"/>
        </w:rPr>
        <w:t xml:space="preserve">trakcie realizacji zamówienia </w:t>
      </w:r>
      <w:r w:rsidR="00D376DC" w:rsidRPr="00A141BA">
        <w:rPr>
          <w:rFonts w:ascii="Verdana" w:hAnsi="Verdana" w:cs="Arial"/>
          <w:sz w:val="20"/>
          <w:szCs w:val="20"/>
        </w:rPr>
        <w:t>Z</w:t>
      </w:r>
      <w:r w:rsidR="00793929" w:rsidRPr="00A141BA">
        <w:rPr>
          <w:rFonts w:ascii="Verdana" w:hAnsi="Verdana" w:cs="Arial"/>
          <w:sz w:val="20"/>
          <w:szCs w:val="20"/>
        </w:rPr>
        <w:t xml:space="preserve">amawiający uprawniony jest do wykonywania czynności kontrolnych wobec Wykonawcy odnośnie spełniania przez wykonawcę lub podwykonawcę wymogu zatrudnienia na podstawie umowy o pracę osób wykonujących czynności wskazane w </w:t>
      </w:r>
      <w:proofErr w:type="spellStart"/>
      <w:r w:rsidR="00DB7E15" w:rsidRPr="00A141BA">
        <w:rPr>
          <w:rFonts w:ascii="Verdana" w:hAnsi="Verdana" w:cs="Arial"/>
          <w:sz w:val="20"/>
          <w:szCs w:val="20"/>
        </w:rPr>
        <w:t>p</w:t>
      </w:r>
      <w:r w:rsidR="00793929" w:rsidRPr="00A141BA">
        <w:rPr>
          <w:rFonts w:ascii="Verdana" w:hAnsi="Verdana" w:cs="Arial"/>
          <w:sz w:val="20"/>
          <w:szCs w:val="20"/>
        </w:rPr>
        <w:t>pkt</w:t>
      </w:r>
      <w:proofErr w:type="spellEnd"/>
      <w:r w:rsidR="00793929" w:rsidRPr="00A141BA">
        <w:rPr>
          <w:rFonts w:ascii="Verdana" w:hAnsi="Verdana" w:cs="Arial"/>
          <w:sz w:val="20"/>
          <w:szCs w:val="20"/>
        </w:rPr>
        <w:t xml:space="preserve"> </w:t>
      </w:r>
      <w:r w:rsidR="00DB7E15" w:rsidRPr="00A141BA">
        <w:rPr>
          <w:rFonts w:ascii="Verdana" w:hAnsi="Verdana" w:cs="Arial"/>
          <w:sz w:val="20"/>
          <w:szCs w:val="20"/>
        </w:rPr>
        <w:t>a</w:t>
      </w:r>
      <w:r w:rsidR="00793929" w:rsidRPr="00A141BA">
        <w:rPr>
          <w:rFonts w:ascii="Verdana" w:hAnsi="Verdana" w:cs="Arial"/>
          <w:sz w:val="20"/>
          <w:szCs w:val="20"/>
        </w:rPr>
        <w:t>)</w:t>
      </w:r>
      <w:r w:rsidR="00DB7E15" w:rsidRPr="00A141BA">
        <w:rPr>
          <w:rFonts w:ascii="Verdana" w:hAnsi="Verdana" w:cs="Arial"/>
          <w:sz w:val="20"/>
          <w:szCs w:val="20"/>
        </w:rPr>
        <w:t xml:space="preserve"> powyżej</w:t>
      </w:r>
      <w:r w:rsidR="00793929" w:rsidRPr="00A141BA">
        <w:rPr>
          <w:rFonts w:ascii="Verdana" w:hAnsi="Verdana" w:cs="Arial"/>
          <w:sz w:val="20"/>
          <w:szCs w:val="20"/>
        </w:rPr>
        <w:t xml:space="preserve">. Zamawiający uprawniony jest w szczególności do: </w:t>
      </w:r>
    </w:p>
    <w:p w14:paraId="1D3B5C02"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oświadczeń i dokumentów w zakresie potwierdzenia spełniania ww. wymogów i dokonywania ich oceny,</w:t>
      </w:r>
    </w:p>
    <w:p w14:paraId="09458695"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wyjaśnień w przypadku wątpliwości w zakresie potwierdzenia spełniania ww. wymogów,</w:t>
      </w:r>
    </w:p>
    <w:p w14:paraId="4B48AB0A"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przeprowadzania kontroli na miejscu wykonywania świadczenia</w:t>
      </w:r>
      <w:r w:rsidR="00DB7E15" w:rsidRPr="00A141BA">
        <w:rPr>
          <w:rFonts w:ascii="Verdana" w:hAnsi="Verdana" w:cs="Arial"/>
          <w:sz w:val="20"/>
          <w:szCs w:val="20"/>
        </w:rPr>
        <w:t>,</w:t>
      </w:r>
    </w:p>
    <w:p w14:paraId="6BC549AE" w14:textId="18BA8062" w:rsidR="00D376DC" w:rsidRPr="00A141BA" w:rsidRDefault="00D376DC"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r w:rsidR="006C7DF3" w:rsidRPr="00A141BA">
        <w:rPr>
          <w:rFonts w:ascii="Verdana" w:hAnsi="Verdana" w:cs="Arial"/>
          <w:sz w:val="20"/>
          <w:szCs w:val="20"/>
        </w:rPr>
        <w:t>.</w:t>
      </w:r>
    </w:p>
    <w:p w14:paraId="3DD67F37" w14:textId="1EF3EFD4"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lub podwykonawca zobowiązany jest do przedłożenia Zamawiającemu imiennego wykazu ww. osób, o których mowa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 </w:t>
      </w:r>
      <w:r w:rsidRPr="00A141BA">
        <w:rPr>
          <w:rFonts w:ascii="Verdana" w:hAnsi="Verdana" w:cs="Arial"/>
          <w:sz w:val="20"/>
          <w:szCs w:val="20"/>
        </w:rPr>
        <w:t>wraz z określeniem wykonywanych przez nie czynności oraz z oświadczeniem potwierdzającym zatrudnienie ich na podstawie umowy</w:t>
      </w:r>
      <w:r w:rsidR="006C7DF3" w:rsidRPr="00A141BA">
        <w:rPr>
          <w:rFonts w:ascii="Verdana" w:hAnsi="Verdana" w:cs="Arial"/>
          <w:sz w:val="20"/>
          <w:szCs w:val="20"/>
        </w:rPr>
        <w:t xml:space="preserve"> </w:t>
      </w:r>
      <w:r w:rsidRPr="00A141BA">
        <w:rPr>
          <w:rFonts w:ascii="Verdana" w:hAnsi="Verdana" w:cs="Arial"/>
          <w:sz w:val="20"/>
          <w:szCs w:val="20"/>
        </w:rPr>
        <w:t xml:space="preserve">o pracę i podaniem rodzaju umowy o pracę (umowa na czas określony/ nieokreślony, wymiar etatu). Oświadczenie powinno ponadto zawierać: </w:t>
      </w:r>
    </w:p>
    <w:p w14:paraId="68DB3FFD"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dokładne określenie podmiotu składającego oświadczenie, </w:t>
      </w:r>
    </w:p>
    <w:p w14:paraId="3E32B30A"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datę złożenia oświadczenia, </w:t>
      </w:r>
    </w:p>
    <w:p w14:paraId="3A0B5037"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podpis osoby uprawnionej do złożenia oświadczenia w imieniu Wykonawcy lub Podwykonawcy.</w:t>
      </w:r>
    </w:p>
    <w:p w14:paraId="5F110FB1" w14:textId="4D2D2E9F"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t>O każdorazowej zmianie wskazanych w wykazie osób (aktualizacji), Wykonawca lub podwykonawca zobowiązany jest poinformować pisemnie Zamawiającego, przed wprowadzeniem pracownika na budowę</w:t>
      </w:r>
      <w:r w:rsidR="006C7DF3" w:rsidRPr="00A141BA">
        <w:rPr>
          <w:rFonts w:ascii="Verdana" w:hAnsi="Verdana" w:cs="Arial"/>
          <w:sz w:val="20"/>
          <w:szCs w:val="20"/>
        </w:rPr>
        <w:t xml:space="preserve">. </w:t>
      </w:r>
    </w:p>
    <w:p w14:paraId="2C93DE9B" w14:textId="3C3EABC7" w:rsidR="00793929" w:rsidRPr="00A141BA" w:rsidRDefault="006C7DF3"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 </w:t>
      </w:r>
      <w:r w:rsidR="00793929" w:rsidRPr="00A141BA">
        <w:rPr>
          <w:rFonts w:ascii="Verdana" w:hAnsi="Verdana" w:cs="Arial"/>
          <w:sz w:val="20"/>
          <w:szCs w:val="20"/>
        </w:rPr>
        <w:t>trakcie realizacji zamówienia na każde wezwanie Zamawiającego,</w:t>
      </w:r>
      <w:r w:rsidR="00BE0DE7" w:rsidRPr="00A141BA">
        <w:rPr>
          <w:rFonts w:ascii="Verdana" w:hAnsi="Verdana" w:cs="Arial"/>
          <w:sz w:val="20"/>
          <w:szCs w:val="20"/>
        </w:rPr>
        <w:br/>
      </w:r>
      <w:r w:rsidR="00793929" w:rsidRPr="00A141BA">
        <w:rPr>
          <w:rFonts w:ascii="Verdana" w:hAnsi="Verdana" w:cs="Arial"/>
          <w:sz w:val="20"/>
          <w:szCs w:val="20"/>
        </w:rPr>
        <w:t>w wyznaczonym w tym wezwaniu terminie, Wykonawca</w:t>
      </w:r>
      <w:r w:rsidR="00D376DC" w:rsidRPr="00A141BA">
        <w:rPr>
          <w:rFonts w:ascii="Verdana" w:hAnsi="Verdana" w:cs="Arial"/>
          <w:sz w:val="20"/>
          <w:szCs w:val="20"/>
        </w:rPr>
        <w:t>/Podwykonawca</w:t>
      </w:r>
      <w:r w:rsidR="00793929" w:rsidRPr="00A141BA">
        <w:rPr>
          <w:rFonts w:ascii="Verdana" w:hAnsi="Verdana" w:cs="Arial"/>
          <w:sz w:val="20"/>
          <w:szCs w:val="20"/>
        </w:rPr>
        <w:t xml:space="preserve"> przedłoży Zamawiającemu wskazane poniżej dowody w celu potwierdzenia spełnienia wymogu zatrudnienia na podstawie umowy o pracę przez Wykonawcę lub podwykonawcę osób wykonujących wskazane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w:t>
      </w:r>
      <w:r w:rsidR="00793929" w:rsidRPr="00A141BA">
        <w:rPr>
          <w:rFonts w:ascii="Verdana" w:hAnsi="Verdana" w:cs="Arial"/>
          <w:sz w:val="20"/>
          <w:szCs w:val="20"/>
        </w:rPr>
        <w:t xml:space="preserve">  czynności:</w:t>
      </w:r>
    </w:p>
    <w:p w14:paraId="3FCFA9F7"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D0DA990" w14:textId="78F62025" w:rsidR="0009299C" w:rsidRPr="00A141BA" w:rsidRDefault="0009299C"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1CB8316A" w14:textId="2567E53A"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zanimizowana w sposób zapewniający ochronę danych osobowych pracowników, zgodnie z przepisami ustawy z dnia 10 maja 2018 r. o ochronie danych osobowych (tj.  w szczególności bez adresów, nr PESEL pracowników). Imię i nazwisko pracownika nie podlega animizacji. Informacje takie jak: data zawarcia umowy, rodzaj umowy o pracę i wymiar etatu powinny być możliwe do zidentyfikowania;</w:t>
      </w:r>
    </w:p>
    <w:p w14:paraId="614C6A53"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B97E28B" w14:textId="74BEB255"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poświadczoną za zgodność z oryginałem odpowiednio przez wykonawcę lub podwykonawcę kopię dowodu potwierdzającego zgłoszenie pracownika przez pracodawcę do ubezpieczeń, zanimizowaną w sposób zapewniający ochronę danych osobowych pracowników, zgodnie z przepisami ustawy</w:t>
      </w:r>
      <w:r w:rsidR="006C7DF3" w:rsidRPr="00A141BA">
        <w:rPr>
          <w:rFonts w:ascii="Verdana" w:hAnsi="Verdana" w:cs="Arial"/>
          <w:sz w:val="20"/>
          <w:szCs w:val="20"/>
        </w:rPr>
        <w:t xml:space="preserve"> </w:t>
      </w:r>
      <w:r w:rsidRPr="00A141BA">
        <w:rPr>
          <w:rFonts w:ascii="Verdana" w:hAnsi="Verdana" w:cs="Arial"/>
          <w:sz w:val="20"/>
          <w:szCs w:val="20"/>
        </w:rPr>
        <w:t>z dnia 10 maja 2018 r.</w:t>
      </w:r>
      <w:r w:rsidRPr="00A141BA">
        <w:rPr>
          <w:rFonts w:ascii="Verdana" w:hAnsi="Verdana" w:cs="Arial"/>
          <w:i/>
          <w:sz w:val="20"/>
          <w:szCs w:val="20"/>
        </w:rPr>
        <w:t xml:space="preserve"> </w:t>
      </w:r>
      <w:r w:rsidRPr="00A141BA">
        <w:rPr>
          <w:rFonts w:ascii="Verdana" w:hAnsi="Verdana" w:cs="Arial"/>
          <w:sz w:val="20"/>
          <w:szCs w:val="20"/>
        </w:rPr>
        <w:t>o</w:t>
      </w:r>
      <w:r w:rsidRPr="00A141BA">
        <w:rPr>
          <w:rFonts w:ascii="Verdana" w:hAnsi="Verdana" w:cs="Arial"/>
          <w:i/>
          <w:sz w:val="20"/>
          <w:szCs w:val="20"/>
        </w:rPr>
        <w:t xml:space="preserve"> </w:t>
      </w:r>
      <w:r w:rsidRPr="00A141BA">
        <w:rPr>
          <w:rFonts w:ascii="Verdana" w:hAnsi="Verdana" w:cs="Arial"/>
          <w:sz w:val="20"/>
          <w:szCs w:val="20"/>
        </w:rPr>
        <w:t>ochronie danych osobowych. Imię i nazwisko pracownika nie podlega animizacji.</w:t>
      </w:r>
    </w:p>
    <w:p w14:paraId="1CDADA05" w14:textId="42141452" w:rsidR="00793929" w:rsidRPr="00A141BA" w:rsidRDefault="00793929" w:rsidP="00A141BA">
      <w:pPr>
        <w:pStyle w:val="Akapitzlist"/>
        <w:numPr>
          <w:ilvl w:val="0"/>
          <w:numId w:val="24"/>
        </w:numPr>
        <w:spacing w:line="360" w:lineRule="auto"/>
        <w:rPr>
          <w:rFonts w:ascii="Verdana" w:eastAsia="Calibri" w:hAnsi="Verdana" w:cs="Arial"/>
          <w:sz w:val="20"/>
          <w:szCs w:val="20"/>
        </w:rPr>
      </w:pPr>
      <w:r w:rsidRPr="00A141BA">
        <w:rPr>
          <w:rFonts w:ascii="Verdana" w:eastAsia="Calibri" w:hAnsi="Verdana" w:cs="Arial"/>
          <w:sz w:val="20"/>
          <w:szCs w:val="20"/>
        </w:rPr>
        <w:t>Z tytułu niespełnienia przez Wykonawcę lub podwykonawcę wymogu zatrudnienia na podstawie umowy o pracę osób wykonujących wskazane</w:t>
      </w:r>
      <w:r w:rsidR="00BE0DE7" w:rsidRPr="00A141BA">
        <w:rPr>
          <w:rFonts w:ascii="Verdana" w:eastAsia="Calibri" w:hAnsi="Verdana" w:cs="Arial"/>
          <w:sz w:val="20"/>
          <w:szCs w:val="20"/>
        </w:rPr>
        <w:br/>
      </w:r>
      <w:r w:rsidRPr="00A141BA">
        <w:rPr>
          <w:rFonts w:ascii="Verdana" w:eastAsia="Calibri" w:hAnsi="Verdana" w:cs="Arial"/>
          <w:sz w:val="20"/>
          <w:szCs w:val="20"/>
        </w:rPr>
        <w:t xml:space="preserve">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w:t>
      </w:r>
      <w:r w:rsidRPr="00A141BA">
        <w:rPr>
          <w:rFonts w:ascii="Verdana" w:eastAsia="Calibri" w:hAnsi="Verdana" w:cs="Arial"/>
          <w:sz w:val="20"/>
          <w:szCs w:val="20"/>
        </w:rPr>
        <w:t xml:space="preserve"> czynności Zamawiający przewiduje sankcję w postaci obowiązku zapłaty przez Wykonawcę kary umo</w:t>
      </w:r>
      <w:r w:rsidR="008F6A8B" w:rsidRPr="00A141BA">
        <w:rPr>
          <w:rFonts w:ascii="Verdana" w:eastAsia="Calibri" w:hAnsi="Verdana" w:cs="Arial"/>
          <w:sz w:val="20"/>
          <w:szCs w:val="20"/>
        </w:rPr>
        <w:t>wnej w wysokości określonej w §</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6)</w:t>
      </w:r>
      <w:r w:rsidRPr="00A141BA">
        <w:rPr>
          <w:rFonts w:ascii="Verdana" w:eastAsia="Calibri" w:hAnsi="Verdana" w:cs="Arial"/>
          <w:sz w:val="20"/>
          <w:szCs w:val="20"/>
        </w:rPr>
        <w:t xml:space="preserve"> umowy, lub odstąpienia od umowy z przyczyn zależnych od Wykonawcy 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 </w:t>
      </w:r>
      <w:r w:rsidRPr="00A141BA">
        <w:rPr>
          <w:rFonts w:ascii="Verdana" w:eastAsia="Calibri" w:hAnsi="Verdana" w:cs="Arial"/>
          <w:sz w:val="20"/>
          <w:szCs w:val="20"/>
        </w:rPr>
        <w:t xml:space="preserv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proofErr w:type="spellStart"/>
      <w:r w:rsidR="00B06431" w:rsidRPr="00A141BA">
        <w:rPr>
          <w:rFonts w:ascii="Verdana" w:hAnsi="Verdana" w:cs="Arial"/>
          <w:sz w:val="20"/>
          <w:szCs w:val="20"/>
        </w:rPr>
        <w:t>ppkt</w:t>
      </w:r>
      <w:proofErr w:type="spellEnd"/>
      <w:r w:rsidR="00B06431" w:rsidRPr="00A141BA">
        <w:rPr>
          <w:rFonts w:ascii="Verdana" w:hAnsi="Verdana" w:cs="Arial"/>
          <w:sz w:val="20"/>
          <w:szCs w:val="20"/>
        </w:rPr>
        <w:t>. a) powyżej</w:t>
      </w:r>
      <w:r w:rsidRPr="00A141BA">
        <w:rPr>
          <w:rFonts w:ascii="Verdana" w:eastAsia="Calibri" w:hAnsi="Verdana" w:cs="Arial"/>
          <w:sz w:val="20"/>
          <w:szCs w:val="20"/>
        </w:rPr>
        <w:t xml:space="preserve"> czynności. </w:t>
      </w:r>
    </w:p>
    <w:p w14:paraId="12EABE65" w14:textId="77777777"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eastAsia="Calibri" w:hAnsi="Verdana" w:cs="Arial"/>
          <w:sz w:val="20"/>
          <w:szCs w:val="20"/>
        </w:rPr>
        <w:t xml:space="preserve">W uzasadnionych przypadkach, nie leżących po stronie Wykonawcy, możliwe jest zastąpienie osoby lub osób </w:t>
      </w:r>
      <w:r w:rsidRPr="00A141BA">
        <w:rPr>
          <w:rFonts w:ascii="Verdana" w:hAnsi="Verdana" w:cs="Arial"/>
          <w:sz w:val="20"/>
          <w:szCs w:val="20"/>
        </w:rPr>
        <w:t xml:space="preserve">wykonujących wskazane 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 a) powyżej</w:t>
      </w:r>
      <w:r w:rsidRPr="00A141BA">
        <w:rPr>
          <w:rFonts w:ascii="Verdana" w:hAnsi="Verdana" w:cs="Arial"/>
          <w:sz w:val="20"/>
          <w:szCs w:val="20"/>
        </w:rPr>
        <w:t xml:space="preserve"> czynności inną osobą lub osobami pod warunkiem, że spełnione zostaną wszystkie powyższe wymagania co do sposobu zatrudnienia na okres realizacji przedmiotu umowy.</w:t>
      </w:r>
    </w:p>
    <w:p w14:paraId="5296F498" w14:textId="670B20C2"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 przypadku opóźnienia Wykonawcy w realizacji obowiązku, o którym mowa 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 xml:space="preserve">. a) powyżej </w:t>
      </w:r>
      <w:r w:rsidRPr="00A141BA">
        <w:rPr>
          <w:rFonts w:ascii="Verdana" w:hAnsi="Verdana" w:cs="Arial"/>
          <w:sz w:val="20"/>
          <w:szCs w:val="20"/>
        </w:rPr>
        <w:t xml:space="preserve">, Zamawiający jest uprawniony do naliczenia kary umownej w wysokości określonej odpowiednio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7) </w:t>
      </w:r>
      <w:r w:rsidRPr="00A141BA">
        <w:rPr>
          <w:rFonts w:ascii="Verdana" w:hAnsi="Verdana" w:cs="Arial"/>
          <w:sz w:val="20"/>
          <w:szCs w:val="20"/>
        </w:rPr>
        <w:t>umowy, lub odstąpienia od umowy z przyczyn zależnych od Wykonawcy</w:t>
      </w:r>
      <w:r w:rsidR="006C7DF3" w:rsidRPr="00A141BA">
        <w:rPr>
          <w:rFonts w:ascii="Verdana" w:hAnsi="Verdana" w:cs="Arial"/>
          <w:sz w:val="20"/>
          <w:szCs w:val="20"/>
        </w:rPr>
        <w:t xml:space="preserve"> </w:t>
      </w:r>
      <w:r w:rsidRPr="00A141BA">
        <w:rPr>
          <w:rFonts w:ascii="Verdana" w:hAnsi="Verdana" w:cs="Arial"/>
          <w:sz w:val="20"/>
          <w:szCs w:val="20"/>
        </w:rPr>
        <w:t xml:space="preserve">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 </w:t>
      </w:r>
      <w:r w:rsidRPr="00A141BA">
        <w:rPr>
          <w:rFonts w:ascii="Verdana" w:hAnsi="Verdana" w:cs="Arial"/>
          <w:sz w:val="20"/>
          <w:szCs w:val="20"/>
        </w:rPr>
        <w:t>umowy.</w:t>
      </w:r>
    </w:p>
    <w:p w14:paraId="04324523" w14:textId="30F4941C" w:rsidR="003F5565" w:rsidRPr="00A141BA" w:rsidRDefault="00793929" w:rsidP="00A141BA">
      <w:pPr>
        <w:pStyle w:val="Akapitzlist"/>
        <w:numPr>
          <w:ilvl w:val="0"/>
          <w:numId w:val="24"/>
        </w:numPr>
        <w:spacing w:line="360" w:lineRule="auto"/>
        <w:rPr>
          <w:rFonts w:ascii="Verdana" w:hAnsi="Verdana" w:cs="Arial"/>
          <w:bCs/>
          <w:iCs/>
          <w:sz w:val="20"/>
          <w:szCs w:val="20"/>
        </w:rPr>
      </w:pPr>
      <w:r w:rsidRPr="00A141BA">
        <w:rPr>
          <w:rFonts w:ascii="Verdana" w:hAnsi="Verdana" w:cs="Arial"/>
          <w:sz w:val="20"/>
          <w:szCs w:val="20"/>
        </w:rPr>
        <w:t>W przypadku uzasadnionych wątpliwości co do przestrzegania prawa pracy przez Wykonawcę lub podwykonawcę, Zamawiający może zwrócić się</w:t>
      </w:r>
      <w:r w:rsidR="00BE0DE7" w:rsidRPr="00A141BA">
        <w:rPr>
          <w:rFonts w:ascii="Verdana" w:hAnsi="Verdana" w:cs="Arial"/>
          <w:sz w:val="20"/>
          <w:szCs w:val="20"/>
        </w:rPr>
        <w:br/>
      </w:r>
      <w:r w:rsidRPr="00A141BA">
        <w:rPr>
          <w:rFonts w:ascii="Verdana" w:hAnsi="Verdana" w:cs="Arial"/>
          <w:sz w:val="20"/>
          <w:szCs w:val="20"/>
        </w:rPr>
        <w:t>o przeprowadzenie kontroli przez Państwową Inspekcję Pracy.</w:t>
      </w:r>
    </w:p>
    <w:p w14:paraId="179301FF" w14:textId="5021BBF5"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Zamawiający nie ponosi odpowiedzialności za jakiekolwiek szkody wynikłe w takcie realizacji</w:t>
      </w:r>
      <w:r w:rsidR="00882A92" w:rsidRPr="00A141BA">
        <w:rPr>
          <w:rFonts w:ascii="Verdana" w:eastAsia="Times New Roman" w:hAnsi="Verdana" w:cs="Arial"/>
          <w:bCs/>
          <w:iCs/>
          <w:sz w:val="20"/>
          <w:szCs w:val="20"/>
          <w:lang w:eastAsia="pl-PL"/>
        </w:rPr>
        <w:t xml:space="preserve"> przedmiotu umowy</w:t>
      </w:r>
      <w:r w:rsidRPr="00A141BA">
        <w:rPr>
          <w:rFonts w:ascii="Verdana" w:eastAsia="Times New Roman" w:hAnsi="Verdana" w:cs="Arial"/>
          <w:bCs/>
          <w:iCs/>
          <w:sz w:val="20"/>
          <w:szCs w:val="20"/>
          <w:lang w:eastAsia="pl-PL"/>
        </w:rPr>
        <w:t>, powstałe z winy Wykonawcy.</w:t>
      </w:r>
    </w:p>
    <w:p w14:paraId="75E9A117" w14:textId="10A5FC6D" w:rsidR="0009299C" w:rsidRPr="00A141BA" w:rsidRDefault="00CA321E"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Niezależnie od obowiązku zapłaty kar umownych, o których mowa powyżej, skierowanie - do wykonywania czynności określonych w ust. 1 pkt 1 - osób niezatrudnionych na podstawie umowy o pracę, stanowić będzie podstawę do odstąpienia od umowy przez Zamawiającego z przyczyn leżących po stronie Wykonawcy.</w:t>
      </w:r>
    </w:p>
    <w:p w14:paraId="53C59D18" w14:textId="2256D64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3.</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Terminy i inne warunki realizacji robót</w:t>
      </w:r>
    </w:p>
    <w:p w14:paraId="5F289063" w14:textId="3EAA7B2E" w:rsidR="00C63A82"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Wykonawca zobowiązuje się do wykonania przedmiotu umowy w terminie od dnia podpisania umowy do dnia </w:t>
      </w:r>
      <w:r w:rsidR="00BF14C7">
        <w:rPr>
          <w:rFonts w:ascii="Verdana" w:hAnsi="Verdana" w:cs="Arial"/>
          <w:bCs/>
          <w:iCs/>
          <w:sz w:val="20"/>
          <w:szCs w:val="20"/>
        </w:rPr>
        <w:t>19</w:t>
      </w:r>
      <w:r w:rsidRPr="00A141BA">
        <w:rPr>
          <w:rFonts w:ascii="Verdana" w:hAnsi="Verdana" w:cs="Arial"/>
          <w:bCs/>
          <w:iCs/>
          <w:sz w:val="20"/>
          <w:szCs w:val="20"/>
        </w:rPr>
        <w:t xml:space="preserve"> grudnia 20</w:t>
      </w:r>
      <w:r w:rsidR="00BC3DAC" w:rsidRPr="00A141BA">
        <w:rPr>
          <w:rFonts w:ascii="Verdana" w:hAnsi="Verdana" w:cs="Arial"/>
          <w:bCs/>
          <w:iCs/>
          <w:sz w:val="20"/>
          <w:szCs w:val="20"/>
        </w:rPr>
        <w:t>2</w:t>
      </w:r>
      <w:r w:rsidR="00BF14C7">
        <w:rPr>
          <w:rFonts w:ascii="Verdana" w:hAnsi="Verdana" w:cs="Arial"/>
          <w:bCs/>
          <w:iCs/>
          <w:sz w:val="20"/>
          <w:szCs w:val="20"/>
        </w:rPr>
        <w:t>5</w:t>
      </w:r>
      <w:r w:rsidRPr="00A141BA">
        <w:rPr>
          <w:rFonts w:ascii="Verdana" w:hAnsi="Verdana" w:cs="Arial"/>
          <w:bCs/>
          <w:iCs/>
          <w:sz w:val="20"/>
          <w:szCs w:val="20"/>
        </w:rPr>
        <w:t xml:space="preserve"> r. </w:t>
      </w:r>
      <w:r w:rsidR="00BB43D8" w:rsidRPr="00A141BA">
        <w:rPr>
          <w:rFonts w:ascii="Verdana" w:hAnsi="Verdana" w:cs="Arial"/>
          <w:bCs/>
          <w:iCs/>
          <w:sz w:val="20"/>
          <w:szCs w:val="20"/>
        </w:rPr>
        <w:t xml:space="preserve">- z uwzględnieniem terminów określonych w poniższym ust. </w:t>
      </w:r>
      <w:r w:rsidR="008F6A8B" w:rsidRPr="00A141BA">
        <w:rPr>
          <w:rFonts w:ascii="Verdana" w:hAnsi="Verdana" w:cs="Arial"/>
          <w:bCs/>
          <w:iCs/>
          <w:sz w:val="20"/>
          <w:szCs w:val="20"/>
        </w:rPr>
        <w:t>4</w:t>
      </w:r>
      <w:r w:rsidR="00BB43D8" w:rsidRPr="00A141BA">
        <w:rPr>
          <w:rFonts w:ascii="Verdana" w:hAnsi="Verdana" w:cs="Arial"/>
          <w:bCs/>
          <w:iCs/>
          <w:sz w:val="20"/>
          <w:szCs w:val="20"/>
        </w:rPr>
        <w:t xml:space="preserve">. - </w:t>
      </w:r>
      <w:r w:rsidRPr="00A141BA">
        <w:rPr>
          <w:rFonts w:ascii="Verdana" w:hAnsi="Verdana" w:cs="Arial"/>
          <w:bCs/>
          <w:iCs/>
          <w:sz w:val="20"/>
          <w:szCs w:val="20"/>
        </w:rPr>
        <w:t xml:space="preserve">lub do wyczerpania maksymalnej wartości nominalnej </w:t>
      </w:r>
      <w:r w:rsidR="008F6A8B" w:rsidRPr="00A141BA">
        <w:rPr>
          <w:rFonts w:ascii="Verdana" w:hAnsi="Verdana" w:cs="Arial"/>
          <w:bCs/>
          <w:iCs/>
          <w:sz w:val="20"/>
          <w:szCs w:val="20"/>
        </w:rPr>
        <w:t>zobowiązania Zamawiającego</w:t>
      </w:r>
      <w:r w:rsidR="00ED00E1">
        <w:rPr>
          <w:rFonts w:ascii="Verdana" w:hAnsi="Verdana" w:cs="Arial"/>
          <w:bCs/>
          <w:iCs/>
          <w:sz w:val="20"/>
          <w:szCs w:val="20"/>
        </w:rPr>
        <w:t xml:space="preserve"> określonego</w:t>
      </w:r>
      <w:r w:rsidR="0094783D" w:rsidRPr="00A141BA">
        <w:rPr>
          <w:rFonts w:ascii="Verdana" w:hAnsi="Verdana" w:cs="Arial"/>
          <w:bCs/>
          <w:iCs/>
          <w:sz w:val="20"/>
          <w:szCs w:val="20"/>
        </w:rPr>
        <w:t xml:space="preserve"> w </w:t>
      </w:r>
      <w:r w:rsidR="0094783D" w:rsidRPr="00A141BA">
        <w:rPr>
          <w:rFonts w:ascii="Verdana" w:hAnsi="Verdana" w:cs="Arial"/>
          <w:sz w:val="20"/>
          <w:szCs w:val="20"/>
        </w:rPr>
        <w:t xml:space="preserve">§6 ust. </w:t>
      </w:r>
      <w:r w:rsidR="008F6A8B" w:rsidRPr="00A141BA">
        <w:rPr>
          <w:rFonts w:ascii="Verdana" w:hAnsi="Verdana" w:cs="Arial"/>
          <w:sz w:val="20"/>
          <w:szCs w:val="20"/>
        </w:rPr>
        <w:t>1</w:t>
      </w:r>
      <w:r w:rsidR="0094783D" w:rsidRPr="00A141BA">
        <w:rPr>
          <w:rFonts w:ascii="Verdana" w:hAnsi="Verdana" w:cs="Arial"/>
          <w:sz w:val="20"/>
          <w:szCs w:val="20"/>
        </w:rPr>
        <w:t xml:space="preserve"> umowy</w:t>
      </w:r>
      <w:r w:rsidR="00BB43D8" w:rsidRPr="00A141BA">
        <w:rPr>
          <w:rFonts w:ascii="Verdana" w:hAnsi="Verdana" w:cs="Arial"/>
          <w:bCs/>
          <w:iCs/>
          <w:sz w:val="20"/>
          <w:szCs w:val="20"/>
        </w:rPr>
        <w:t>.</w:t>
      </w:r>
    </w:p>
    <w:p w14:paraId="32380AAB" w14:textId="77777777" w:rsidR="008F6A8B"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Przedmiot </w:t>
      </w:r>
      <w:r w:rsidR="008F6A8B" w:rsidRPr="00A141BA">
        <w:rPr>
          <w:rFonts w:ascii="Verdana" w:hAnsi="Verdana" w:cs="Arial"/>
          <w:bCs/>
          <w:iCs/>
          <w:sz w:val="20"/>
          <w:szCs w:val="20"/>
        </w:rPr>
        <w:t>umowy</w:t>
      </w:r>
      <w:r w:rsidRPr="00A141BA">
        <w:rPr>
          <w:rFonts w:ascii="Verdana" w:hAnsi="Verdana" w:cs="Arial"/>
          <w:bCs/>
          <w:iCs/>
          <w:sz w:val="20"/>
          <w:szCs w:val="20"/>
        </w:rPr>
        <w:t xml:space="preserve"> będzie realizowany sukcesywnie, w miarę potrzeb</w:t>
      </w:r>
      <w:r w:rsidR="008F6A8B" w:rsidRPr="00A141BA">
        <w:rPr>
          <w:rFonts w:ascii="Verdana" w:hAnsi="Verdana" w:cs="Arial"/>
          <w:bCs/>
          <w:iCs/>
          <w:sz w:val="20"/>
          <w:szCs w:val="20"/>
        </w:rPr>
        <w:t xml:space="preserve"> Zamawiającego. </w:t>
      </w:r>
    </w:p>
    <w:p w14:paraId="2AFE20C2" w14:textId="77777777" w:rsidR="008F6A8B" w:rsidRPr="00A141BA" w:rsidRDefault="008F6A8B"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Przedmiot</w:t>
      </w:r>
      <w:r w:rsidR="00C63A82" w:rsidRPr="00A141BA">
        <w:rPr>
          <w:rFonts w:ascii="Verdana" w:hAnsi="Verdana" w:cs="Arial"/>
          <w:bCs/>
          <w:iCs/>
          <w:sz w:val="20"/>
          <w:szCs w:val="20"/>
        </w:rPr>
        <w:t xml:space="preserve"> </w:t>
      </w:r>
      <w:r w:rsidRPr="00A141BA">
        <w:rPr>
          <w:rFonts w:ascii="Verdana" w:hAnsi="Verdana" w:cs="Arial"/>
          <w:bCs/>
          <w:iCs/>
          <w:sz w:val="20"/>
          <w:szCs w:val="20"/>
        </w:rPr>
        <w:t xml:space="preserve">umowy będzie kwalifikowany do naprawy w zakresie określonym przez pracownika </w:t>
      </w:r>
      <w:r w:rsidRPr="00A141BA">
        <w:rPr>
          <w:rFonts w:ascii="Verdana" w:hAnsi="Verdana" w:cs="Arial"/>
          <w:sz w:val="20"/>
          <w:szCs w:val="20"/>
        </w:rPr>
        <w:t>Zamawiającego, o którym mowa w §5</w:t>
      </w:r>
      <w:r w:rsidRPr="00A141BA">
        <w:rPr>
          <w:rFonts w:ascii="Verdana" w:hAnsi="Verdana" w:cs="Arial"/>
          <w:bCs/>
          <w:iCs/>
          <w:sz w:val="20"/>
          <w:szCs w:val="20"/>
        </w:rPr>
        <w:t xml:space="preserve"> ust. 1, w oparciu o zlecenie skierowane do Wykonawcy.</w:t>
      </w:r>
    </w:p>
    <w:p w14:paraId="10BC7CC5" w14:textId="2E2229D0" w:rsidR="00AC0FFE" w:rsidRPr="00A141BA" w:rsidRDefault="00DA700E" w:rsidP="00A141BA">
      <w:pPr>
        <w:numPr>
          <w:ilvl w:val="0"/>
          <w:numId w:val="90"/>
        </w:numPr>
        <w:spacing w:line="360" w:lineRule="auto"/>
        <w:rPr>
          <w:rFonts w:ascii="Verdana" w:hAnsi="Verdana" w:cs="Arial"/>
          <w:bCs/>
          <w:iCs/>
          <w:sz w:val="20"/>
          <w:szCs w:val="20"/>
        </w:rPr>
      </w:pPr>
      <w:r w:rsidRPr="00A141BA">
        <w:rPr>
          <w:rFonts w:ascii="Verdana" w:hAnsi="Verdana" w:cs="Arial"/>
          <w:bCs/>
          <w:iCs/>
          <w:sz w:val="20"/>
          <w:szCs w:val="20"/>
        </w:rPr>
        <w:t xml:space="preserve">Roboty </w:t>
      </w:r>
      <w:r w:rsidR="00AC0FFE" w:rsidRPr="00A141BA">
        <w:rPr>
          <w:rFonts w:ascii="Verdana" w:hAnsi="Verdana" w:cs="Arial"/>
          <w:bCs/>
          <w:iCs/>
          <w:sz w:val="20"/>
          <w:szCs w:val="20"/>
        </w:rPr>
        <w:t>będą realizowane w dwóch trybach na polecenie Zamawiającego, zgodnie z poniższym:</w:t>
      </w:r>
    </w:p>
    <w:p w14:paraId="06EF588B" w14:textId="5DC6B403" w:rsidR="0005412F" w:rsidRPr="00A141BA" w:rsidRDefault="006D274C"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t>t</w:t>
      </w:r>
      <w:r w:rsidR="00DA700E" w:rsidRPr="00A141BA">
        <w:rPr>
          <w:rFonts w:ascii="Verdana" w:hAnsi="Verdana" w:cs="Arial"/>
          <w:bCs/>
          <w:iCs/>
          <w:sz w:val="20"/>
          <w:szCs w:val="20"/>
        </w:rPr>
        <w:t xml:space="preserve">ryb normalny obejmujący </w:t>
      </w:r>
      <w:r w:rsidR="00C63A82" w:rsidRPr="00A141BA">
        <w:rPr>
          <w:rFonts w:ascii="Verdana" w:hAnsi="Verdana" w:cs="Arial"/>
          <w:bCs/>
          <w:iCs/>
          <w:sz w:val="20"/>
          <w:szCs w:val="20"/>
        </w:rPr>
        <w:t>naprawy zwykłe</w:t>
      </w:r>
      <w:r w:rsidRPr="00A141BA">
        <w:rPr>
          <w:rFonts w:ascii="Verdana" w:hAnsi="Verdana" w:cs="Arial"/>
          <w:bCs/>
          <w:iCs/>
          <w:sz w:val="20"/>
          <w:szCs w:val="20"/>
        </w:rPr>
        <w:t>, które będą wykonywane etapami w miarę potrzeb, zgodnie z zasadami określonymi umow</w:t>
      </w:r>
      <w:r w:rsidR="00AC0FFE" w:rsidRPr="00A141BA">
        <w:rPr>
          <w:rFonts w:ascii="Verdana" w:hAnsi="Verdana" w:cs="Arial"/>
          <w:bCs/>
          <w:iCs/>
          <w:sz w:val="20"/>
          <w:szCs w:val="20"/>
        </w:rPr>
        <w:t>ą</w:t>
      </w:r>
      <w:r w:rsidR="0005412F" w:rsidRPr="00A141BA">
        <w:rPr>
          <w:rFonts w:ascii="Verdana" w:hAnsi="Verdana" w:cs="Arial"/>
          <w:bCs/>
          <w:iCs/>
          <w:sz w:val="20"/>
          <w:szCs w:val="20"/>
        </w:rPr>
        <w:t>,</w:t>
      </w:r>
      <w:r w:rsidRPr="00A141BA">
        <w:rPr>
          <w:rFonts w:ascii="Verdana" w:hAnsi="Verdana" w:cs="Arial"/>
          <w:bCs/>
          <w:iCs/>
          <w:sz w:val="20"/>
          <w:szCs w:val="20"/>
        </w:rPr>
        <w:t xml:space="preserve"> </w:t>
      </w:r>
      <w:r w:rsidR="00AC0FFE" w:rsidRPr="00A141BA">
        <w:rPr>
          <w:rFonts w:ascii="Verdana" w:hAnsi="Verdana" w:cs="Arial"/>
          <w:bCs/>
          <w:iCs/>
          <w:sz w:val="20"/>
          <w:szCs w:val="20"/>
        </w:rPr>
        <w:t>w tym:</w:t>
      </w:r>
    </w:p>
    <w:p w14:paraId="46328385" w14:textId="76BA123D" w:rsidR="00C63A82"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 xml:space="preserve">czas podjęcia napraw zwykłych </w:t>
      </w:r>
      <w:r w:rsidR="006D274C" w:rsidRPr="00A141BA">
        <w:rPr>
          <w:rFonts w:ascii="Verdana" w:hAnsi="Verdana" w:cs="Arial"/>
          <w:bCs/>
          <w:iCs/>
          <w:sz w:val="20"/>
          <w:szCs w:val="20"/>
        </w:rPr>
        <w:t xml:space="preserve">nastąpi </w:t>
      </w:r>
      <w:r w:rsidR="00C63A82" w:rsidRPr="00A141BA">
        <w:rPr>
          <w:rFonts w:ascii="Verdana" w:hAnsi="Verdana" w:cs="Arial"/>
          <w:bCs/>
          <w:iCs/>
          <w:sz w:val="20"/>
          <w:szCs w:val="20"/>
        </w:rPr>
        <w:t xml:space="preserve">– w terminie </w:t>
      </w:r>
      <w:r w:rsidR="002E3250" w:rsidRPr="00A141BA">
        <w:rPr>
          <w:rFonts w:ascii="Verdana" w:hAnsi="Verdana" w:cs="Arial"/>
          <w:bCs/>
          <w:iCs/>
          <w:sz w:val="20"/>
          <w:szCs w:val="20"/>
        </w:rPr>
        <w:t>__</w:t>
      </w:r>
      <w:r w:rsidR="00C63A82" w:rsidRPr="00A141BA">
        <w:rPr>
          <w:rFonts w:ascii="Verdana" w:hAnsi="Verdana" w:cs="Arial"/>
          <w:bCs/>
          <w:iCs/>
          <w:sz w:val="20"/>
          <w:szCs w:val="20"/>
        </w:rPr>
        <w:t xml:space="preserve"> dni </w:t>
      </w:r>
      <w:r w:rsidRPr="00A141BA">
        <w:rPr>
          <w:rFonts w:ascii="Verdana" w:hAnsi="Verdana" w:cs="Arial"/>
          <w:bCs/>
          <w:iCs/>
          <w:sz w:val="20"/>
          <w:szCs w:val="20"/>
        </w:rPr>
        <w:t xml:space="preserve">roboczych, licząc </w:t>
      </w:r>
      <w:r w:rsidR="00C63A82" w:rsidRPr="00A141BA">
        <w:rPr>
          <w:rFonts w:ascii="Verdana" w:hAnsi="Verdana" w:cs="Arial"/>
          <w:bCs/>
          <w:iCs/>
          <w:sz w:val="20"/>
          <w:szCs w:val="20"/>
        </w:rPr>
        <w:t>od dnia otrzymania pisemnego zlecenia od Zamawiającego</w:t>
      </w:r>
      <w:r w:rsidR="007F1F0D" w:rsidRPr="00A141BA">
        <w:rPr>
          <w:rFonts w:ascii="Verdana" w:hAnsi="Verdana" w:cs="Arial"/>
          <w:bCs/>
          <w:iCs/>
          <w:sz w:val="20"/>
          <w:szCs w:val="20"/>
        </w:rPr>
        <w:t>,</w:t>
      </w:r>
    </w:p>
    <w:p w14:paraId="00B38E10" w14:textId="3434FA3B" w:rsidR="0005412F"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czas zakończenia napraw zwykłych nastąpi – w terminie __ dni roboczych, licząc od dnia rozpoczęcia tych robót</w:t>
      </w:r>
      <w:r w:rsidR="00AC0FFE" w:rsidRPr="00A141BA">
        <w:rPr>
          <w:rFonts w:ascii="Verdana" w:hAnsi="Verdana" w:cs="Arial"/>
          <w:bCs/>
          <w:iCs/>
          <w:sz w:val="20"/>
          <w:szCs w:val="20"/>
        </w:rPr>
        <w:t>,</w:t>
      </w:r>
    </w:p>
    <w:p w14:paraId="5E97426D" w14:textId="7743948C" w:rsidR="00AC0FFE" w:rsidRPr="00A141BA" w:rsidRDefault="00AC0FFE"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t>tryb interwencyjny obejmuje naprawy awaryjne, które będą wykonywane w przypadku zagrożenia bezpieczeństwa ruchu na drodze</w:t>
      </w:r>
      <w:r w:rsidR="005D6A7E" w:rsidRPr="00A141BA">
        <w:rPr>
          <w:rFonts w:ascii="Verdana" w:hAnsi="Verdana" w:cs="Arial"/>
          <w:bCs/>
          <w:iCs/>
          <w:sz w:val="20"/>
          <w:szCs w:val="20"/>
        </w:rPr>
        <w:t>, zgodnie z zasadami określonymi umową, w tym:</w:t>
      </w:r>
    </w:p>
    <w:p w14:paraId="6DFEABDB" w14:textId="583EC065"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reakcji na przystąpienie do realizacji robót nastąpi w </w:t>
      </w:r>
      <w:r w:rsidR="006D67EB" w:rsidRPr="00A141BA">
        <w:rPr>
          <w:rFonts w:ascii="Verdana" w:hAnsi="Verdana" w:cs="Arial"/>
          <w:bCs/>
          <w:iCs/>
          <w:sz w:val="20"/>
          <w:szCs w:val="20"/>
        </w:rPr>
        <w:t>ciągu</w:t>
      </w:r>
      <w:r w:rsidRPr="00A141BA">
        <w:rPr>
          <w:rFonts w:ascii="Verdana" w:hAnsi="Verdana" w:cs="Arial"/>
          <w:bCs/>
          <w:iCs/>
          <w:sz w:val="20"/>
          <w:szCs w:val="20"/>
        </w:rPr>
        <w:t xml:space="preserve"> __ </w:t>
      </w:r>
      <w:r w:rsidR="006D67EB" w:rsidRPr="00A141BA">
        <w:rPr>
          <w:rFonts w:ascii="Verdana" w:hAnsi="Verdana" w:cs="Arial"/>
          <w:bCs/>
          <w:iCs/>
          <w:sz w:val="20"/>
          <w:szCs w:val="20"/>
        </w:rPr>
        <w:t>godzin</w:t>
      </w:r>
      <w:r w:rsidRPr="00A141BA">
        <w:rPr>
          <w:rFonts w:ascii="Verdana" w:hAnsi="Verdana" w:cs="Arial"/>
          <w:bCs/>
          <w:iCs/>
          <w:sz w:val="20"/>
          <w:szCs w:val="20"/>
        </w:rPr>
        <w:t>, licząc od otrzymania zlecenia od Zamawiającego,</w:t>
      </w:r>
    </w:p>
    <w:p w14:paraId="5E13EAFD" w14:textId="0236ACB7"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zakończenia napraw </w:t>
      </w:r>
      <w:r w:rsidR="006D67EB" w:rsidRPr="00A141BA">
        <w:rPr>
          <w:rFonts w:ascii="Verdana" w:hAnsi="Verdana" w:cs="Arial"/>
          <w:bCs/>
          <w:iCs/>
          <w:sz w:val="20"/>
          <w:szCs w:val="20"/>
        </w:rPr>
        <w:t>awaryjnych</w:t>
      </w:r>
      <w:r w:rsidRPr="00A141BA">
        <w:rPr>
          <w:rFonts w:ascii="Verdana" w:hAnsi="Verdana" w:cs="Arial"/>
          <w:bCs/>
          <w:iCs/>
          <w:sz w:val="20"/>
          <w:szCs w:val="20"/>
        </w:rPr>
        <w:t xml:space="preserve"> nastąpi </w:t>
      </w:r>
      <w:r w:rsidR="006D67EB" w:rsidRPr="00A141BA">
        <w:rPr>
          <w:rFonts w:ascii="Verdana" w:hAnsi="Verdana" w:cs="Arial"/>
          <w:bCs/>
          <w:iCs/>
          <w:sz w:val="20"/>
          <w:szCs w:val="20"/>
        </w:rPr>
        <w:t>w ciągu</w:t>
      </w:r>
      <w:r w:rsidRPr="00A141BA">
        <w:rPr>
          <w:rFonts w:ascii="Verdana" w:hAnsi="Verdana" w:cs="Arial"/>
          <w:bCs/>
          <w:iCs/>
          <w:sz w:val="20"/>
          <w:szCs w:val="20"/>
        </w:rPr>
        <w:t xml:space="preserve"> __ </w:t>
      </w:r>
      <w:r w:rsidR="006D67EB" w:rsidRPr="00A141BA">
        <w:rPr>
          <w:rFonts w:ascii="Verdana" w:hAnsi="Verdana" w:cs="Arial"/>
          <w:bCs/>
          <w:iCs/>
          <w:sz w:val="20"/>
          <w:szCs w:val="20"/>
        </w:rPr>
        <w:t>godzin</w:t>
      </w:r>
      <w:r w:rsidRPr="00A141BA">
        <w:rPr>
          <w:rFonts w:ascii="Verdana" w:hAnsi="Verdana" w:cs="Arial"/>
          <w:bCs/>
          <w:iCs/>
          <w:sz w:val="20"/>
          <w:szCs w:val="20"/>
        </w:rPr>
        <w:t>, licząc od rozpoczęcia tych robót</w:t>
      </w:r>
      <w:r w:rsidR="006D67EB" w:rsidRPr="00A141BA">
        <w:rPr>
          <w:rFonts w:ascii="Verdana" w:hAnsi="Verdana" w:cs="Arial"/>
          <w:bCs/>
          <w:iCs/>
          <w:sz w:val="20"/>
          <w:szCs w:val="20"/>
        </w:rPr>
        <w:t>.</w:t>
      </w:r>
    </w:p>
    <w:p w14:paraId="28052A27" w14:textId="77777777" w:rsidR="00E473AC" w:rsidRPr="00A141BA" w:rsidRDefault="00E473AC" w:rsidP="00E473AC">
      <w:pPr>
        <w:numPr>
          <w:ilvl w:val="0"/>
          <w:numId w:val="98"/>
        </w:numPr>
        <w:spacing w:line="360" w:lineRule="auto"/>
        <w:ind w:left="357" w:hanging="357"/>
        <w:rPr>
          <w:rFonts w:ascii="Verdana" w:hAnsi="Verdana" w:cs="Arial"/>
          <w:bCs/>
          <w:iCs/>
          <w:sz w:val="20"/>
          <w:szCs w:val="20"/>
        </w:rPr>
      </w:pPr>
      <w:r w:rsidRPr="00A141BA">
        <w:rPr>
          <w:rFonts w:ascii="Verdana" w:hAnsi="Verdana" w:cs="Open Sans"/>
          <w:sz w:val="20"/>
          <w:szCs w:val="20"/>
          <w:lang w:val="x-none"/>
        </w:rPr>
        <w:t xml:space="preserve">Wykonawca niezwłocznie potwierdza fakt otrzymania zlecenia. W przypadku braku potwierdzenia otrzymania wiadomości przez Wykonawcę,  </w:t>
      </w:r>
      <w:proofErr w:type="spellStart"/>
      <w:r w:rsidRPr="00A141BA">
        <w:rPr>
          <w:rFonts w:ascii="Verdana" w:hAnsi="Verdana" w:cs="Open Sans"/>
          <w:sz w:val="20"/>
          <w:szCs w:val="20"/>
          <w:lang w:val="x-none"/>
        </w:rPr>
        <w:t>domniem</w:t>
      </w:r>
      <w:r>
        <w:rPr>
          <w:rFonts w:ascii="Verdana" w:hAnsi="Verdana" w:cs="Open Sans"/>
          <w:sz w:val="20"/>
          <w:szCs w:val="20"/>
          <w:lang w:val="x-none"/>
        </w:rPr>
        <w:t>uje</w:t>
      </w:r>
      <w:proofErr w:type="spellEnd"/>
      <w:r>
        <w:rPr>
          <w:rFonts w:ascii="Verdana" w:hAnsi="Verdana" w:cs="Open Sans"/>
          <w:sz w:val="20"/>
          <w:szCs w:val="20"/>
          <w:lang w:val="x-none"/>
        </w:rPr>
        <w:t xml:space="preserve"> się</w:t>
      </w:r>
      <w:r w:rsidRPr="00A141BA">
        <w:rPr>
          <w:rFonts w:ascii="Verdana" w:hAnsi="Verdana" w:cs="Open Sans"/>
          <w:sz w:val="20"/>
          <w:szCs w:val="20"/>
          <w:lang w:val="x-none"/>
        </w:rPr>
        <w:t xml:space="preserve">, </w:t>
      </w:r>
      <w:r w:rsidRPr="00A141BA">
        <w:rPr>
          <w:rFonts w:ascii="Verdana" w:hAnsi="Verdana" w:cs="Open Sans"/>
          <w:sz w:val="20"/>
          <w:szCs w:val="20"/>
          <w:lang w:val="x-none"/>
        </w:rPr>
        <w:br/>
        <w:t xml:space="preserve">że zlecenie wysłane przez Zamawiającego na adres poczty elektronicznej podany przez Wykonawcę, zostało mu doręczone w sposób umożliwiający zapoznanie się Wykonawcy </w:t>
      </w:r>
      <w:r w:rsidRPr="00A141BA">
        <w:rPr>
          <w:rFonts w:ascii="Verdana" w:hAnsi="Verdana" w:cs="Open Sans"/>
          <w:sz w:val="20"/>
          <w:szCs w:val="20"/>
          <w:lang w:val="x-none"/>
        </w:rPr>
        <w:br/>
        <w:t>z treścią zlecenia.</w:t>
      </w:r>
    </w:p>
    <w:p w14:paraId="692ED0DD" w14:textId="2A66FA39" w:rsidR="00E473AC" w:rsidRPr="00A141BA" w:rsidRDefault="00E473AC" w:rsidP="00E473AC">
      <w:pPr>
        <w:numPr>
          <w:ilvl w:val="0"/>
          <w:numId w:val="98"/>
        </w:numPr>
        <w:spacing w:line="360" w:lineRule="auto"/>
        <w:ind w:left="357" w:hanging="357"/>
        <w:rPr>
          <w:rFonts w:ascii="Verdana" w:hAnsi="Verdana" w:cs="Arial"/>
          <w:bCs/>
          <w:iCs/>
          <w:sz w:val="20"/>
          <w:szCs w:val="20"/>
        </w:rPr>
      </w:pPr>
      <w:r w:rsidRPr="00A141BA">
        <w:rPr>
          <w:rFonts w:ascii="Verdana" w:hAnsi="Verdana" w:cs="Arial"/>
          <w:bCs/>
          <w:iCs/>
          <w:sz w:val="20"/>
          <w:szCs w:val="20"/>
        </w:rPr>
        <w:t>Szczegółowy zakres rzeczowy i ilościowy robót związanych z realizacją przedmiotu umowy oraz termin ich wykonania będzie na bieżąco ustalany w formie</w:t>
      </w:r>
      <w:r>
        <w:rPr>
          <w:rFonts w:ascii="Verdana" w:hAnsi="Verdana" w:cs="Arial"/>
          <w:bCs/>
          <w:iCs/>
          <w:sz w:val="20"/>
          <w:szCs w:val="20"/>
        </w:rPr>
        <w:t xml:space="preserve"> </w:t>
      </w:r>
      <w:r w:rsidRPr="00A141BA">
        <w:rPr>
          <w:rFonts w:ascii="Verdana" w:hAnsi="Verdana" w:cs="Arial"/>
          <w:bCs/>
          <w:iCs/>
          <w:sz w:val="20"/>
          <w:szCs w:val="20"/>
        </w:rPr>
        <w:t xml:space="preserve">pisemnej </w:t>
      </w:r>
      <w:r>
        <w:rPr>
          <w:rFonts w:ascii="Verdana" w:hAnsi="Verdana" w:cs="Arial"/>
          <w:bCs/>
          <w:iCs/>
          <w:sz w:val="20"/>
          <w:szCs w:val="20"/>
        </w:rPr>
        <w:t xml:space="preserve">lub poprzez pocztę e-mail </w:t>
      </w:r>
      <w:r w:rsidRPr="00A141BA">
        <w:rPr>
          <w:rFonts w:ascii="Verdana" w:hAnsi="Verdana" w:cs="Arial"/>
          <w:bCs/>
          <w:iCs/>
          <w:sz w:val="20"/>
          <w:szCs w:val="20"/>
        </w:rPr>
        <w:t>z wyłączeniem robót interwencyjnych, wymagających natychmiastowego podjęcia czynności, zlecenie wykonania prac może zostać przekazane ustnie</w:t>
      </w:r>
      <w:r>
        <w:rPr>
          <w:rFonts w:ascii="Verdana" w:hAnsi="Verdana" w:cs="Arial"/>
          <w:bCs/>
          <w:iCs/>
          <w:sz w:val="20"/>
          <w:szCs w:val="20"/>
        </w:rPr>
        <w:t xml:space="preserve"> lub telefonicznie (sms, komunikator internetowy)</w:t>
      </w:r>
      <w:r w:rsidRPr="00A141BA">
        <w:rPr>
          <w:rFonts w:ascii="Verdana" w:hAnsi="Verdana" w:cs="Arial"/>
          <w:bCs/>
          <w:iCs/>
          <w:sz w:val="20"/>
          <w:szCs w:val="20"/>
        </w:rPr>
        <w:t>, a następnie zostanie potwierdzone w formie pisemnej</w:t>
      </w:r>
      <w:r>
        <w:rPr>
          <w:rFonts w:ascii="Verdana" w:hAnsi="Verdana" w:cs="Arial"/>
          <w:bCs/>
          <w:iCs/>
          <w:sz w:val="20"/>
          <w:szCs w:val="20"/>
        </w:rPr>
        <w:t xml:space="preserve"> lub poprzez pocztę e-mail</w:t>
      </w:r>
      <w:r w:rsidRPr="00A141BA">
        <w:rPr>
          <w:rFonts w:ascii="Verdana" w:hAnsi="Verdana" w:cs="Arial"/>
          <w:bCs/>
          <w:iCs/>
          <w:sz w:val="20"/>
          <w:szCs w:val="20"/>
        </w:rPr>
        <w:t>, z uwzględnieniem terminów określonych w ust. 4 powyżej.</w:t>
      </w:r>
    </w:p>
    <w:p w14:paraId="5A9F9B19" w14:textId="75B5B1EF" w:rsidR="00C67FB3" w:rsidRPr="00A141BA" w:rsidRDefault="00C67FB3" w:rsidP="00A141BA">
      <w:pPr>
        <w:numPr>
          <w:ilvl w:val="0"/>
          <w:numId w:val="98"/>
        </w:numPr>
        <w:spacing w:line="360" w:lineRule="auto"/>
        <w:ind w:left="357" w:hanging="357"/>
        <w:rPr>
          <w:rFonts w:ascii="Verdana" w:hAnsi="Verdana" w:cs="Arial"/>
          <w:bCs/>
          <w:iCs/>
          <w:sz w:val="20"/>
          <w:szCs w:val="20"/>
        </w:rPr>
      </w:pPr>
      <w:r w:rsidRPr="00A141BA">
        <w:rPr>
          <w:rFonts w:ascii="Verdana" w:hAnsi="Verdana" w:cs="Arial"/>
          <w:bCs/>
          <w:iCs/>
          <w:sz w:val="20"/>
          <w:szCs w:val="20"/>
        </w:rPr>
        <w:t>Wykonawca zobowiązuje się do wykonania wszystkich zleconych przez Zamawiającego robót ściśle według standardów podanych w Specyfikacji Technicznej Wykonania i Odbioru Robót Budowlanych.</w:t>
      </w:r>
    </w:p>
    <w:p w14:paraId="394C2D5B" w14:textId="38360156" w:rsidR="008F5732" w:rsidRPr="00A141BA" w:rsidRDefault="008F573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4</w:t>
      </w:r>
      <w:r w:rsidR="0002022E"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Odbiory</w:t>
      </w:r>
    </w:p>
    <w:p w14:paraId="3A74D214" w14:textId="5F862A80"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 xml:space="preserve">Rozliczenie każdorazowego zleconego zakresu </w:t>
      </w:r>
      <w:r w:rsidR="008F6A8B" w:rsidRPr="00A141BA">
        <w:rPr>
          <w:rFonts w:ascii="Verdana" w:hAnsi="Verdana" w:cs="Arial"/>
          <w:sz w:val="20"/>
          <w:szCs w:val="20"/>
        </w:rPr>
        <w:t>robót</w:t>
      </w:r>
      <w:r w:rsidRPr="00A141BA">
        <w:rPr>
          <w:rFonts w:ascii="Verdana" w:hAnsi="Verdana" w:cs="Arial"/>
          <w:sz w:val="20"/>
          <w:szCs w:val="20"/>
        </w:rPr>
        <w:t xml:space="preserve"> następować będzie na podstawie protokołu odbioru, który stanowił będzie podstawę do wystawienia faktury częściowej</w:t>
      </w:r>
      <w:r w:rsidR="004F2D42" w:rsidRPr="00A141BA">
        <w:rPr>
          <w:rFonts w:ascii="Verdana" w:hAnsi="Verdana" w:cs="Arial"/>
          <w:sz w:val="20"/>
          <w:szCs w:val="20"/>
        </w:rPr>
        <w:t>.</w:t>
      </w:r>
    </w:p>
    <w:p w14:paraId="2EAC10D3" w14:textId="1DA3CE5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Po przybyciu na miejsce naprawy Wykonawca niezwłocznie zabezpiecza miejsce robót, w ten sposób, by zapewnić bezpieczeństwo i ciągłość w ruchu pieszym</w:t>
      </w:r>
      <w:r w:rsidR="00BE0DE7" w:rsidRPr="00A141BA">
        <w:rPr>
          <w:rFonts w:ascii="Verdana" w:hAnsi="Verdana" w:cs="Arial"/>
          <w:bCs/>
          <w:iCs/>
          <w:sz w:val="20"/>
          <w:szCs w:val="20"/>
        </w:rPr>
        <w:br/>
      </w:r>
      <w:r w:rsidRPr="00A141BA">
        <w:rPr>
          <w:rFonts w:ascii="Verdana" w:hAnsi="Verdana" w:cs="Arial"/>
          <w:bCs/>
          <w:iCs/>
          <w:sz w:val="20"/>
          <w:szCs w:val="20"/>
        </w:rPr>
        <w:t xml:space="preserve">i drogowym. </w:t>
      </w:r>
      <w:r w:rsidR="007A4D29">
        <w:rPr>
          <w:rFonts w:ascii="Verdana" w:hAnsi="Verdana" w:cs="Arial"/>
          <w:bCs/>
          <w:iCs/>
          <w:sz w:val="20"/>
          <w:szCs w:val="20"/>
        </w:rPr>
        <w:t xml:space="preserve">Po dokonaniu zabezpieczenia robót wykonawca niezwłocznie informuje zamawiającego o fakcie zabezpieczenia miejsca robót. Informację niniejszą wykonawca zobowiązuje się przekazać poprzez sms lub komunikator internetowy na ustalony nr przedstawiciela zamawiającego. </w:t>
      </w:r>
      <w:r w:rsidR="007A4D29" w:rsidRPr="00A141BA">
        <w:rPr>
          <w:rFonts w:ascii="Verdana" w:hAnsi="Verdana" w:cs="Arial"/>
          <w:bCs/>
          <w:iCs/>
          <w:sz w:val="20"/>
          <w:szCs w:val="20"/>
        </w:rPr>
        <w:t xml:space="preserve"> </w:t>
      </w:r>
      <w:r w:rsidRPr="00A141BA">
        <w:rPr>
          <w:rFonts w:ascii="Verdana" w:hAnsi="Verdana" w:cs="Arial"/>
          <w:bCs/>
          <w:iCs/>
          <w:sz w:val="20"/>
          <w:szCs w:val="20"/>
        </w:rPr>
        <w:t>Od momentu zabezpieczenia do podpisania protokołu odbioru częściowego Wykonawca odpowiada za zdarzenia w miejscu robót.</w:t>
      </w:r>
    </w:p>
    <w:p w14:paraId="1A0E340A" w14:textId="04ACD40A"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Prace muszą być wykonane zgodnie z obowiązującymi przepisami, normami technicznymi i aktualną wiedzą techniczną oraz na warunkach określonych</w:t>
      </w:r>
      <w:r w:rsidR="00BE0DE7" w:rsidRPr="00A141BA">
        <w:rPr>
          <w:rFonts w:ascii="Verdana" w:hAnsi="Verdana" w:cs="Arial"/>
          <w:bCs/>
          <w:iCs/>
          <w:sz w:val="20"/>
          <w:szCs w:val="20"/>
        </w:rPr>
        <w:br/>
      </w:r>
      <w:r w:rsidRPr="00A141BA">
        <w:rPr>
          <w:rFonts w:ascii="Verdana" w:hAnsi="Verdana" w:cs="Arial"/>
          <w:bCs/>
          <w:iCs/>
          <w:sz w:val="20"/>
          <w:szCs w:val="20"/>
        </w:rPr>
        <w:t>w niniejszej umowie.</w:t>
      </w:r>
    </w:p>
    <w:p w14:paraId="2DEF1EC1"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W zakresie obowiązujących przepisów materiały i urządzenia powinny być oznaczone znakiem bezpieczeństwa. Zamawiający ma prawo żądać sprawdzenia jakości materiałów używanych do wykonania robót, jak również przedstawienia wyników tych badań.</w:t>
      </w:r>
    </w:p>
    <w:p w14:paraId="497B91A7" w14:textId="5155FEDD"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 xml:space="preserve">Odbiory i rozliczenia wykonanych </w:t>
      </w:r>
      <w:r w:rsidR="008F6A8B" w:rsidRPr="00A141BA">
        <w:rPr>
          <w:rFonts w:ascii="Verdana" w:hAnsi="Verdana" w:cs="Arial"/>
          <w:bCs/>
          <w:iCs/>
          <w:sz w:val="20"/>
          <w:szCs w:val="20"/>
        </w:rPr>
        <w:t>robót</w:t>
      </w:r>
      <w:r w:rsidRPr="00A141BA">
        <w:rPr>
          <w:rFonts w:ascii="Verdana" w:hAnsi="Verdana" w:cs="Arial"/>
          <w:bCs/>
          <w:iCs/>
          <w:sz w:val="20"/>
          <w:szCs w:val="20"/>
        </w:rPr>
        <w:t xml:space="preserve"> będą prowadzone na bieżąco, tj. maksymalnie w ciągu </w:t>
      </w:r>
      <w:r w:rsidR="00F93A8F">
        <w:rPr>
          <w:rFonts w:ascii="Verdana" w:hAnsi="Verdana" w:cs="Arial"/>
          <w:bCs/>
          <w:iCs/>
          <w:sz w:val="20"/>
          <w:szCs w:val="20"/>
        </w:rPr>
        <w:t>21</w:t>
      </w:r>
      <w:r w:rsidRPr="00A141BA">
        <w:rPr>
          <w:rFonts w:ascii="Verdana" w:hAnsi="Verdana" w:cs="Arial"/>
          <w:bCs/>
          <w:iCs/>
          <w:sz w:val="20"/>
          <w:szCs w:val="20"/>
        </w:rPr>
        <w:t xml:space="preserve"> dni po zakończeniu robót na poszczególnych odcinkach dróg. Z odbiorów będą sporządzane protokoły odbiorów częściowych.</w:t>
      </w:r>
    </w:p>
    <w:p w14:paraId="54C1C093" w14:textId="2E2EAF10" w:rsidR="00CA321E" w:rsidRPr="00A141BA" w:rsidRDefault="00CA321E"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Jeżeli w toku czynności odbioru zostanie stwierdzone, że roboty budowlane będące jego przedmiotem nie są gotowe do odbioru z powodu ich niezakończenia, z powodu wystąpienia istotnych wad, uniemożliwiających korzystanie</w:t>
      </w:r>
      <w:r w:rsidR="00BE0DE7" w:rsidRPr="00A141BA">
        <w:rPr>
          <w:rFonts w:ascii="Verdana" w:hAnsi="Verdana" w:cs="Arial"/>
          <w:sz w:val="20"/>
          <w:szCs w:val="20"/>
        </w:rPr>
        <w:br/>
      </w:r>
      <w:r w:rsidRPr="00A141BA">
        <w:rPr>
          <w:rFonts w:ascii="Verdana" w:hAnsi="Verdana" w:cs="Arial"/>
          <w:sz w:val="20"/>
          <w:szCs w:val="20"/>
        </w:rPr>
        <w:t>z przedmiotu Umowy, lub z powodu nieprzeprowadzenia wymaganych prób</w:t>
      </w:r>
      <w:r w:rsidR="00BE0DE7" w:rsidRPr="00A141BA">
        <w:rPr>
          <w:rFonts w:ascii="Verdana" w:hAnsi="Verdana" w:cs="Arial"/>
          <w:sz w:val="20"/>
          <w:szCs w:val="20"/>
        </w:rPr>
        <w:br/>
      </w:r>
      <w:r w:rsidRPr="00A141BA">
        <w:rPr>
          <w:rFonts w:ascii="Verdana" w:hAnsi="Verdana" w:cs="Arial"/>
          <w:sz w:val="20"/>
          <w:szCs w:val="20"/>
        </w:rPr>
        <w:t>i sprawdzeń</w:t>
      </w:r>
      <w:r w:rsidR="00F93A8F">
        <w:rPr>
          <w:rFonts w:ascii="Verdana" w:hAnsi="Verdana" w:cs="Arial"/>
          <w:sz w:val="20"/>
          <w:szCs w:val="20"/>
        </w:rPr>
        <w:t xml:space="preserve"> bądź wykonania prac niezgodnie z zapisami umowy wraz z załącznikami i STWIOR</w:t>
      </w:r>
      <w:r w:rsidRPr="00A141BA">
        <w:rPr>
          <w:rFonts w:ascii="Verdana" w:hAnsi="Verdana" w:cs="Arial"/>
          <w:sz w:val="20"/>
          <w:szCs w:val="20"/>
        </w:rPr>
        <w:t>, Zamawiający może przerwać odbiór i:</w:t>
      </w:r>
    </w:p>
    <w:p w14:paraId="2805A716" w14:textId="77777777" w:rsidR="00CA321E" w:rsidRPr="00A141BA" w:rsidRDefault="00CA321E" w:rsidP="00A141BA">
      <w:pPr>
        <w:numPr>
          <w:ilvl w:val="0"/>
          <w:numId w:val="45"/>
        </w:numPr>
        <w:tabs>
          <w:tab w:val="left" w:pos="2443"/>
        </w:tabs>
        <w:spacing w:line="360" w:lineRule="auto"/>
        <w:jc w:val="both"/>
        <w:rPr>
          <w:rFonts w:ascii="Verdana" w:hAnsi="Verdana" w:cs="Arial"/>
          <w:sz w:val="20"/>
          <w:szCs w:val="20"/>
        </w:rPr>
      </w:pPr>
      <w:r w:rsidRPr="00A141BA">
        <w:rPr>
          <w:rFonts w:ascii="Verdana" w:hAnsi="Verdana" w:cs="Arial"/>
          <w:sz w:val="20"/>
          <w:szCs w:val="20"/>
        </w:rPr>
        <w:t>jeżeli wady nie nadają się do usunięcia to:</w:t>
      </w:r>
    </w:p>
    <w:p w14:paraId="7BE7CF1B" w14:textId="77777777"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umożliwiają one użytkowanie przedmiotu umowy zgodnie z przeznaczeniem, Zamawiający może odebrać przedmiot odbioru i obniżyć odpowiednio wynagrodzenie Wykonawcy,</w:t>
      </w:r>
    </w:p>
    <w:p w14:paraId="07013007" w14:textId="75762E5F"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uniemożliwiają użytkowanie przedmiotu umowy zgodnie</w:t>
      </w:r>
      <w:r w:rsidR="008D7413" w:rsidRPr="00A141BA">
        <w:rPr>
          <w:rFonts w:ascii="Verdana" w:hAnsi="Verdana" w:cs="Arial"/>
          <w:sz w:val="20"/>
          <w:szCs w:val="20"/>
        </w:rPr>
        <w:t xml:space="preserve"> </w:t>
      </w:r>
      <w:r w:rsidR="00157328" w:rsidRPr="00A141BA">
        <w:rPr>
          <w:rFonts w:ascii="Verdana" w:hAnsi="Verdana" w:cs="Arial"/>
          <w:sz w:val="20"/>
          <w:szCs w:val="20"/>
        </w:rPr>
        <w:t xml:space="preserve">z </w:t>
      </w:r>
      <w:r w:rsidRPr="00A141BA">
        <w:rPr>
          <w:rFonts w:ascii="Verdana" w:hAnsi="Verdana" w:cs="Arial"/>
          <w:sz w:val="20"/>
          <w:szCs w:val="20"/>
        </w:rPr>
        <w:t xml:space="preserve">przeznaczeniem, Zamawiający może odstąpić od umowy </w:t>
      </w:r>
      <w:r w:rsidR="007D4524">
        <w:rPr>
          <w:rFonts w:ascii="Verdana" w:hAnsi="Verdana" w:cs="Arial"/>
          <w:sz w:val="20"/>
          <w:szCs w:val="20"/>
        </w:rPr>
        <w:t xml:space="preserve">z winy wykonawcy </w:t>
      </w:r>
      <w:r w:rsidRPr="00A141BA">
        <w:rPr>
          <w:rFonts w:ascii="Verdana" w:hAnsi="Verdana" w:cs="Arial"/>
          <w:sz w:val="20"/>
          <w:szCs w:val="20"/>
        </w:rPr>
        <w:t xml:space="preserve">lub żądać wykonania przedmiotu umowy po raz drugi na koszt Wykonawcy, </w:t>
      </w:r>
    </w:p>
    <w:p w14:paraId="539C41B3" w14:textId="77777777" w:rsidR="00CA321E" w:rsidRPr="00A141BA" w:rsidRDefault="00CA321E" w:rsidP="00A141BA">
      <w:pPr>
        <w:numPr>
          <w:ilvl w:val="0"/>
          <w:numId w:val="45"/>
        </w:numPr>
        <w:tabs>
          <w:tab w:val="left" w:pos="2443"/>
        </w:tabs>
        <w:spacing w:line="360" w:lineRule="auto"/>
        <w:rPr>
          <w:rFonts w:ascii="Verdana" w:hAnsi="Verdana" w:cs="Arial"/>
          <w:sz w:val="20"/>
          <w:szCs w:val="20"/>
        </w:rPr>
      </w:pPr>
      <w:r w:rsidRPr="00A141BA">
        <w:rPr>
          <w:rFonts w:ascii="Verdana" w:hAnsi="Verdana" w:cs="Arial"/>
          <w:sz w:val="20"/>
          <w:szCs w:val="20"/>
        </w:rPr>
        <w:t>jeżeli wady nadają się do usunięcia to Zamawiający może:</w:t>
      </w:r>
    </w:p>
    <w:p w14:paraId="2C9162F8" w14:textId="77777777"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odmówić odbioru do czasu usunięcia wad; w przypadku odmowy odbioru, Zamawiający określa w protokole powód nie odebrania robót i termin usunięcia wad lub</w:t>
      </w:r>
    </w:p>
    <w:p w14:paraId="608E8FFF" w14:textId="39196ADC"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dokonać odbioru i wyznaczyć termin usunięcia wad lub przeprowadzenia prób i sprawdzeń, uwzględniający ich techniczną złożoność, a po jego upływie powrócić do wykonyw</w:t>
      </w:r>
      <w:r w:rsidR="00F246EF" w:rsidRPr="00A141BA">
        <w:rPr>
          <w:rFonts w:ascii="Verdana" w:hAnsi="Verdana" w:cs="Arial"/>
          <w:sz w:val="20"/>
          <w:szCs w:val="20"/>
        </w:rPr>
        <w:t>ania czynności odbioru</w:t>
      </w:r>
      <w:r w:rsidRPr="00A141BA">
        <w:rPr>
          <w:rFonts w:ascii="Verdana" w:hAnsi="Verdana" w:cs="Arial"/>
          <w:sz w:val="20"/>
          <w:szCs w:val="20"/>
        </w:rPr>
        <w:t>.</w:t>
      </w:r>
    </w:p>
    <w:p w14:paraId="46C399BC"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Koszty usunięcia wad ponosi Wykonawca</w:t>
      </w:r>
      <w:r w:rsidR="008F6A8B" w:rsidRPr="00A141BA">
        <w:rPr>
          <w:rFonts w:ascii="Verdana" w:hAnsi="Verdana" w:cs="Arial"/>
          <w:sz w:val="20"/>
          <w:szCs w:val="20"/>
        </w:rPr>
        <w:t>.</w:t>
      </w:r>
    </w:p>
    <w:p w14:paraId="3E816C59" w14:textId="3F872C55" w:rsidR="00F246EF" w:rsidRPr="00A141BA" w:rsidRDefault="00F246EF" w:rsidP="00A141BA">
      <w:pPr>
        <w:numPr>
          <w:ilvl w:val="0"/>
          <w:numId w:val="20"/>
        </w:numPr>
        <w:spacing w:line="360" w:lineRule="auto"/>
        <w:rPr>
          <w:rFonts w:ascii="Verdana" w:hAnsi="Verdana" w:cs="Arial"/>
          <w:sz w:val="20"/>
          <w:szCs w:val="20"/>
        </w:rPr>
      </w:pPr>
      <w:r w:rsidRPr="00A141BA">
        <w:rPr>
          <w:rFonts w:ascii="Verdana" w:hAnsi="Verdana" w:cs="Arial"/>
          <w:sz w:val="20"/>
          <w:szCs w:val="20"/>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r w:rsidR="001439B2" w:rsidRPr="00A141BA">
        <w:rPr>
          <w:rFonts w:ascii="Verdana" w:hAnsi="Verdana" w:cs="Arial"/>
          <w:sz w:val="20"/>
          <w:szCs w:val="20"/>
        </w:rPr>
        <w:t>.</w:t>
      </w:r>
    </w:p>
    <w:p w14:paraId="2D5AA990" w14:textId="77777777"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t xml:space="preserve">Z czynności odbioru usunięcia wad Wykonawca sporządza protokół zawierający ustalenia dokonane w toku odbioru. </w:t>
      </w:r>
    </w:p>
    <w:p w14:paraId="127221CB" w14:textId="3391BFB7"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t>Nieusunięcie wad w wyznaczonym terminie spowoduje zlecenie ich usunięcia podmiotowi trzeciemu na rachunek i koszt Wykonawcy. Wszelkie powstałe z tego tytułu koszty Zamawiający może pokryć z zabezpieczenia należytego wykonania umowy a także potrącić z wynagrodzenia należnego Wykonawcy z tytułu realizacji niniejszej umowy, na co Wykonawca wyraża zgodę.</w:t>
      </w:r>
    </w:p>
    <w:p w14:paraId="58ED9CDC"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Zamawiający może usunąć w zastępstwie Wykonawcy i na jego koszt wady nieusunięte w wyznaczonym terminie.</w:t>
      </w:r>
    </w:p>
    <w:p w14:paraId="2EA77C6A" w14:textId="4B35557A"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Wykonawca ma obowiązek uporządkowania pasa drogowego po zakończeniu prac na danym odcinku, w szczególności wywiezienia wyciętej masy bitumicznej</w:t>
      </w:r>
      <w:r w:rsidR="008641DC" w:rsidRPr="00A141BA">
        <w:rPr>
          <w:rFonts w:ascii="Verdana" w:hAnsi="Verdana" w:cs="Arial"/>
          <w:bCs/>
          <w:iCs/>
          <w:sz w:val="20"/>
          <w:szCs w:val="20"/>
        </w:rPr>
        <w:t xml:space="preserve"> </w:t>
      </w:r>
      <w:r w:rsidRPr="00A141BA">
        <w:rPr>
          <w:rFonts w:ascii="Verdana" w:hAnsi="Verdana" w:cs="Arial"/>
          <w:bCs/>
          <w:iCs/>
          <w:sz w:val="20"/>
          <w:szCs w:val="20"/>
        </w:rPr>
        <w:t>i zebrania nadmiaru grysu.</w:t>
      </w:r>
    </w:p>
    <w:p w14:paraId="01B8CFF4"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bCs/>
          <w:iCs/>
          <w:sz w:val="20"/>
          <w:szCs w:val="20"/>
        </w:rPr>
        <w:t>W razie przerwania prac, stan ich zaawansowania winien być stwierdzony protokolarnie przez upoważnionych przedstawicieli obu stron. W protokole należy podać powody przerwania robót oraz warunki i terminy ich wznowienia.</w:t>
      </w:r>
    </w:p>
    <w:p w14:paraId="053C4B43" w14:textId="1B4B28B9"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5</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00E90CAA" w:rsidRPr="00A141BA">
        <w:rPr>
          <w:rFonts w:ascii="Verdana" w:eastAsia="Arial Narrow" w:hAnsi="Verdana" w:cs="Arial"/>
          <w:b/>
          <w:bCs/>
          <w:color w:val="auto"/>
          <w:sz w:val="22"/>
          <w:szCs w:val="22"/>
          <w:lang w:val="pl"/>
        </w:rPr>
        <w:t xml:space="preserve">Nadzór nad umową i </w:t>
      </w:r>
      <w:r w:rsidR="00E90CAA" w:rsidRPr="00A141BA">
        <w:rPr>
          <w:rFonts w:ascii="Verdana" w:eastAsia="Arial Narrow" w:hAnsi="Verdana" w:cs="Arial"/>
          <w:b/>
          <w:bCs/>
          <w:color w:val="auto"/>
          <w:kern w:val="0"/>
          <w:sz w:val="22"/>
          <w:szCs w:val="22"/>
          <w:lang w:val="pl" w:eastAsia="pl-PL" w:bidi="ar-SA"/>
        </w:rPr>
        <w:t>p</w:t>
      </w:r>
      <w:r w:rsidRPr="00A141BA">
        <w:rPr>
          <w:rFonts w:ascii="Verdana" w:eastAsia="Arial Narrow" w:hAnsi="Verdana" w:cs="Arial"/>
          <w:b/>
          <w:bCs/>
          <w:color w:val="auto"/>
          <w:kern w:val="0"/>
          <w:sz w:val="22"/>
          <w:szCs w:val="22"/>
          <w:lang w:val="pl" w:eastAsia="pl-PL" w:bidi="ar-SA"/>
        </w:rPr>
        <w:t>rzedstawiciel</w:t>
      </w:r>
      <w:r w:rsidR="00E90CAA" w:rsidRPr="00A141BA">
        <w:rPr>
          <w:rFonts w:ascii="Verdana" w:eastAsia="Arial Narrow" w:hAnsi="Verdana" w:cs="Arial"/>
          <w:b/>
          <w:bCs/>
          <w:color w:val="auto"/>
          <w:kern w:val="0"/>
          <w:sz w:val="22"/>
          <w:szCs w:val="22"/>
          <w:lang w:val="pl" w:eastAsia="pl-PL" w:bidi="ar-SA"/>
        </w:rPr>
        <w:t>e</w:t>
      </w:r>
      <w:r w:rsidRPr="00A141BA">
        <w:rPr>
          <w:rFonts w:ascii="Verdana" w:eastAsia="Arial Narrow" w:hAnsi="Verdana" w:cs="Arial"/>
          <w:b/>
          <w:bCs/>
          <w:color w:val="auto"/>
          <w:kern w:val="0"/>
          <w:sz w:val="22"/>
          <w:szCs w:val="22"/>
          <w:lang w:val="pl" w:eastAsia="pl-PL" w:bidi="ar-SA"/>
        </w:rPr>
        <w:t xml:space="preserve"> </w:t>
      </w:r>
      <w:r w:rsidR="00E90CAA" w:rsidRPr="00A141BA">
        <w:rPr>
          <w:rFonts w:ascii="Verdana" w:eastAsia="Arial Narrow" w:hAnsi="Verdana" w:cs="Arial"/>
          <w:b/>
          <w:bCs/>
          <w:color w:val="auto"/>
          <w:kern w:val="0"/>
          <w:sz w:val="22"/>
          <w:szCs w:val="22"/>
          <w:lang w:val="pl" w:eastAsia="pl-PL" w:bidi="ar-SA"/>
        </w:rPr>
        <w:t>Stron</w:t>
      </w:r>
    </w:p>
    <w:p w14:paraId="751FF937" w14:textId="2D661115" w:rsidR="00C63A82" w:rsidRPr="00A141BA" w:rsidRDefault="00C63A82" w:rsidP="00EA20E7">
      <w:pPr>
        <w:numPr>
          <w:ilvl w:val="0"/>
          <w:numId w:val="1"/>
        </w:numPr>
        <w:autoSpaceDE w:val="0"/>
        <w:autoSpaceDN w:val="0"/>
        <w:adjustRightInd w:val="0"/>
        <w:spacing w:line="360" w:lineRule="auto"/>
        <w:rPr>
          <w:rFonts w:ascii="Verdana" w:hAnsi="Verdana" w:cs="Arial"/>
          <w:sz w:val="20"/>
          <w:szCs w:val="20"/>
        </w:rPr>
      </w:pPr>
      <w:r w:rsidRPr="00A141BA">
        <w:rPr>
          <w:rFonts w:ascii="Verdana" w:hAnsi="Verdana" w:cs="Arial"/>
          <w:sz w:val="20"/>
          <w:szCs w:val="20"/>
        </w:rPr>
        <w:t>Przedstawicielem wyznaczonym przez Zamawiającego do stałych kontaktów</w:t>
      </w:r>
      <w:r w:rsidR="00BE0DE7" w:rsidRPr="00A141BA">
        <w:rPr>
          <w:rFonts w:ascii="Verdana" w:hAnsi="Verdana" w:cs="Arial"/>
          <w:sz w:val="20"/>
          <w:szCs w:val="20"/>
        </w:rPr>
        <w:br/>
      </w:r>
      <w:r w:rsidRPr="00A141BA">
        <w:rPr>
          <w:rFonts w:ascii="Verdana" w:hAnsi="Verdana" w:cs="Arial"/>
          <w:sz w:val="20"/>
          <w:szCs w:val="20"/>
        </w:rPr>
        <w:t xml:space="preserve">z Wykonawcą </w:t>
      </w:r>
      <w:r w:rsidR="006B0C5C" w:rsidRPr="00A141BA">
        <w:rPr>
          <w:rFonts w:ascii="Verdana" w:hAnsi="Verdana" w:cs="Arial"/>
          <w:sz w:val="20"/>
          <w:szCs w:val="20"/>
        </w:rPr>
        <w:t>jest</w:t>
      </w:r>
      <w:r w:rsidRPr="00A141BA">
        <w:rPr>
          <w:rFonts w:ascii="Verdana" w:hAnsi="Verdana" w:cs="Arial"/>
          <w:sz w:val="20"/>
          <w:szCs w:val="20"/>
        </w:rPr>
        <w:t xml:space="preserve">: </w:t>
      </w:r>
    </w:p>
    <w:p w14:paraId="66A8B5CE" w14:textId="3FAA1E3B" w:rsidR="006B0C5C" w:rsidRPr="00A141BA" w:rsidRDefault="006B0C5C" w:rsidP="00EA20E7">
      <w:pPr>
        <w:tabs>
          <w:tab w:val="num" w:pos="2520"/>
        </w:tabs>
        <w:spacing w:line="360" w:lineRule="auto"/>
        <w:ind w:left="360"/>
        <w:rPr>
          <w:rFonts w:ascii="Verdana" w:hAnsi="Verdana" w:cs="Arial"/>
          <w:sz w:val="20"/>
          <w:szCs w:val="20"/>
        </w:rPr>
      </w:pPr>
      <w:r w:rsidRPr="00A141BA">
        <w:rPr>
          <w:rFonts w:ascii="Verdana" w:hAnsi="Verdana" w:cs="Arial"/>
          <w:sz w:val="20"/>
          <w:szCs w:val="20"/>
        </w:rPr>
        <w:t>Imię i nazwisko:</w:t>
      </w:r>
      <w:r w:rsidR="00430206" w:rsidRPr="00A141BA">
        <w:rPr>
          <w:rFonts w:ascii="Verdana" w:hAnsi="Verdana" w:cs="Arial"/>
          <w:sz w:val="20"/>
          <w:szCs w:val="20"/>
        </w:rPr>
        <w:t xml:space="preserve"> __</w:t>
      </w:r>
      <w:r w:rsidR="00430206" w:rsidRPr="00A141BA">
        <w:rPr>
          <w:rFonts w:ascii="Verdana" w:hAnsi="Verdana" w:cs="Arial"/>
          <w:b/>
          <w:bCs/>
          <w:sz w:val="20"/>
          <w:szCs w:val="20"/>
        </w:rPr>
        <w:t xml:space="preserve"> </w:t>
      </w:r>
    </w:p>
    <w:p w14:paraId="71537F5E" w14:textId="7C56A1D6" w:rsidR="006B0C5C" w:rsidRPr="00A141BA" w:rsidRDefault="006B0C5C" w:rsidP="00EA20E7">
      <w:pPr>
        <w:tabs>
          <w:tab w:val="num" w:pos="2520"/>
        </w:tabs>
        <w:spacing w:line="360" w:lineRule="auto"/>
        <w:ind w:left="360"/>
        <w:rPr>
          <w:rFonts w:ascii="Verdana" w:hAnsi="Verdana" w:cs="Arial"/>
          <w:sz w:val="20"/>
          <w:szCs w:val="20"/>
          <w:lang w:val="en-US"/>
        </w:rPr>
      </w:pPr>
      <w:r w:rsidRPr="00A141BA">
        <w:rPr>
          <w:rFonts w:ascii="Verdana" w:hAnsi="Verdana" w:cs="Arial"/>
          <w:sz w:val="20"/>
          <w:szCs w:val="20"/>
        </w:rPr>
        <w:t xml:space="preserve">tel. kontaktowy: </w:t>
      </w:r>
      <w:r w:rsidR="00C63A82" w:rsidRPr="00A141BA">
        <w:rPr>
          <w:rFonts w:ascii="Verdana" w:hAnsi="Verdana" w:cs="Arial"/>
          <w:sz w:val="20"/>
          <w:szCs w:val="20"/>
        </w:rPr>
        <w:t xml:space="preserve">tel. </w:t>
      </w:r>
      <w:r w:rsidR="00C63A82" w:rsidRPr="00A141BA">
        <w:rPr>
          <w:rFonts w:ascii="Verdana" w:hAnsi="Verdana" w:cs="Arial"/>
          <w:sz w:val="20"/>
          <w:szCs w:val="20"/>
          <w:lang w:val="en-US"/>
        </w:rPr>
        <w:t>(61) 8923 6</w:t>
      </w:r>
      <w:r w:rsidR="00430206" w:rsidRPr="002D3BF6">
        <w:rPr>
          <w:rFonts w:ascii="Verdana" w:hAnsi="Verdana" w:cs="Arial"/>
          <w:sz w:val="20"/>
          <w:szCs w:val="20"/>
          <w:lang w:val="en-US"/>
        </w:rPr>
        <w:t>__</w:t>
      </w:r>
      <w:r w:rsidR="00430206" w:rsidRPr="002D3BF6">
        <w:rPr>
          <w:rFonts w:ascii="Verdana" w:hAnsi="Verdana" w:cs="Arial"/>
          <w:b/>
          <w:bCs/>
          <w:sz w:val="20"/>
          <w:szCs w:val="20"/>
          <w:lang w:val="en-US"/>
        </w:rPr>
        <w:t xml:space="preserve"> </w:t>
      </w:r>
      <w:r w:rsidR="00C63A82" w:rsidRPr="00A141BA">
        <w:rPr>
          <w:rFonts w:ascii="Verdana" w:hAnsi="Verdana" w:cs="Arial"/>
          <w:sz w:val="20"/>
          <w:szCs w:val="20"/>
          <w:lang w:val="en-US"/>
        </w:rPr>
        <w:t xml:space="preserve">, </w:t>
      </w:r>
    </w:p>
    <w:p w14:paraId="2B4A29B1" w14:textId="228B77DE" w:rsidR="00C63A82" w:rsidRPr="00A141BA" w:rsidRDefault="00C63A82" w:rsidP="00EA20E7">
      <w:pPr>
        <w:tabs>
          <w:tab w:val="num" w:pos="2520"/>
        </w:tabs>
        <w:spacing w:line="360" w:lineRule="auto"/>
        <w:ind w:left="360"/>
        <w:rPr>
          <w:rFonts w:ascii="Verdana" w:hAnsi="Verdana" w:cs="Arial"/>
          <w:sz w:val="20"/>
          <w:szCs w:val="20"/>
          <w:u w:val="single"/>
          <w:lang w:val="en-US"/>
        </w:rPr>
      </w:pPr>
      <w:r w:rsidRPr="00A141BA">
        <w:rPr>
          <w:rFonts w:ascii="Verdana" w:hAnsi="Verdana" w:cs="Arial"/>
          <w:sz w:val="20"/>
          <w:szCs w:val="20"/>
          <w:lang w:val="en-US"/>
        </w:rPr>
        <w:t xml:space="preserve">e-mail: </w:t>
      </w:r>
      <w:r w:rsidR="00430206">
        <w:fldChar w:fldCharType="begin"/>
      </w:r>
      <w:r w:rsidR="00430206" w:rsidRPr="002D3BF6">
        <w:rPr>
          <w:lang w:val="en-US"/>
        </w:rPr>
        <w:instrText>HYPERLINK "mailto:a.jarnut@murowana-goslina.pl"</w:instrText>
      </w:r>
      <w:r w:rsidR="00430206">
        <w:fldChar w:fldCharType="separate"/>
      </w:r>
      <w:r w:rsidR="00430206" w:rsidRPr="002D3BF6">
        <w:rPr>
          <w:rFonts w:ascii="Verdana" w:hAnsi="Verdana" w:cs="Arial"/>
          <w:sz w:val="20"/>
          <w:szCs w:val="20"/>
          <w:lang w:val="en-US"/>
        </w:rPr>
        <w:t>__</w:t>
      </w:r>
      <w:r w:rsidR="00430206" w:rsidRPr="002D3BF6">
        <w:rPr>
          <w:rFonts w:ascii="Verdana" w:hAnsi="Verdana" w:cs="Arial"/>
          <w:b/>
          <w:bCs/>
          <w:sz w:val="20"/>
          <w:szCs w:val="20"/>
          <w:lang w:val="en-US"/>
        </w:rPr>
        <w:t xml:space="preserve"> </w:t>
      </w:r>
      <w:r w:rsidR="00A55247" w:rsidRPr="00A141BA">
        <w:rPr>
          <w:rStyle w:val="Hipercze"/>
          <w:rFonts w:ascii="Verdana" w:hAnsi="Verdana" w:cs="Arial"/>
          <w:color w:val="auto"/>
          <w:sz w:val="20"/>
          <w:szCs w:val="20"/>
          <w:lang w:val="en-US"/>
        </w:rPr>
        <w:t>@murowana-goslina.pl</w:t>
      </w:r>
      <w:r w:rsidR="00430206">
        <w:fldChar w:fldCharType="end"/>
      </w:r>
      <w:r w:rsidR="006B0C5C" w:rsidRPr="00A141BA">
        <w:rPr>
          <w:rFonts w:ascii="Verdana" w:hAnsi="Verdana" w:cs="Arial"/>
          <w:sz w:val="20"/>
          <w:szCs w:val="20"/>
          <w:u w:val="single"/>
          <w:lang w:val="en-US"/>
        </w:rPr>
        <w:t>.</w:t>
      </w:r>
    </w:p>
    <w:p w14:paraId="572E3E8C" w14:textId="77777777" w:rsidR="00ED2ECF" w:rsidRPr="00A141BA" w:rsidRDefault="00ED2ECF" w:rsidP="00EA20E7">
      <w:pPr>
        <w:numPr>
          <w:ilvl w:val="0"/>
          <w:numId w:val="1"/>
        </w:numPr>
        <w:tabs>
          <w:tab w:val="left" w:pos="8220"/>
        </w:tabs>
        <w:spacing w:line="360" w:lineRule="auto"/>
        <w:rPr>
          <w:rFonts w:ascii="Verdana" w:hAnsi="Verdana" w:cs="Arial"/>
          <w:sz w:val="20"/>
          <w:szCs w:val="20"/>
        </w:rPr>
      </w:pPr>
      <w:r w:rsidRPr="00A141BA">
        <w:rPr>
          <w:rFonts w:ascii="Verdana" w:hAnsi="Verdana" w:cs="Arial"/>
          <w:sz w:val="20"/>
          <w:szCs w:val="20"/>
        </w:rPr>
        <w:t>Przedstawicielem Wykonawcy do stałych kontaktów z Zamawiającym jest:</w:t>
      </w:r>
    </w:p>
    <w:p w14:paraId="24225322" w14:textId="31C9EC6E"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Imię i nazwisko: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53DC03C3" w14:textId="0BD092D3"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tel. kontaktowy: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3A22349E" w14:textId="27B84919" w:rsidR="00ED2ECF" w:rsidRPr="00A141BA" w:rsidRDefault="006B0C5C" w:rsidP="00430206">
      <w:pPr>
        <w:tabs>
          <w:tab w:val="left" w:pos="8220"/>
        </w:tabs>
        <w:spacing w:line="360" w:lineRule="auto"/>
        <w:ind w:left="360"/>
        <w:rPr>
          <w:rFonts w:ascii="Verdana" w:hAnsi="Verdana" w:cs="Arial"/>
          <w:sz w:val="20"/>
          <w:szCs w:val="20"/>
        </w:rPr>
      </w:pPr>
      <w:r w:rsidRPr="002D3BF6">
        <w:rPr>
          <w:rFonts w:ascii="Verdana" w:hAnsi="Verdana" w:cs="Arial"/>
          <w:sz w:val="20"/>
          <w:szCs w:val="20"/>
        </w:rPr>
        <w:t xml:space="preserve">e-mail: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68268E" w:rsidRPr="00A141BA">
        <w:rPr>
          <w:rFonts w:ascii="Verdana" w:hAnsi="Verdana" w:cs="Arial"/>
          <w:sz w:val="20"/>
          <w:szCs w:val="20"/>
        </w:rPr>
        <w:t xml:space="preserve">Każda ze Stron będzie przekazywać na piśmie drugiej Stronie informacje dotyczące zmiany przedstawicieli, o których mowa w ust.1 </w:t>
      </w:r>
      <w:r w:rsidR="00EE057D" w:rsidRPr="00A141BA">
        <w:rPr>
          <w:rFonts w:ascii="Verdana" w:hAnsi="Verdana" w:cs="Arial"/>
          <w:sz w:val="20"/>
          <w:szCs w:val="20"/>
        </w:rPr>
        <w:t>i</w:t>
      </w:r>
      <w:r w:rsidR="0068268E" w:rsidRPr="00A141BA">
        <w:rPr>
          <w:rFonts w:ascii="Verdana" w:hAnsi="Verdana" w:cs="Arial"/>
          <w:sz w:val="20"/>
          <w:szCs w:val="20"/>
        </w:rPr>
        <w:t xml:space="preserve"> 2.</w:t>
      </w:r>
    </w:p>
    <w:p w14:paraId="1416FB2C" w14:textId="63D90DCF"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6</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Wynagrodzenie</w:t>
      </w:r>
    </w:p>
    <w:p w14:paraId="79749011" w14:textId="45403823" w:rsidR="001439B2" w:rsidRPr="00A141BA" w:rsidRDefault="00BF50B5"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Strony ustalają maksymaln</w:t>
      </w:r>
      <w:r w:rsidR="008F6A8B" w:rsidRPr="00A141BA">
        <w:rPr>
          <w:rFonts w:ascii="Verdana" w:hAnsi="Verdana" w:cs="Arial"/>
          <w:bCs/>
          <w:iCs/>
          <w:sz w:val="20"/>
          <w:szCs w:val="20"/>
        </w:rPr>
        <w:t>ą</w:t>
      </w:r>
      <w:r w:rsidRPr="00A141BA">
        <w:rPr>
          <w:rFonts w:ascii="Verdana" w:hAnsi="Verdana" w:cs="Arial"/>
          <w:bCs/>
          <w:iCs/>
          <w:sz w:val="20"/>
          <w:szCs w:val="20"/>
        </w:rPr>
        <w:t xml:space="preserve"> wartość nominaln</w:t>
      </w:r>
      <w:r w:rsidR="008F6A8B" w:rsidRPr="00A141BA">
        <w:rPr>
          <w:rFonts w:ascii="Verdana" w:hAnsi="Verdana" w:cs="Arial"/>
          <w:bCs/>
          <w:iCs/>
          <w:sz w:val="20"/>
          <w:szCs w:val="20"/>
        </w:rPr>
        <w:t>ą</w:t>
      </w:r>
      <w:r w:rsidRPr="00A141BA">
        <w:rPr>
          <w:rFonts w:ascii="Verdana" w:hAnsi="Verdana" w:cs="Arial"/>
          <w:bCs/>
          <w:iCs/>
          <w:sz w:val="20"/>
          <w:szCs w:val="20"/>
        </w:rPr>
        <w:t xml:space="preserve"> zobowiązania Zamawiającego wynikającego z niniejszej umowy na kwotę</w:t>
      </w:r>
      <w:r w:rsidR="001439B2" w:rsidRPr="00A141BA">
        <w:rPr>
          <w:rFonts w:ascii="Verdana" w:hAnsi="Verdana" w:cs="Arial"/>
          <w:bCs/>
          <w:iCs/>
          <w:sz w:val="20"/>
          <w:szCs w:val="20"/>
        </w:rPr>
        <w:t>:</w:t>
      </w:r>
    </w:p>
    <w:p w14:paraId="50AE8420" w14:textId="33DBC79B" w:rsidR="00BF50B5" w:rsidRPr="00A141BA" w:rsidRDefault="00430206" w:rsidP="00A141BA">
      <w:pPr>
        <w:spacing w:line="360" w:lineRule="auto"/>
        <w:ind w:left="357"/>
        <w:rPr>
          <w:rFonts w:ascii="Verdana" w:hAnsi="Verdana" w:cs="Arial"/>
          <w:bCs/>
          <w:iCs/>
          <w:sz w:val="20"/>
          <w:szCs w:val="20"/>
        </w:rPr>
      </w:pPr>
      <w:r w:rsidRPr="00A141BA">
        <w:rPr>
          <w:rFonts w:ascii="Verdana" w:hAnsi="Verdana" w:cs="Arial"/>
          <w:sz w:val="20"/>
          <w:szCs w:val="20"/>
        </w:rPr>
        <w:t>__</w:t>
      </w:r>
      <w:r w:rsidR="001439B2" w:rsidRPr="00A141BA">
        <w:rPr>
          <w:rFonts w:ascii="Verdana" w:hAnsi="Verdana" w:cs="Arial"/>
          <w:bCs/>
          <w:iCs/>
          <w:sz w:val="20"/>
          <w:szCs w:val="20"/>
        </w:rPr>
        <w:t xml:space="preserve"> zł brutto (słownie: </w:t>
      </w:r>
      <w:r w:rsidRPr="00A141BA">
        <w:rPr>
          <w:rFonts w:ascii="Verdana" w:hAnsi="Verdana" w:cs="Arial"/>
          <w:sz w:val="20"/>
          <w:szCs w:val="20"/>
        </w:rPr>
        <w:t>__</w:t>
      </w:r>
      <w:r w:rsidRPr="00A141BA">
        <w:rPr>
          <w:rFonts w:ascii="Verdana" w:hAnsi="Verdana" w:cs="Arial"/>
          <w:b/>
          <w:bCs/>
          <w:sz w:val="20"/>
          <w:szCs w:val="20"/>
        </w:rPr>
        <w:t xml:space="preserve"> </w:t>
      </w:r>
      <w:r w:rsidR="001439B2" w:rsidRPr="00A141BA">
        <w:rPr>
          <w:rFonts w:ascii="Verdana" w:hAnsi="Verdana" w:cs="Arial"/>
          <w:bCs/>
          <w:iCs/>
          <w:sz w:val="20"/>
          <w:szCs w:val="20"/>
        </w:rPr>
        <w:t xml:space="preserve"> złotych </w:t>
      </w:r>
      <w:r w:rsidRPr="00A141BA">
        <w:rPr>
          <w:rFonts w:ascii="Verdana" w:hAnsi="Verdana" w:cs="Arial"/>
          <w:sz w:val="20"/>
          <w:szCs w:val="20"/>
        </w:rPr>
        <w:t>__</w:t>
      </w:r>
      <w:r w:rsidRPr="00A141BA">
        <w:rPr>
          <w:rFonts w:ascii="Verdana" w:hAnsi="Verdana" w:cs="Arial"/>
          <w:b/>
          <w:bCs/>
          <w:sz w:val="20"/>
          <w:szCs w:val="20"/>
        </w:rPr>
        <w:t xml:space="preserve"> </w:t>
      </w:r>
      <w:r w:rsidR="001439B2" w:rsidRPr="00A141BA">
        <w:rPr>
          <w:rFonts w:ascii="Verdana" w:hAnsi="Verdana" w:cs="Arial"/>
          <w:bCs/>
          <w:iCs/>
          <w:sz w:val="20"/>
          <w:szCs w:val="20"/>
        </w:rPr>
        <w:t>/100</w:t>
      </w:r>
      <w:r w:rsidR="00D45923" w:rsidRPr="00A141BA">
        <w:rPr>
          <w:rFonts w:ascii="Verdana" w:hAnsi="Verdana" w:cs="Arial"/>
          <w:bCs/>
          <w:iCs/>
          <w:sz w:val="20"/>
          <w:szCs w:val="20"/>
        </w:rPr>
        <w:t>).</w:t>
      </w:r>
    </w:p>
    <w:p w14:paraId="5AB79465" w14:textId="7F6CD25C" w:rsidR="00E47755" w:rsidRPr="00A141BA" w:rsidRDefault="00C67FB3"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W</w:t>
      </w:r>
      <w:r w:rsidR="00E47755" w:rsidRPr="00A141BA">
        <w:rPr>
          <w:rFonts w:ascii="Verdana" w:hAnsi="Verdana" w:cs="Arial"/>
          <w:bCs/>
          <w:iCs/>
          <w:sz w:val="20"/>
          <w:szCs w:val="20"/>
        </w:rPr>
        <w:t xml:space="preserve">ynagrodzenie </w:t>
      </w:r>
      <w:r w:rsidRPr="00A141BA">
        <w:rPr>
          <w:rFonts w:ascii="Verdana" w:hAnsi="Verdana" w:cs="Arial"/>
          <w:bCs/>
          <w:iCs/>
          <w:sz w:val="20"/>
          <w:szCs w:val="20"/>
        </w:rPr>
        <w:t xml:space="preserve">Wykonawcy za wykonanie przedmiotu umowy </w:t>
      </w:r>
      <w:r w:rsidR="00E47755" w:rsidRPr="00A141BA">
        <w:rPr>
          <w:rFonts w:ascii="Verdana" w:hAnsi="Verdana" w:cs="Arial"/>
          <w:bCs/>
          <w:iCs/>
          <w:sz w:val="20"/>
          <w:szCs w:val="20"/>
        </w:rPr>
        <w:t xml:space="preserve">zostanie obliczone na podstawie faktycznego zakresu wykonanych robót, ustalonego na podstawie obmiarów powykonawczych </w:t>
      </w:r>
      <w:r w:rsidRPr="00A141BA">
        <w:rPr>
          <w:rFonts w:ascii="Verdana" w:hAnsi="Verdana" w:cs="Arial"/>
          <w:bCs/>
          <w:iCs/>
          <w:sz w:val="20"/>
          <w:szCs w:val="20"/>
        </w:rPr>
        <w:t xml:space="preserve">robót </w:t>
      </w:r>
      <w:r w:rsidR="00E47755" w:rsidRPr="00A141BA">
        <w:rPr>
          <w:rFonts w:ascii="Verdana" w:hAnsi="Verdana" w:cs="Arial"/>
          <w:bCs/>
          <w:iCs/>
          <w:sz w:val="20"/>
          <w:szCs w:val="20"/>
        </w:rPr>
        <w:t xml:space="preserve">sporządzonych przez Wykonawcę i zaakceptowanych przez Zamawiającego, oraz cen </w:t>
      </w:r>
      <w:r w:rsidRPr="00A141BA">
        <w:rPr>
          <w:rFonts w:ascii="Verdana" w:hAnsi="Verdana" w:cs="Arial"/>
          <w:bCs/>
          <w:iCs/>
          <w:sz w:val="20"/>
          <w:szCs w:val="20"/>
        </w:rPr>
        <w:t xml:space="preserve">nw. </w:t>
      </w:r>
      <w:r w:rsidR="00E47755" w:rsidRPr="00A141BA">
        <w:rPr>
          <w:rFonts w:ascii="Verdana" w:hAnsi="Verdana" w:cs="Arial"/>
          <w:bCs/>
          <w:iCs/>
          <w:sz w:val="20"/>
          <w:szCs w:val="20"/>
        </w:rPr>
        <w:t>jednostkowych:</w:t>
      </w:r>
    </w:p>
    <w:p w14:paraId="62C75A00" w14:textId="33F9B08E"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remont cząstkowy nawierzchni bitumicznych mieszanką mineralno-asfaltową do 5 cm głębokości  - </w:t>
      </w:r>
      <w:r w:rsidR="00430206" w:rsidRPr="00A141BA">
        <w:rPr>
          <w:rFonts w:ascii="Verdana" w:hAnsi="Verdana" w:cs="Arial"/>
          <w:sz w:val="20"/>
          <w:szCs w:val="20"/>
        </w:rPr>
        <w:t xml:space="preserve">__ </w:t>
      </w:r>
      <w:r w:rsidRPr="00A141BA">
        <w:rPr>
          <w:rFonts w:ascii="Verdana" w:hAnsi="Verdana" w:cs="Arial"/>
          <w:sz w:val="20"/>
          <w:szCs w:val="20"/>
        </w:rPr>
        <w:t xml:space="preserve"> zł netto za</w:t>
      </w:r>
      <w:r w:rsidR="00E719D5" w:rsidRPr="00A141BA">
        <w:rPr>
          <w:rFonts w:ascii="Verdana" w:hAnsi="Verdana" w:cs="Arial"/>
          <w:sz w:val="20"/>
          <w:szCs w:val="20"/>
        </w:rPr>
        <w:t xml:space="preserve"> 1</w:t>
      </w:r>
      <w:r w:rsidRPr="00A141BA">
        <w:rPr>
          <w:rFonts w:ascii="Verdana" w:hAnsi="Verdana" w:cs="Arial"/>
          <w:sz w:val="20"/>
          <w:szCs w:val="20"/>
        </w:rPr>
        <w:t xml:space="preserve"> m2</w:t>
      </w:r>
      <w:r w:rsidR="00D45923" w:rsidRPr="00A141BA">
        <w:rPr>
          <w:rFonts w:ascii="Verdana" w:hAnsi="Verdana" w:cs="Arial"/>
          <w:sz w:val="20"/>
          <w:szCs w:val="20"/>
        </w:rPr>
        <w:t xml:space="preserve">, </w:t>
      </w:r>
      <w:r w:rsidRPr="00A141BA">
        <w:rPr>
          <w:rFonts w:ascii="Verdana" w:hAnsi="Verdana" w:cs="Arial"/>
          <w:sz w:val="20"/>
          <w:szCs w:val="20"/>
        </w:rPr>
        <w:t>tj</w:t>
      </w:r>
      <w:r w:rsidR="00430206" w:rsidRPr="00A141BA">
        <w:rPr>
          <w:rFonts w:ascii="Verdana" w:hAnsi="Verdana" w:cs="Arial"/>
          <w:sz w:val="20"/>
          <w:szCs w:val="20"/>
        </w:rPr>
        <w:t xml:space="preserve">. __ </w:t>
      </w:r>
      <w:r w:rsidRPr="00A141BA">
        <w:rPr>
          <w:rFonts w:ascii="Verdana" w:hAnsi="Verdana" w:cs="Arial"/>
          <w:sz w:val="20"/>
          <w:szCs w:val="20"/>
        </w:rPr>
        <w:t xml:space="preserve"> 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14D48AA5" w14:textId="4A659893"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 remont cząstkowy nawierzchni bitumicznych mieszanką mineralno-asfaltową od 5 cm do 8 cm głębokości  -    </w:t>
      </w:r>
      <w:r w:rsidR="00430206" w:rsidRPr="00A141BA">
        <w:rPr>
          <w:rFonts w:ascii="Verdana" w:hAnsi="Verdana" w:cs="Arial"/>
          <w:sz w:val="20"/>
          <w:szCs w:val="20"/>
        </w:rPr>
        <w:t xml:space="preserve">__ </w:t>
      </w:r>
      <w:r w:rsidRPr="00A141BA">
        <w:rPr>
          <w:rFonts w:ascii="Verdana" w:hAnsi="Verdana" w:cs="Arial"/>
          <w:sz w:val="20"/>
          <w:szCs w:val="20"/>
        </w:rPr>
        <w:t xml:space="preserve"> zł netto za </w:t>
      </w:r>
      <w:r w:rsidR="00E719D5" w:rsidRPr="00A141BA">
        <w:rPr>
          <w:rFonts w:ascii="Verdana" w:hAnsi="Verdana" w:cs="Arial"/>
          <w:sz w:val="20"/>
          <w:szCs w:val="20"/>
        </w:rPr>
        <w:t xml:space="preserve">1 </w:t>
      </w:r>
      <w:r w:rsidRPr="00A141BA">
        <w:rPr>
          <w:rFonts w:ascii="Verdana" w:hAnsi="Verdana" w:cs="Arial"/>
          <w:sz w:val="20"/>
          <w:szCs w:val="20"/>
        </w:rPr>
        <w:t>m2</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38D78AD9" w14:textId="769477A9"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 remont cząstkowy nawierzchni posiadającej wyboje o głębokości do 2 cm przy użyciu emulsji i grysów </w:t>
      </w:r>
      <w:proofErr w:type="spellStart"/>
      <w:r w:rsidRPr="00A141BA">
        <w:rPr>
          <w:rFonts w:ascii="Verdana" w:hAnsi="Verdana" w:cs="Arial"/>
          <w:sz w:val="20"/>
          <w:szCs w:val="20"/>
        </w:rPr>
        <w:t>remonterami</w:t>
      </w:r>
      <w:proofErr w:type="spellEnd"/>
      <w:r w:rsidRPr="00A141BA">
        <w:rPr>
          <w:rFonts w:ascii="Verdana" w:hAnsi="Verdana" w:cs="Arial"/>
          <w:sz w:val="20"/>
          <w:szCs w:val="20"/>
        </w:rPr>
        <w:t xml:space="preserve"> ciśnieniowymi  –</w:t>
      </w:r>
      <w:r w:rsidR="00430206" w:rsidRPr="00A141BA">
        <w:rPr>
          <w:rFonts w:ascii="Verdana" w:hAnsi="Verdana" w:cs="Arial"/>
          <w:sz w:val="20"/>
          <w:szCs w:val="20"/>
        </w:rPr>
        <w:t xml:space="preserve">__ </w:t>
      </w:r>
      <w:r w:rsidRPr="00A141BA">
        <w:rPr>
          <w:rFonts w:ascii="Verdana" w:hAnsi="Verdana" w:cs="Arial"/>
          <w:sz w:val="20"/>
          <w:szCs w:val="20"/>
        </w:rPr>
        <w:t xml:space="preserve">zł netto za </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Pr="00A141BA">
        <w:rPr>
          <w:rFonts w:ascii="Verdana" w:hAnsi="Verdana" w:cs="Arial"/>
          <w:sz w:val="20"/>
          <w:szCs w:val="20"/>
        </w:rPr>
        <w:t xml:space="preserve">, tj. </w:t>
      </w:r>
      <w:r w:rsidR="00430206" w:rsidRPr="00A141BA">
        <w:rPr>
          <w:rFonts w:ascii="Verdana" w:hAnsi="Verdana" w:cs="Arial"/>
          <w:sz w:val="20"/>
          <w:szCs w:val="20"/>
        </w:rPr>
        <w:t xml:space="preserve">__ </w:t>
      </w:r>
      <w:r w:rsidRPr="00A141BA">
        <w:rPr>
          <w:rFonts w:ascii="Verdana" w:hAnsi="Verdana" w:cs="Arial"/>
          <w:sz w:val="20"/>
          <w:szCs w:val="20"/>
        </w:rPr>
        <w:t>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3FF6756F" w14:textId="6774ABBC"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 remont cząstkowy </w:t>
      </w:r>
      <w:proofErr w:type="spellStart"/>
      <w:r w:rsidRPr="00A141BA">
        <w:rPr>
          <w:rFonts w:ascii="Verdana" w:hAnsi="Verdana" w:cs="Arial"/>
          <w:sz w:val="20"/>
          <w:szCs w:val="20"/>
        </w:rPr>
        <w:t>rakowin</w:t>
      </w:r>
      <w:proofErr w:type="spellEnd"/>
      <w:r w:rsidRPr="00A141BA">
        <w:rPr>
          <w:rFonts w:ascii="Verdana" w:hAnsi="Verdana" w:cs="Arial"/>
          <w:sz w:val="20"/>
          <w:szCs w:val="20"/>
        </w:rPr>
        <w:t xml:space="preserve"> przy użyciu emulsji i grysów – </w:t>
      </w:r>
      <w:r w:rsidR="00430206" w:rsidRPr="00A141BA">
        <w:rPr>
          <w:rFonts w:ascii="Verdana" w:hAnsi="Verdana" w:cs="Arial"/>
          <w:sz w:val="20"/>
          <w:szCs w:val="20"/>
        </w:rPr>
        <w:t xml:space="preserve">__ </w:t>
      </w:r>
      <w:r w:rsidRPr="00A141BA">
        <w:rPr>
          <w:rFonts w:ascii="Verdana" w:hAnsi="Verdana" w:cs="Arial"/>
          <w:sz w:val="20"/>
          <w:szCs w:val="20"/>
        </w:rPr>
        <w:t xml:space="preserve"> zł netto za </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w:t>
      </w:r>
      <w:r w:rsidR="00E719D5" w:rsidRPr="00A141BA">
        <w:rPr>
          <w:rFonts w:ascii="Verdana" w:hAnsi="Verdana" w:cs="Arial"/>
          <w:sz w:val="20"/>
          <w:szCs w:val="20"/>
        </w:rPr>
        <w:t xml:space="preserve">1 </w:t>
      </w:r>
      <w:r w:rsidRPr="00A141BA">
        <w:rPr>
          <w:rFonts w:ascii="Verdana" w:hAnsi="Verdana" w:cs="Arial"/>
          <w:sz w:val="20"/>
          <w:szCs w:val="20"/>
        </w:rPr>
        <w:t>m</w:t>
      </w:r>
      <w:r w:rsidRPr="00A141BA">
        <w:rPr>
          <w:rFonts w:ascii="Verdana" w:hAnsi="Verdana" w:cs="Arial"/>
          <w:sz w:val="20"/>
          <w:szCs w:val="20"/>
          <w:vertAlign w:val="superscript"/>
        </w:rPr>
        <w:t>2</w:t>
      </w:r>
      <w:r w:rsidR="002E7840" w:rsidRPr="00A141BA">
        <w:rPr>
          <w:rFonts w:ascii="Verdana" w:hAnsi="Verdana" w:cs="Arial"/>
          <w:sz w:val="20"/>
          <w:szCs w:val="20"/>
        </w:rPr>
        <w:t>,</w:t>
      </w:r>
    </w:p>
    <w:p w14:paraId="6D03EB8D" w14:textId="1C0472B6"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regulacja włazów studni kanalizacyjnych –</w:t>
      </w:r>
      <w:r w:rsidR="00430206" w:rsidRPr="00A141BA">
        <w:rPr>
          <w:rFonts w:ascii="Verdana" w:hAnsi="Verdana" w:cs="Arial"/>
          <w:sz w:val="20"/>
          <w:szCs w:val="20"/>
        </w:rPr>
        <w:t xml:space="preserve">__ </w:t>
      </w:r>
      <w:r w:rsidRPr="00A141BA">
        <w:rPr>
          <w:rFonts w:ascii="Verdana" w:hAnsi="Verdana" w:cs="Arial"/>
          <w:sz w:val="20"/>
          <w:szCs w:val="20"/>
        </w:rPr>
        <w:t xml:space="preserve"> zł netto za 1 szt</w:t>
      </w:r>
      <w:r w:rsidR="00E719D5" w:rsidRPr="00A141BA">
        <w:rPr>
          <w:rFonts w:ascii="Verdana" w:hAnsi="Verdana" w:cs="Arial"/>
          <w:sz w:val="20"/>
          <w:szCs w:val="20"/>
        </w:rPr>
        <w: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p>
    <w:p w14:paraId="4A708452" w14:textId="1DB7552E"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wymiana i regulacja włazów studni kanalizacyjnych – </w:t>
      </w:r>
      <w:r w:rsidR="00430206" w:rsidRPr="00A141BA">
        <w:rPr>
          <w:rFonts w:ascii="Verdana" w:hAnsi="Verdana" w:cs="Arial"/>
          <w:sz w:val="20"/>
          <w:szCs w:val="20"/>
        </w:rPr>
        <w:t xml:space="preserve">__ </w:t>
      </w:r>
      <w:r w:rsidRPr="00A141BA">
        <w:rPr>
          <w:rFonts w:ascii="Verdana" w:hAnsi="Verdana" w:cs="Arial"/>
          <w:sz w:val="20"/>
          <w:szCs w:val="20"/>
        </w:rPr>
        <w:t>zł netto za 1  szt.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__</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w:t>
      </w:r>
    </w:p>
    <w:p w14:paraId="5991209E" w14:textId="08E56A8D"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regulacja wpustów kanalizacyjnych – </w:t>
      </w:r>
      <w:r w:rsidR="00430206" w:rsidRPr="00A141BA">
        <w:rPr>
          <w:rFonts w:ascii="Verdana" w:hAnsi="Verdana" w:cs="Arial"/>
          <w:sz w:val="20"/>
          <w:szCs w:val="20"/>
        </w:rPr>
        <w:t xml:space="preserve">__ </w:t>
      </w:r>
      <w:r w:rsidRPr="00A141BA">
        <w:rPr>
          <w:rFonts w:ascii="Verdana" w:hAnsi="Verdana" w:cs="Arial"/>
          <w:sz w:val="20"/>
          <w:szCs w:val="20"/>
        </w:rPr>
        <w:t>zł netto za 1  szt.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 xml:space="preserve"> ,</w:t>
      </w:r>
    </w:p>
    <w:p w14:paraId="2F9D3DA4" w14:textId="6C420C48"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wymiana i regulacja wpustów kanalizacyjnych – </w:t>
      </w:r>
      <w:r w:rsidR="00430206" w:rsidRPr="00A141BA">
        <w:rPr>
          <w:rFonts w:ascii="Verdana" w:hAnsi="Verdana" w:cs="Arial"/>
          <w:sz w:val="20"/>
          <w:szCs w:val="20"/>
        </w:rPr>
        <w:t xml:space="preserve">__ </w:t>
      </w:r>
      <w:r w:rsidRPr="00A141BA">
        <w:rPr>
          <w:rFonts w:ascii="Verdana" w:hAnsi="Verdana" w:cs="Arial"/>
          <w:sz w:val="20"/>
          <w:szCs w:val="20"/>
        </w:rPr>
        <w:t>zł netto za 1 szt.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w:t>
      </w:r>
    </w:p>
    <w:p w14:paraId="3E529A2A" w14:textId="0D77B132"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 xml:space="preserve"> regulacja skrzynek zaworów wody i gazu – </w:t>
      </w:r>
      <w:r w:rsidR="00430206" w:rsidRPr="00A141BA">
        <w:rPr>
          <w:rFonts w:ascii="Verdana" w:hAnsi="Verdana" w:cs="Arial"/>
          <w:sz w:val="20"/>
          <w:szCs w:val="20"/>
        </w:rPr>
        <w:t xml:space="preserve">__ </w:t>
      </w:r>
      <w:r w:rsidRPr="00A141BA">
        <w:rPr>
          <w:rFonts w:ascii="Verdana" w:hAnsi="Verdana" w:cs="Arial"/>
          <w:sz w:val="20"/>
          <w:szCs w:val="20"/>
        </w:rPr>
        <w:t>zł netto za 1 szt</w:t>
      </w:r>
      <w:r w:rsidR="00E719D5" w:rsidRPr="00A141BA">
        <w:rPr>
          <w:rFonts w:ascii="Verdana" w:hAnsi="Verdana" w:cs="Arial"/>
          <w:sz w:val="20"/>
          <w:szCs w:val="20"/>
        </w:rPr>
        <w: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2E7840" w:rsidRPr="00A141BA">
        <w:rPr>
          <w:rFonts w:ascii="Verdana" w:hAnsi="Verdana" w:cs="Arial"/>
          <w:sz w:val="20"/>
          <w:szCs w:val="20"/>
        </w:rPr>
        <w:t>,</w:t>
      </w:r>
    </w:p>
    <w:p w14:paraId="01F11215" w14:textId="0C6BE5B6" w:rsidR="00010B6D" w:rsidRPr="00A141BA" w:rsidRDefault="00010B6D" w:rsidP="00A141BA">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wymiana i regulacja skrzynek zaworów wody i gazu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Pr="00A141BA">
        <w:rPr>
          <w:rFonts w:ascii="Verdana" w:hAnsi="Verdana" w:cs="Arial"/>
          <w:sz w:val="20"/>
          <w:szCs w:val="20"/>
        </w:rPr>
        <w:t xml:space="preserve"> zł netto za 1 szt.</w:t>
      </w:r>
      <w:r w:rsidR="00D45923" w:rsidRPr="00A141BA">
        <w:rPr>
          <w:rFonts w:ascii="Verdana" w:hAnsi="Verdana" w:cs="Arial"/>
          <w:sz w:val="20"/>
          <w:szCs w:val="20"/>
        </w:rPr>
        <w:t xml:space="preserve">, </w:t>
      </w:r>
      <w:r w:rsidRPr="00A141BA">
        <w:rPr>
          <w:rFonts w:ascii="Verdana" w:hAnsi="Verdana" w:cs="Arial"/>
          <w:sz w:val="20"/>
          <w:szCs w:val="20"/>
        </w:rPr>
        <w:t xml:space="preserve">tj. </w:t>
      </w:r>
      <w:r w:rsidR="00430206" w:rsidRPr="00A141BA">
        <w:rPr>
          <w:rFonts w:ascii="Verdana" w:hAnsi="Verdana" w:cs="Arial"/>
          <w:sz w:val="20"/>
          <w:szCs w:val="20"/>
        </w:rPr>
        <w:t xml:space="preserve">__ </w:t>
      </w:r>
      <w:r w:rsidRPr="00A141BA">
        <w:rPr>
          <w:rFonts w:ascii="Verdana" w:hAnsi="Verdana" w:cs="Arial"/>
          <w:sz w:val="20"/>
          <w:szCs w:val="20"/>
        </w:rPr>
        <w:t>zł brutto/1 szt</w:t>
      </w:r>
      <w:r w:rsidR="00E719D5" w:rsidRPr="00A141BA">
        <w:rPr>
          <w:rFonts w:ascii="Verdana" w:hAnsi="Verdana" w:cs="Arial"/>
          <w:sz w:val="20"/>
          <w:szCs w:val="20"/>
        </w:rPr>
        <w:t>.</w:t>
      </w:r>
      <w:r w:rsidR="002E7840" w:rsidRPr="00A141BA">
        <w:rPr>
          <w:rFonts w:ascii="Verdana" w:hAnsi="Verdana" w:cs="Arial"/>
          <w:sz w:val="20"/>
          <w:szCs w:val="20"/>
        </w:rPr>
        <w:t>,</w:t>
      </w:r>
    </w:p>
    <w:p w14:paraId="3CC12D6B" w14:textId="528441BC" w:rsidR="00BF50B5" w:rsidRPr="00A141BA" w:rsidRDefault="004B1D18"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 xml:space="preserve">Za wartość wykonanych robót budowlanych Strony uznają iloczyn ilości odebranych robót budowlanych, ustalonych na podstawie sprawdzonych i zatwierdzonych przez </w:t>
      </w:r>
      <w:r w:rsidR="00516C91" w:rsidRPr="00A141BA">
        <w:rPr>
          <w:rFonts w:ascii="Verdana" w:hAnsi="Verdana" w:cs="Arial"/>
          <w:bCs/>
          <w:iCs/>
          <w:sz w:val="20"/>
          <w:szCs w:val="20"/>
        </w:rPr>
        <w:t>pracownika upoważnionego przez Zamawiającego</w:t>
      </w:r>
      <w:r w:rsidR="00516C91" w:rsidRPr="00A141BA" w:rsidDel="00516C91">
        <w:rPr>
          <w:rFonts w:ascii="Verdana" w:hAnsi="Verdana" w:cs="Arial"/>
          <w:bCs/>
          <w:iCs/>
          <w:sz w:val="20"/>
          <w:szCs w:val="20"/>
        </w:rPr>
        <w:t xml:space="preserve"> </w:t>
      </w:r>
      <w:r w:rsidRPr="00A141BA">
        <w:rPr>
          <w:rFonts w:ascii="Verdana" w:hAnsi="Verdana" w:cs="Arial"/>
          <w:bCs/>
          <w:iCs/>
          <w:sz w:val="20"/>
          <w:szCs w:val="20"/>
        </w:rPr>
        <w:t xml:space="preserve">obmiarów i odpowiadających im określonych umową i ofertą cen jednostkowych określonych w </w:t>
      </w:r>
      <w:r w:rsidR="00FC1184">
        <w:rPr>
          <w:rFonts w:ascii="Verdana" w:hAnsi="Verdana" w:cs="Arial"/>
          <w:bCs/>
          <w:iCs/>
          <w:sz w:val="20"/>
          <w:szCs w:val="20"/>
        </w:rPr>
        <w:t>formularzu</w:t>
      </w:r>
      <w:r w:rsidR="006C655D">
        <w:rPr>
          <w:rFonts w:ascii="Verdana" w:hAnsi="Verdana" w:cs="Arial"/>
          <w:bCs/>
          <w:iCs/>
          <w:sz w:val="20"/>
          <w:szCs w:val="20"/>
        </w:rPr>
        <w:t xml:space="preserve"> cenowym</w:t>
      </w:r>
      <w:r w:rsidRPr="00A141BA">
        <w:rPr>
          <w:rFonts w:ascii="Verdana" w:hAnsi="Verdana" w:cs="Arial"/>
          <w:bCs/>
          <w:iCs/>
          <w:sz w:val="20"/>
          <w:szCs w:val="20"/>
        </w:rPr>
        <w:t xml:space="preserve">. </w:t>
      </w:r>
    </w:p>
    <w:p w14:paraId="54D4864E" w14:textId="77777777" w:rsidR="00516C91" w:rsidRPr="00A141BA" w:rsidRDefault="00516C91"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Maksymalna wartość nominalna zobowiązania Zamawiającego określona niniejszą umową nie stanowi zobowiązania dla Zamawiającego do realizacji umowy do tej wartości, ani podstawy dochodzenia roszczeń odszkodowawczych przez Wykonawcę w przypadku faktycznego zmniejszenia zamówień. Minimalna wartość nominalna zobowiązania Zamawiającego stanowić będzie 60 % wartości umowy.</w:t>
      </w:r>
    </w:p>
    <w:p w14:paraId="498D7DEE" w14:textId="6C512A51" w:rsidR="004B60BE" w:rsidRPr="00A141BA" w:rsidRDefault="00516C91" w:rsidP="00A141BA">
      <w:pPr>
        <w:numPr>
          <w:ilvl w:val="0"/>
          <w:numId w:val="22"/>
        </w:numPr>
        <w:spacing w:line="360" w:lineRule="auto"/>
        <w:ind w:left="357" w:hanging="357"/>
        <w:rPr>
          <w:rFonts w:ascii="Verdana" w:hAnsi="Verdana" w:cs="Arial"/>
          <w:bCs/>
          <w:iCs/>
          <w:sz w:val="20"/>
          <w:szCs w:val="20"/>
        </w:rPr>
      </w:pPr>
      <w:r w:rsidRPr="00A141BA">
        <w:rPr>
          <w:rFonts w:ascii="Verdana" w:hAnsi="Verdana" w:cs="Arial"/>
          <w:bCs/>
          <w:iCs/>
          <w:sz w:val="20"/>
          <w:szCs w:val="20"/>
        </w:rPr>
        <w:t>Podane w załączniku nr 2 do umowy ilości są ilościami szacunkowymi, określonymi na podstawie przewidywanego zużycia. Ilości te mogą ulec zmianie</w:t>
      </w:r>
      <w:r w:rsidR="00E47755" w:rsidRPr="00A141BA">
        <w:rPr>
          <w:rFonts w:ascii="Verdana" w:hAnsi="Verdana" w:cs="Arial"/>
          <w:bCs/>
          <w:iCs/>
          <w:sz w:val="20"/>
          <w:szCs w:val="20"/>
        </w:rPr>
        <w:t xml:space="preserve"> </w:t>
      </w:r>
      <w:r w:rsidRPr="00A141BA">
        <w:rPr>
          <w:rFonts w:ascii="Verdana" w:hAnsi="Verdana" w:cs="Arial"/>
          <w:bCs/>
          <w:iCs/>
          <w:sz w:val="20"/>
          <w:szCs w:val="20"/>
        </w:rPr>
        <w:t xml:space="preserve">w zależności od rzeczywistych potrzeb Zamawiającego. Zamawiający zastrzega sobie możliwość zmian ilościowych zamawianych zakresów prac w </w:t>
      </w:r>
      <w:r w:rsidR="004B60BE" w:rsidRPr="00A141BA">
        <w:rPr>
          <w:rFonts w:ascii="Verdana" w:hAnsi="Verdana" w:cs="Arial"/>
          <w:bCs/>
          <w:iCs/>
          <w:sz w:val="20"/>
          <w:szCs w:val="20"/>
        </w:rPr>
        <w:t xml:space="preserve">ramach </w:t>
      </w:r>
      <w:r w:rsidRPr="00A141BA">
        <w:rPr>
          <w:rFonts w:ascii="Verdana" w:hAnsi="Verdana" w:cs="Arial"/>
          <w:bCs/>
          <w:iCs/>
          <w:sz w:val="20"/>
          <w:szCs w:val="20"/>
        </w:rPr>
        <w:t xml:space="preserve">poszczególnych pozycji przedmiotu </w:t>
      </w:r>
      <w:r w:rsidR="004B60BE" w:rsidRPr="00A141BA">
        <w:rPr>
          <w:rFonts w:ascii="Verdana" w:hAnsi="Verdana" w:cs="Arial"/>
          <w:bCs/>
          <w:iCs/>
          <w:sz w:val="20"/>
          <w:szCs w:val="20"/>
        </w:rPr>
        <w:t xml:space="preserve">umowy </w:t>
      </w:r>
      <w:r w:rsidRPr="00A141BA">
        <w:rPr>
          <w:rFonts w:ascii="Verdana" w:hAnsi="Verdana" w:cs="Arial"/>
          <w:bCs/>
          <w:iCs/>
          <w:sz w:val="20"/>
          <w:szCs w:val="20"/>
        </w:rPr>
        <w:t xml:space="preserve">(tzn. będzie uprawniony do zamówienia niektórych zakresów w ilościach większych aniżeli będzie wynikało to z przedmiotu umowy a niektórych produktów w ilościach mniejszych aniżeli określone w umowie) przy zachowaniu wysokości maksymalnej wartości nominalnej zobowiązania Zamawiającego zastrzeżonej dla Wykonawcy w umowie. </w:t>
      </w:r>
    </w:p>
    <w:p w14:paraId="7D1FB1B1" w14:textId="34499C35"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7</w:t>
      </w:r>
      <w:r w:rsidRPr="00A141BA">
        <w:rPr>
          <w:rFonts w:ascii="Verdana" w:eastAsia="Arial Narrow" w:hAnsi="Verdana" w:cs="Arial"/>
          <w:b/>
          <w:bCs/>
          <w:color w:val="auto"/>
          <w:sz w:val="22"/>
          <w:szCs w:val="22"/>
          <w:lang w:val="pl"/>
        </w:rPr>
        <w:t>.</w:t>
      </w:r>
      <w:r w:rsidR="00F966C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Warunki płatności</w:t>
      </w:r>
    </w:p>
    <w:p w14:paraId="4C0BF1B1" w14:textId="304239DA"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Strony postanawiają, że rozliczenie za wykonane i odebrane roboty nastąpi fakturami częściowymi, każdorazowo po dokonaniu odbioru robót objętych zleceniem oraz fakturą końcową, która musi by</w:t>
      </w:r>
      <w:r w:rsidR="000E311C">
        <w:rPr>
          <w:rFonts w:ascii="Verdana" w:hAnsi="Verdana" w:cs="Arial"/>
          <w:bCs/>
          <w:iCs/>
          <w:sz w:val="20"/>
          <w:szCs w:val="20"/>
        </w:rPr>
        <w:t>ć wystawiona i dostarczona do 2</w:t>
      </w:r>
      <w:r w:rsidR="002218F6">
        <w:rPr>
          <w:rFonts w:ascii="Verdana" w:hAnsi="Verdana" w:cs="Arial"/>
          <w:bCs/>
          <w:iCs/>
          <w:sz w:val="20"/>
          <w:szCs w:val="20"/>
        </w:rPr>
        <w:t>3</w:t>
      </w:r>
      <w:r w:rsidRPr="00A141BA">
        <w:rPr>
          <w:rFonts w:ascii="Verdana" w:hAnsi="Verdana" w:cs="Arial"/>
          <w:bCs/>
          <w:iCs/>
          <w:sz w:val="20"/>
          <w:szCs w:val="20"/>
        </w:rPr>
        <w:t xml:space="preserve"> grudnia 202</w:t>
      </w:r>
      <w:r w:rsidR="00CF3ADC">
        <w:rPr>
          <w:rFonts w:ascii="Verdana" w:hAnsi="Verdana" w:cs="Arial"/>
          <w:bCs/>
          <w:iCs/>
          <w:sz w:val="20"/>
          <w:szCs w:val="20"/>
        </w:rPr>
        <w:t>5</w:t>
      </w:r>
      <w:r w:rsidRPr="00A141BA">
        <w:rPr>
          <w:rFonts w:ascii="Verdana" w:hAnsi="Verdana" w:cs="Arial"/>
          <w:bCs/>
          <w:iCs/>
          <w:sz w:val="20"/>
          <w:szCs w:val="20"/>
        </w:rPr>
        <w:t xml:space="preserve"> roku po dokonaniu odbioru robót wykonanych na podstawie ostatniego zlecenia.</w:t>
      </w:r>
    </w:p>
    <w:p w14:paraId="7E8046D0" w14:textId="68873453" w:rsidR="00607488" w:rsidRPr="00A141BA" w:rsidRDefault="00E46D16"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Podstawę do wystawienia faktur częściowych oraz faktury końcowej stanowi zatwierdzony przez Zamawiającego</w:t>
      </w:r>
      <w:r w:rsidR="00032552">
        <w:rPr>
          <w:rFonts w:ascii="Verdana" w:hAnsi="Verdana" w:cs="Arial"/>
          <w:bCs/>
          <w:iCs/>
          <w:sz w:val="20"/>
          <w:szCs w:val="20"/>
        </w:rPr>
        <w:t xml:space="preserve"> obustronnie podpisany</w:t>
      </w:r>
      <w:r w:rsidRPr="00A141BA">
        <w:rPr>
          <w:rFonts w:ascii="Verdana" w:hAnsi="Verdana" w:cs="Arial"/>
          <w:bCs/>
          <w:iCs/>
          <w:sz w:val="20"/>
          <w:szCs w:val="20"/>
        </w:rPr>
        <w:t xml:space="preserve"> </w:t>
      </w:r>
      <w:r w:rsidR="00607488" w:rsidRPr="00A141BA">
        <w:rPr>
          <w:rFonts w:ascii="Verdana" w:hAnsi="Verdana" w:cs="Arial"/>
          <w:bCs/>
          <w:iCs/>
          <w:sz w:val="20"/>
          <w:szCs w:val="20"/>
        </w:rPr>
        <w:t>protokołu odbioru robót.</w:t>
      </w:r>
    </w:p>
    <w:p w14:paraId="020CFC94" w14:textId="77777777"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Wszystkie płatności za wykonane na podstawie umowy roboty budowlane są dokonywane powykonawczo, na podstawie podpisanych bez zastrzeżeń protokołów odbioru robót, w terminach określonych umową, na podstawie wystawionych faktur na kwoty potwierdzone przez Zamawiającego na zestawieniach wartości ukończonych robót, zgodnie z protokołami odbioru robót.</w:t>
      </w:r>
    </w:p>
    <w:p w14:paraId="51A7CAEB" w14:textId="77712411"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sz w:val="20"/>
          <w:szCs w:val="20"/>
        </w:rPr>
        <w:t>Zapłata wynagrodzenia wynikającego z faktur  będzie następować każdorazowo przelewem na rachunek bankowy Wykonawcy wskazany na fakturze w terminie do 30 dni od daty wpływu do siedziby Zamawiającego prawidłowo wystawionej faktury i protokołu odbioru.</w:t>
      </w:r>
    </w:p>
    <w:p w14:paraId="667D6682" w14:textId="77777777" w:rsidR="004B1D18" w:rsidRPr="00A141BA" w:rsidRDefault="004B1D1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Wynagrodzenie Wykonawcy uwzględnia wszystkie obowiązujące w Polsce podatki, łącznie z VAT oraz opłaty celne i inne opłaty związane z wykonywaniem przedmiotu umowy. </w:t>
      </w:r>
    </w:p>
    <w:p w14:paraId="2D8D0F80"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Zapłata wynagrodzenia dokonywana na podstawie umowy będzie realizowana przez Zamawiającego w złotych polskich.</w:t>
      </w:r>
    </w:p>
    <w:p w14:paraId="4A9E493B"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Płatność nastąpi po uprzednim sprawdzeniu faktury przez Zamawiającego pod względem merytorycznym i rachunkowym.</w:t>
      </w:r>
    </w:p>
    <w:p w14:paraId="2D20728A" w14:textId="77777777" w:rsidR="002C2CC8" w:rsidRPr="00A141BA" w:rsidRDefault="002C2CC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 przypadku, gdy faktura nie spełni wymagań pod względem merytorycznym lub rachunkowym zostanie zwrócona Wykonawcy bez obowiązku zapłaty </w:t>
      </w:r>
      <w:r w:rsidR="00931F82" w:rsidRPr="00A141BA">
        <w:rPr>
          <w:rFonts w:ascii="Verdana" w:hAnsi="Verdana" w:cs="Arial"/>
          <w:bCs/>
          <w:iCs/>
          <w:sz w:val="20"/>
          <w:szCs w:val="20"/>
        </w:rPr>
        <w:t>wynagrodzenia. Płatność nastąpi po otrzymaniu przez Zamawiającego prawidłowo wystawionej faktury.</w:t>
      </w:r>
    </w:p>
    <w:p w14:paraId="50D6D174" w14:textId="32E8E1C3"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Na </w:t>
      </w:r>
      <w:r w:rsidR="00541EDA" w:rsidRPr="00A141BA">
        <w:rPr>
          <w:rFonts w:ascii="Verdana" w:hAnsi="Verdana" w:cs="Arial"/>
          <w:bCs/>
          <w:iCs/>
          <w:sz w:val="20"/>
          <w:szCs w:val="20"/>
        </w:rPr>
        <w:t xml:space="preserve">każdej </w:t>
      </w:r>
      <w:r w:rsidRPr="00A141BA">
        <w:rPr>
          <w:rFonts w:ascii="Verdana" w:hAnsi="Verdana" w:cs="Arial"/>
          <w:bCs/>
          <w:iCs/>
          <w:sz w:val="20"/>
          <w:szCs w:val="20"/>
        </w:rPr>
        <w:t xml:space="preserve">fakturze należy </w:t>
      </w:r>
      <w:r w:rsidR="00541EDA" w:rsidRPr="00A141BA">
        <w:rPr>
          <w:rFonts w:ascii="Verdana" w:hAnsi="Verdana" w:cs="Arial"/>
          <w:bCs/>
          <w:iCs/>
          <w:sz w:val="20"/>
          <w:szCs w:val="20"/>
        </w:rPr>
        <w:t xml:space="preserve">podać </w:t>
      </w:r>
      <w:r w:rsidRPr="00A141BA">
        <w:rPr>
          <w:rFonts w:ascii="Verdana" w:hAnsi="Verdana" w:cs="Arial"/>
          <w:bCs/>
          <w:iCs/>
          <w:sz w:val="20"/>
          <w:szCs w:val="20"/>
        </w:rPr>
        <w:t xml:space="preserve">następujące dane Zamawiającego: </w:t>
      </w:r>
    </w:p>
    <w:p w14:paraId="5C2E2741" w14:textId="52626373" w:rsidR="00C63A82" w:rsidRPr="0087753C" w:rsidRDefault="00C63A82" w:rsidP="0087753C">
      <w:pPr>
        <w:spacing w:line="360" w:lineRule="auto"/>
        <w:ind w:left="357"/>
        <w:rPr>
          <w:rFonts w:ascii="Verdana" w:hAnsi="Verdana" w:cs="Arial"/>
          <w:b/>
          <w:bCs/>
          <w:iCs/>
          <w:sz w:val="20"/>
          <w:szCs w:val="20"/>
        </w:rPr>
      </w:pPr>
      <w:r w:rsidRPr="00A141BA">
        <w:rPr>
          <w:rFonts w:ascii="Verdana" w:hAnsi="Verdana" w:cs="Arial"/>
          <w:b/>
          <w:bCs/>
          <w:iCs/>
          <w:sz w:val="20"/>
          <w:szCs w:val="20"/>
        </w:rPr>
        <w:t>Gmina Murowana Goślina</w:t>
      </w:r>
      <w:r w:rsidR="00E90329" w:rsidRPr="00A141BA">
        <w:rPr>
          <w:rFonts w:ascii="Verdana" w:hAnsi="Verdana" w:cs="Arial"/>
          <w:b/>
          <w:bCs/>
          <w:iCs/>
          <w:sz w:val="20"/>
          <w:szCs w:val="20"/>
        </w:rPr>
        <w:t xml:space="preserve">, </w:t>
      </w:r>
      <w:r w:rsidRPr="00A141BA">
        <w:rPr>
          <w:rFonts w:ascii="Verdana" w:hAnsi="Verdana" w:cs="Arial"/>
          <w:b/>
          <w:bCs/>
          <w:iCs/>
          <w:sz w:val="20"/>
          <w:szCs w:val="20"/>
        </w:rPr>
        <w:t>plac Powstańców Wielkopolskich 9</w:t>
      </w:r>
      <w:r w:rsidR="00E90329" w:rsidRPr="00A141BA">
        <w:rPr>
          <w:rFonts w:ascii="Verdana" w:hAnsi="Verdana" w:cs="Arial"/>
          <w:b/>
          <w:bCs/>
          <w:iCs/>
          <w:sz w:val="20"/>
          <w:szCs w:val="20"/>
        </w:rPr>
        <w:t xml:space="preserve">, </w:t>
      </w:r>
      <w:r w:rsidRPr="00A141BA">
        <w:rPr>
          <w:rFonts w:ascii="Verdana" w:hAnsi="Verdana" w:cs="Arial"/>
          <w:b/>
          <w:bCs/>
          <w:iCs/>
          <w:sz w:val="20"/>
          <w:szCs w:val="20"/>
        </w:rPr>
        <w:t>62-095 Murowana Goślina</w:t>
      </w:r>
      <w:r w:rsidR="0087753C">
        <w:rPr>
          <w:rFonts w:ascii="Verdana" w:hAnsi="Verdana" w:cs="Arial"/>
          <w:sz w:val="20"/>
          <w:szCs w:val="20"/>
        </w:rPr>
        <w:t xml:space="preserve">, </w:t>
      </w:r>
      <w:r w:rsidR="0087753C" w:rsidRPr="00A141BA">
        <w:rPr>
          <w:rFonts w:ascii="Verdana" w:hAnsi="Verdana" w:cs="Arial"/>
          <w:b/>
          <w:sz w:val="20"/>
          <w:szCs w:val="20"/>
        </w:rPr>
        <w:t>NIP 777-31-59-427</w:t>
      </w:r>
      <w:r w:rsidR="0087753C">
        <w:rPr>
          <w:rFonts w:ascii="Verdana" w:hAnsi="Verdana" w:cs="Arial"/>
          <w:b/>
          <w:sz w:val="20"/>
          <w:szCs w:val="20"/>
        </w:rPr>
        <w:t>.</w:t>
      </w:r>
    </w:p>
    <w:p w14:paraId="773DD202" w14:textId="77777777" w:rsidR="007E7C47" w:rsidRPr="00A141BA" w:rsidRDefault="007E7C47"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Na każdej fakturze Wykonawca zobowiązany jest wpisać numer umowy, w związku</w:t>
      </w:r>
      <w:r w:rsidRPr="00A141BA">
        <w:rPr>
          <w:rFonts w:ascii="Verdana" w:eastAsia="Tahoma" w:hAnsi="Verdana"/>
          <w:sz w:val="20"/>
          <w:szCs w:val="20"/>
        </w:rPr>
        <w:br/>
        <w:t xml:space="preserve">z realizacją której faktura została wystawiona. </w:t>
      </w:r>
    </w:p>
    <w:p w14:paraId="46219F8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Arial" w:hAnsi="Verdana"/>
          <w:sz w:val="20"/>
          <w:szCs w:val="20"/>
        </w:rPr>
      </w:pPr>
      <w:r w:rsidRPr="00A141BA">
        <w:rPr>
          <w:rFonts w:ascii="Verdana" w:eastAsia="Arial" w:hAnsi="Verdana"/>
          <w:sz w:val="20"/>
          <w:szCs w:val="20"/>
        </w:rPr>
        <w:t xml:space="preserve">Zapłatę uznaje się za dokonaną w dniu obciążenia rachunku bankowego Zamawiającego. </w:t>
      </w:r>
    </w:p>
    <w:p w14:paraId="7E23118F" w14:textId="77777777" w:rsidR="00541EDA" w:rsidRPr="00A141BA" w:rsidRDefault="00541EDA"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Wykonawca zobowiązany jest do wystawiania faktur w terminach określonych przepisami prawa.</w:t>
      </w:r>
    </w:p>
    <w:p w14:paraId="76D6BE5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dopuszcza złożenie faktury VAT w formie: </w:t>
      </w:r>
    </w:p>
    <w:p w14:paraId="27503971" w14:textId="77777777"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eastAsia="Tahoma" w:hAnsi="Verdana"/>
          <w:sz w:val="20"/>
          <w:szCs w:val="20"/>
        </w:rPr>
      </w:pPr>
      <w:r w:rsidRPr="00A141BA">
        <w:rPr>
          <w:rFonts w:ascii="Verdana" w:eastAsia="Tahoma" w:hAnsi="Verdana"/>
          <w:sz w:val="20"/>
          <w:szCs w:val="20"/>
        </w:rPr>
        <w:t xml:space="preserve">papierowej, wystawionej w formacie A4, lub </w:t>
      </w:r>
    </w:p>
    <w:p w14:paraId="4BB85C06" w14:textId="54E288DD"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hAnsi="Verdana"/>
          <w:sz w:val="20"/>
          <w:szCs w:val="20"/>
        </w:rPr>
      </w:pPr>
      <w:r w:rsidRPr="00A141BA">
        <w:rPr>
          <w:rFonts w:ascii="Verdana" w:eastAsia="Tahoma" w:hAnsi="Verdana"/>
          <w:sz w:val="20"/>
          <w:szCs w:val="20"/>
        </w:rPr>
        <w:t xml:space="preserve">ustrukturyzowanego dokumentu elektronicznego, złożonego za pośrednictwem Platformy Elektronicznego Fakturowania </w:t>
      </w:r>
      <w:hyperlink r:id="rId8">
        <w:r w:rsidRPr="00A141BA">
          <w:rPr>
            <w:rFonts w:ascii="Verdana" w:eastAsia="Tahoma" w:hAnsi="Verdana"/>
            <w:sz w:val="20"/>
            <w:szCs w:val="20"/>
          </w:rPr>
          <w:t>www.efaktura.gov.pl</w:t>
        </w:r>
      </w:hyperlink>
      <w:hyperlink r:id="rId9">
        <w:r w:rsidRPr="00A141BA">
          <w:rPr>
            <w:rFonts w:ascii="Verdana" w:eastAsia="Tahoma" w:hAnsi="Verdana"/>
            <w:sz w:val="20"/>
            <w:szCs w:val="20"/>
          </w:rPr>
          <w:t xml:space="preserve"> </w:t>
        </w:r>
      </w:hyperlink>
      <w:r w:rsidRPr="00A141BA">
        <w:rPr>
          <w:rFonts w:ascii="Verdana" w:eastAsia="Tahoma" w:hAnsi="Verdana"/>
          <w:sz w:val="20"/>
          <w:szCs w:val="20"/>
        </w:rPr>
        <w:t>[nr PEPPOL– 7773159427 (NIP)], zwanej dalej PEF, zgodnie z ustawą z dnia 9 listopada 2018 r. o elektronicznym fakturowaniu w zamówieniach publicznych, koncesjach na roboty budowlane lub usługi oraz partnerstwie publiczno-prywatnym .</w:t>
      </w:r>
    </w:p>
    <w:p w14:paraId="024C3944" w14:textId="4BE446C5" w:rsidR="00541EDA" w:rsidRPr="00A141BA" w:rsidRDefault="00541EDA" w:rsidP="00A141BA">
      <w:pPr>
        <w:widowControl w:val="0"/>
        <w:numPr>
          <w:ilvl w:val="0"/>
          <w:numId w:val="6"/>
        </w:numPr>
        <w:autoSpaceDE w:val="0"/>
        <w:autoSpaceDN w:val="0"/>
        <w:adjustRightInd w:val="0"/>
        <w:spacing w:line="360" w:lineRule="auto"/>
        <w:rPr>
          <w:rFonts w:ascii="Verdana" w:hAnsi="Verdana"/>
          <w:spacing w:val="-3"/>
          <w:sz w:val="20"/>
          <w:szCs w:val="20"/>
        </w:rPr>
      </w:pPr>
      <w:r w:rsidRPr="00A141BA">
        <w:rPr>
          <w:rFonts w:ascii="Verdana" w:eastAsia="Tahoma" w:hAnsi="Verdana"/>
          <w:sz w:val="20"/>
          <w:szCs w:val="20"/>
        </w:rPr>
        <w:t xml:space="preserve">Zamawiający wyraża zgodę na wysyłanie i odbieranie za pośrednictwem platformy elektronicznego fakturowania ustrukturyzowanych dokumentów elektronicznych takich jak: faktura korygująca i nota księgowa. Dokumenty te muszą zawierać wskazanie </w:t>
      </w:r>
      <w:r w:rsidR="00684A9D" w:rsidRPr="00A141BA">
        <w:rPr>
          <w:rFonts w:ascii="Verdana" w:eastAsia="Tahoma" w:hAnsi="Verdana"/>
          <w:sz w:val="20"/>
          <w:szCs w:val="20"/>
        </w:rPr>
        <w:t>u</w:t>
      </w:r>
      <w:r w:rsidRPr="00A141BA">
        <w:rPr>
          <w:rFonts w:ascii="Verdana" w:eastAsia="Tahoma" w:hAnsi="Verdana"/>
          <w:sz w:val="20"/>
          <w:szCs w:val="20"/>
        </w:rPr>
        <w:t>mowy zamówienia publicznego lub ustrukturyzowanej faktury elektronicznej, których dotyczą</w:t>
      </w:r>
    </w:p>
    <w:p w14:paraId="413D9DE6" w14:textId="14C7D8E3" w:rsidR="00541EDA" w:rsidRPr="002218F6" w:rsidRDefault="00541EDA" w:rsidP="002218F6">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przesłania ustrukturyzowanej faktury elektronicznej Wykonawca zobowiązany jest do złożenia - w siedzibie Zamawiającego (kancelarii) – protokołu odbioru prac, o którym mowa w ust. 2 oraz </w:t>
      </w:r>
      <w:r w:rsidR="00C71158" w:rsidRPr="00A141BA">
        <w:rPr>
          <w:rFonts w:ascii="Verdana" w:eastAsia="Tahoma" w:hAnsi="Verdana"/>
          <w:sz w:val="20"/>
          <w:szCs w:val="20"/>
        </w:rPr>
        <w:t xml:space="preserve">dokumentów, o których mowa w </w:t>
      </w:r>
      <w:r w:rsidRPr="00A141BA">
        <w:rPr>
          <w:rFonts w:ascii="Verdana" w:eastAsia="Tahoma" w:hAnsi="Verdana"/>
          <w:sz w:val="20"/>
          <w:szCs w:val="20"/>
        </w:rPr>
        <w:t xml:space="preserve">ust. </w:t>
      </w:r>
      <w:r w:rsidR="00D5456C">
        <w:rPr>
          <w:rFonts w:ascii="Verdana" w:eastAsia="Tahoma" w:hAnsi="Verdana"/>
          <w:sz w:val="20"/>
          <w:szCs w:val="20"/>
        </w:rPr>
        <w:t xml:space="preserve">18-19 </w:t>
      </w:r>
      <w:r w:rsidR="00795D98">
        <w:rPr>
          <w:rFonts w:ascii="Verdana" w:eastAsia="Tahoma" w:hAnsi="Verdana"/>
          <w:sz w:val="20"/>
          <w:szCs w:val="20"/>
        </w:rPr>
        <w:t>lub w ust. 20</w:t>
      </w:r>
      <w:r w:rsidR="00C71158" w:rsidRPr="00A141BA">
        <w:rPr>
          <w:rFonts w:ascii="Verdana" w:eastAsia="Tahoma" w:hAnsi="Verdana"/>
          <w:sz w:val="20"/>
          <w:szCs w:val="20"/>
        </w:rPr>
        <w:t xml:space="preserve"> poniżej</w:t>
      </w:r>
      <w:r w:rsidRPr="00A141BA">
        <w:rPr>
          <w:rFonts w:ascii="Verdana" w:eastAsia="Tahoma" w:hAnsi="Verdana"/>
          <w:sz w:val="20"/>
          <w:szCs w:val="20"/>
        </w:rPr>
        <w:t>, najpóźniej w dniu przesłania faktury elektronicznej za</w:t>
      </w:r>
      <w:r w:rsidR="002218F6">
        <w:rPr>
          <w:rFonts w:ascii="Verdana" w:eastAsia="Tahoma" w:hAnsi="Verdana"/>
          <w:sz w:val="20"/>
          <w:szCs w:val="20"/>
        </w:rPr>
        <w:t xml:space="preserve"> </w:t>
      </w:r>
      <w:r w:rsidRPr="002218F6">
        <w:rPr>
          <w:rFonts w:ascii="Verdana" w:eastAsia="Tahoma" w:hAnsi="Verdana"/>
          <w:sz w:val="20"/>
          <w:szCs w:val="20"/>
        </w:rPr>
        <w:t>pośrednictwem PEF.</w:t>
      </w:r>
    </w:p>
    <w:p w14:paraId="18B66AFC" w14:textId="25996EA4" w:rsidR="002641F2" w:rsidRPr="00A141BA" w:rsidRDefault="002641F2" w:rsidP="00A141BA">
      <w:pPr>
        <w:pStyle w:val="Akapitzlist"/>
        <w:widowControl w:val="0"/>
        <w:numPr>
          <w:ilvl w:val="0"/>
          <w:numId w:val="6"/>
        </w:numPr>
        <w:autoSpaceDE w:val="0"/>
        <w:autoSpaceDN w:val="0"/>
        <w:adjustRightInd w:val="0"/>
        <w:spacing w:line="360" w:lineRule="auto"/>
        <w:ind w:left="357" w:hanging="357"/>
        <w:rPr>
          <w:rFonts w:ascii="Verdana" w:hAnsi="Verdana" w:cs="Arial"/>
          <w:spacing w:val="-3"/>
          <w:sz w:val="20"/>
          <w:szCs w:val="20"/>
        </w:rPr>
      </w:pPr>
      <w:r w:rsidRPr="00A141BA">
        <w:rPr>
          <w:rFonts w:ascii="Verdana" w:hAnsi="Verdana" w:cs="Arial"/>
          <w:spacing w:val="-3"/>
          <w:sz w:val="20"/>
          <w:szCs w:val="20"/>
        </w:rPr>
        <w:t>Wykonawca oświadcza, że rachunek bankowy określony na fakturze figuruje</w:t>
      </w:r>
      <w:r w:rsidR="003F12B6" w:rsidRPr="00A141BA">
        <w:rPr>
          <w:rFonts w:ascii="Verdana" w:hAnsi="Verdana" w:cs="Arial"/>
          <w:spacing w:val="-3"/>
          <w:sz w:val="20"/>
          <w:szCs w:val="20"/>
        </w:rPr>
        <w:t xml:space="preserve"> </w:t>
      </w:r>
      <w:r w:rsidRPr="00A141BA">
        <w:rPr>
          <w:rFonts w:ascii="Verdana" w:hAnsi="Verdana" w:cs="Arial"/>
          <w:spacing w:val="-3"/>
          <w:sz w:val="20"/>
          <w:szCs w:val="20"/>
        </w:rPr>
        <w:t>w wykazie podmiotów, o którym mowa w art. 96 b ust. 1 ustawy</w:t>
      </w:r>
      <w:r w:rsidR="00F966C5" w:rsidRPr="00A141BA">
        <w:rPr>
          <w:rFonts w:ascii="Verdana" w:hAnsi="Verdana" w:cs="Arial"/>
          <w:spacing w:val="-3"/>
          <w:sz w:val="20"/>
          <w:szCs w:val="20"/>
        </w:rPr>
        <w:t xml:space="preserve"> z dnia 11 marca 2004 r.</w:t>
      </w:r>
      <w:r w:rsidR="00D9162D">
        <w:rPr>
          <w:rFonts w:ascii="Verdana" w:hAnsi="Verdana" w:cs="Arial"/>
          <w:spacing w:val="-3"/>
          <w:sz w:val="20"/>
          <w:szCs w:val="20"/>
        </w:rPr>
        <w:t xml:space="preserve"> o podatku od towarów i usług.</w:t>
      </w:r>
    </w:p>
    <w:p w14:paraId="6B55125D" w14:textId="29654844"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umowa jest realizowana przez podmioty działające w konsorcjum (podmioty wspólnie realizujące zamówienie), jego członkowie, upoważnią w formie pisemnej, pod rygorem nieważności, jednego z członków konsorcjum do wystawienia </w:t>
      </w:r>
      <w:r w:rsidR="00D9162D">
        <w:rPr>
          <w:rFonts w:ascii="Verdana" w:eastAsia="Tahoma" w:hAnsi="Verdana"/>
          <w:sz w:val="20"/>
          <w:szCs w:val="20"/>
        </w:rPr>
        <w:t xml:space="preserve">przez niego faktur </w:t>
      </w:r>
      <w:r w:rsidRPr="00A141BA">
        <w:rPr>
          <w:rFonts w:ascii="Verdana" w:eastAsia="Tahoma" w:hAnsi="Verdana"/>
          <w:sz w:val="20"/>
          <w:szCs w:val="20"/>
        </w:rPr>
        <w:t xml:space="preserve">oraz do przyjęcia przez niego należności przypadających wszystkim członkom konsorcjum z tytułu wykonywania przedmiotu umowy, na wskazany rachunek bankowy. </w:t>
      </w:r>
    </w:p>
    <w:p w14:paraId="5CE10E8F" w14:textId="5D43C917"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będzie zobowiązany do zapłaty wynagrodzenia wyłącznie pod warunkiem, że Wykonawca przedstawi Zamawiającemu aktualne na dzień wystawienia faktury oświadczenia podwykonawców, potwierdzające że Wykonawca nie zalega im z zapłatą wymagalnego wynagrodzenia. Przy czym Wykonawca oświadcza, iż terminy płatności dla podwykonawców z tytułu wykonanych przez nich robót nie będą dłuższe niż określone przez Zamawiającego w ust. </w:t>
      </w:r>
      <w:r w:rsidR="007E7C47" w:rsidRPr="00A141BA">
        <w:rPr>
          <w:rFonts w:ascii="Verdana" w:eastAsia="Tahoma" w:hAnsi="Verdana"/>
          <w:sz w:val="20"/>
          <w:szCs w:val="20"/>
        </w:rPr>
        <w:t>4</w:t>
      </w:r>
      <w:r w:rsidRPr="00A141BA">
        <w:rPr>
          <w:rFonts w:ascii="Verdana" w:eastAsia="Tahoma" w:hAnsi="Verdana"/>
          <w:sz w:val="20"/>
          <w:szCs w:val="20"/>
        </w:rPr>
        <w:t xml:space="preserve"> powyżej, licząc od daty wpływu do Wykonawcy faktury poprzedzonej protokołem odbioru danego zakresu od Podwykonawcy. </w:t>
      </w:r>
    </w:p>
    <w:p w14:paraId="40F87DC8" w14:textId="17982055"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Wraz z fakturą końcową Wykonawca dostarczy oświadczenie podwykonawców, iż uregulował wobec nich wszystkie zobowiązania wynikające z umów o podwykonawstwo.</w:t>
      </w:r>
      <w:r w:rsidRPr="00A141BA">
        <w:rPr>
          <w:rFonts w:ascii="Verdana" w:eastAsia="Tahoma" w:hAnsi="Verdana"/>
          <w:sz w:val="20"/>
          <w:szCs w:val="20"/>
        </w:rPr>
        <w:br/>
        <w:t>W przypadku, gdy Wykonawca dostarczy Zamawiającemu, tylko część oświadczeń podwykonawców, o których mowa powyżej, Zamawiający jest uprawniony do wstrzymania tylko odpowiedniej części wynagrodzenia Wykonawcy i zwolni tę część wynagrodzenia proporcjonalnie do dostarczonych następnie oświadczeń podwykonawców, w terminie nie dłuższym niż 7 (siedem) dni od dostarczenia oświadczenia danego podwykonawcy. Dodatkowo Wykonawca, wraz z fakturą przedstawioną Zamawiającemu, przedstawi swoje oświadczenie o zapłaceniu na rzecz podwykonawców wszystkich płatności, wymagalnych</w:t>
      </w:r>
      <w:r w:rsidR="007E7C47" w:rsidRPr="00A141BA">
        <w:rPr>
          <w:rFonts w:ascii="Verdana" w:eastAsia="Tahoma" w:hAnsi="Verdana"/>
          <w:sz w:val="20"/>
          <w:szCs w:val="20"/>
        </w:rPr>
        <w:t xml:space="preserve"> </w:t>
      </w:r>
      <w:r w:rsidRPr="00A141BA">
        <w:rPr>
          <w:rFonts w:ascii="Verdana" w:eastAsia="Tahoma" w:hAnsi="Verdana"/>
          <w:sz w:val="20"/>
          <w:szCs w:val="20"/>
        </w:rPr>
        <w:t xml:space="preserve">w dacie wystawienia przedmiotowego oświadczenia.  </w:t>
      </w:r>
    </w:p>
    <w:p w14:paraId="17FE48D6" w14:textId="6F656C19"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Wykonawca nie korzysta przy realizacji przedmiotu </w:t>
      </w:r>
      <w:r w:rsidR="007E7C47" w:rsidRPr="00A141BA">
        <w:rPr>
          <w:rFonts w:ascii="Verdana" w:eastAsia="Tahoma" w:hAnsi="Verdana"/>
          <w:sz w:val="20"/>
          <w:szCs w:val="20"/>
        </w:rPr>
        <w:t>u</w:t>
      </w:r>
      <w:r w:rsidRPr="00A141BA">
        <w:rPr>
          <w:rFonts w:ascii="Verdana" w:eastAsia="Tahoma" w:hAnsi="Verdana"/>
          <w:sz w:val="20"/>
          <w:szCs w:val="20"/>
        </w:rPr>
        <w:t>mowy</w:t>
      </w:r>
      <w:r w:rsidRPr="00A141BA">
        <w:rPr>
          <w:rFonts w:ascii="Verdana" w:eastAsia="Tahoma" w:hAnsi="Verdana"/>
          <w:sz w:val="20"/>
          <w:szCs w:val="20"/>
        </w:rPr>
        <w:br/>
        <w:t xml:space="preserve">z podwykonawców, wraz z fakturą złoży oświadczenie, iż przedmiot Umowy realizował samodzielnie bez udziału podwykonawców. </w:t>
      </w:r>
    </w:p>
    <w:p w14:paraId="7251421C" w14:textId="2B1A580D" w:rsidR="00BC7372"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Postanowienia ust. </w:t>
      </w:r>
      <w:r w:rsidR="003749C7">
        <w:rPr>
          <w:rFonts w:ascii="Verdana" w:eastAsia="Tahoma" w:hAnsi="Verdana"/>
          <w:sz w:val="20"/>
          <w:szCs w:val="20"/>
        </w:rPr>
        <w:t xml:space="preserve">18-19 </w:t>
      </w:r>
      <w:r w:rsidRPr="00A141BA">
        <w:rPr>
          <w:rFonts w:ascii="Verdana" w:eastAsia="Tahoma" w:hAnsi="Verdana"/>
          <w:sz w:val="20"/>
          <w:szCs w:val="20"/>
        </w:rPr>
        <w:t>powyżej stosuje się odpowiednio do dalszych podwykonawców. Wykonawca zobowiązuje się do zawarcia stosownych zapisów w Umowach</w:t>
      </w:r>
      <w:r w:rsidR="003F12B6" w:rsidRPr="00A141BA">
        <w:rPr>
          <w:rFonts w:ascii="Verdana" w:eastAsia="Tahoma" w:hAnsi="Verdana"/>
          <w:sz w:val="20"/>
          <w:szCs w:val="20"/>
        </w:rPr>
        <w:t xml:space="preserve"> </w:t>
      </w:r>
      <w:r w:rsidRPr="00A141BA">
        <w:rPr>
          <w:rFonts w:ascii="Verdana" w:eastAsia="Tahoma" w:hAnsi="Verdana"/>
          <w:sz w:val="20"/>
          <w:szCs w:val="20"/>
        </w:rPr>
        <w:t>z podwykonawcami umożliwiających wyegzekwowanie powyższych obowiązków.</w:t>
      </w:r>
      <w:r w:rsidR="00BC7372" w:rsidRPr="00A141BA">
        <w:rPr>
          <w:rFonts w:ascii="Verdana" w:eastAsia="Tahoma" w:hAnsi="Verdana"/>
          <w:sz w:val="20"/>
          <w:szCs w:val="20"/>
        </w:rPr>
        <w:t xml:space="preserve"> </w:t>
      </w:r>
    </w:p>
    <w:p w14:paraId="594A5EDE" w14:textId="77777777" w:rsidR="00597282" w:rsidRPr="00A141BA" w:rsidRDefault="00597282"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Wykonawca upoważnia Zamawiającego do bezpośredniego potrącenia: </w:t>
      </w:r>
    </w:p>
    <w:p w14:paraId="152647A3"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kar umownych określonych w niniejszej umowie,</w:t>
      </w:r>
    </w:p>
    <w:p w14:paraId="7896FBA6"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płatności na rzecz podwykonawców oraz dalszych podwykonawców, </w:t>
      </w:r>
    </w:p>
    <w:p w14:paraId="5340FB6D"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wszelkich płatności wskazanych w umowie, w tym kosztów za wykonawstwo zastępcze, </w:t>
      </w:r>
    </w:p>
    <w:p w14:paraId="7EFA62A1" w14:textId="77777777" w:rsidR="00597282" w:rsidRPr="00A141BA" w:rsidRDefault="00597282" w:rsidP="00A141BA">
      <w:pPr>
        <w:tabs>
          <w:tab w:val="left" w:pos="567"/>
        </w:tabs>
        <w:adjustRightInd w:val="0"/>
        <w:spacing w:line="360" w:lineRule="auto"/>
        <w:ind w:left="360"/>
        <w:rPr>
          <w:rFonts w:ascii="Verdana" w:eastAsia="Tahoma" w:hAnsi="Verdana"/>
          <w:sz w:val="20"/>
          <w:szCs w:val="20"/>
        </w:rPr>
      </w:pPr>
      <w:r w:rsidRPr="00A141BA">
        <w:rPr>
          <w:rFonts w:ascii="Verdana" w:eastAsia="Tahoma" w:hAnsi="Verdana"/>
          <w:sz w:val="20"/>
          <w:szCs w:val="20"/>
        </w:rPr>
        <w:t>- z wynagrodzenia wynikającego z faktur.</w:t>
      </w:r>
    </w:p>
    <w:p w14:paraId="269BC9A7" w14:textId="0941CA60" w:rsidR="00BC7372" w:rsidRPr="00A141BA" w:rsidRDefault="00597282" w:rsidP="00A141BA">
      <w:pPr>
        <w:numPr>
          <w:ilvl w:val="0"/>
          <w:numId w:val="6"/>
        </w:numPr>
        <w:spacing w:line="360" w:lineRule="auto"/>
        <w:rPr>
          <w:rFonts w:ascii="Verdana" w:hAnsi="Verdana" w:cs="Arial"/>
          <w:bCs/>
          <w:iCs/>
          <w:sz w:val="20"/>
          <w:szCs w:val="20"/>
        </w:rPr>
      </w:pPr>
      <w:r w:rsidRPr="00A141BA">
        <w:rPr>
          <w:rFonts w:ascii="Verdana" w:eastAsia="Tahoma" w:hAnsi="Verdana"/>
          <w:sz w:val="20"/>
          <w:szCs w:val="20"/>
        </w:rPr>
        <w:t>Jeżeli w trakcie realizacji zawartej umowy Wykonawca zostanie wykreślony z bazy podatników, Zamawiający zastrzega sobie prawo odstąpienia od umowy w terminie 30 dni od dnia powzięcia wiadomości o powyższej okoliczności z winy Wykonawcy lub zlecenia realizacji niewykonanych prac innemu Wykonawcy z jednoczesnym obciążeniem Wykonawcy kosztami ich wykonania (wykonanie zastępcze)</w:t>
      </w:r>
      <w:r w:rsidR="00BC7372" w:rsidRPr="00A141BA">
        <w:rPr>
          <w:rFonts w:ascii="Verdana" w:hAnsi="Verdana" w:cs="Arial"/>
          <w:bCs/>
          <w:iCs/>
          <w:sz w:val="20"/>
          <w:szCs w:val="20"/>
        </w:rPr>
        <w:t xml:space="preserve">. </w:t>
      </w:r>
    </w:p>
    <w:p w14:paraId="0B270A76" w14:textId="114E7E5A" w:rsidR="002C2CC8" w:rsidRPr="00A141BA" w:rsidRDefault="002C2CC8"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8</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Zabezpieczenie należytego wykonania umowy</w:t>
      </w:r>
    </w:p>
    <w:p w14:paraId="73C9155A" w14:textId="0D140286"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 xml:space="preserve">Wykonawca </w:t>
      </w:r>
      <w:r w:rsidR="00BB1876" w:rsidRPr="00A141BA">
        <w:rPr>
          <w:rFonts w:ascii="Verdana" w:hAnsi="Verdana" w:cs="Arial"/>
          <w:sz w:val="20"/>
          <w:szCs w:val="20"/>
        </w:rPr>
        <w:t xml:space="preserve">najpóźniej w dniu podpisania umowy </w:t>
      </w:r>
      <w:r w:rsidRPr="00A141BA">
        <w:rPr>
          <w:rFonts w:ascii="Verdana" w:hAnsi="Verdana" w:cs="Arial"/>
          <w:sz w:val="20"/>
          <w:szCs w:val="20"/>
        </w:rPr>
        <w:t xml:space="preserve">wnosi zabezpieczenie należytego wykonania Umowy </w:t>
      </w:r>
      <w:r w:rsidR="00157328" w:rsidRPr="00A141BA">
        <w:rPr>
          <w:rFonts w:ascii="Verdana" w:hAnsi="Verdana" w:cs="Arial"/>
          <w:sz w:val="20"/>
          <w:szCs w:val="20"/>
        </w:rPr>
        <w:t xml:space="preserve">stanowiące </w:t>
      </w:r>
      <w:r w:rsidR="00306965" w:rsidRPr="00A141BA">
        <w:rPr>
          <w:rFonts w:ascii="Verdana" w:hAnsi="Verdana" w:cs="Arial"/>
          <w:sz w:val="20"/>
          <w:szCs w:val="20"/>
        </w:rPr>
        <w:t>3</w:t>
      </w:r>
      <w:r w:rsidR="000D0E79" w:rsidRPr="00A141BA">
        <w:rPr>
          <w:rFonts w:ascii="Verdana" w:hAnsi="Verdana" w:cs="Arial"/>
          <w:sz w:val="20"/>
          <w:szCs w:val="20"/>
        </w:rPr>
        <w:t xml:space="preserve"> </w:t>
      </w:r>
      <w:r w:rsidR="00157328" w:rsidRPr="00A141BA">
        <w:rPr>
          <w:rFonts w:ascii="Verdana" w:hAnsi="Verdana" w:cs="Arial"/>
          <w:sz w:val="20"/>
          <w:szCs w:val="20"/>
        </w:rPr>
        <w:t xml:space="preserve">% maksymalnej wartości </w:t>
      </w:r>
      <w:r w:rsidR="00516C91" w:rsidRPr="00A141BA">
        <w:rPr>
          <w:rFonts w:ascii="Verdana" w:hAnsi="Verdana" w:cs="Arial"/>
          <w:sz w:val="20"/>
          <w:szCs w:val="20"/>
        </w:rPr>
        <w:t xml:space="preserve">nominalnej </w:t>
      </w:r>
      <w:r w:rsidR="006253E2" w:rsidRPr="00A141BA">
        <w:rPr>
          <w:rFonts w:ascii="Verdana" w:hAnsi="Verdana" w:cs="Arial"/>
          <w:sz w:val="20"/>
          <w:szCs w:val="20"/>
        </w:rPr>
        <w:t xml:space="preserve"> brutto</w:t>
      </w:r>
      <w:r w:rsidR="00157328" w:rsidRPr="00A141BA">
        <w:rPr>
          <w:rFonts w:ascii="Verdana" w:hAnsi="Verdana" w:cs="Arial"/>
          <w:sz w:val="20"/>
          <w:szCs w:val="20"/>
        </w:rPr>
        <w:t xml:space="preserve"> zobowiązania Zamawiającego określonego w § 6 ust. 1 umowy co stanowi</w:t>
      </w:r>
      <w:r w:rsidRPr="00A141BA">
        <w:rPr>
          <w:rFonts w:ascii="Verdana" w:hAnsi="Verdana" w:cs="Arial"/>
          <w:sz w:val="20"/>
          <w:szCs w:val="20"/>
        </w:rPr>
        <w:t xml:space="preserve"> </w:t>
      </w:r>
      <w:r w:rsidR="00597282" w:rsidRPr="00A141BA">
        <w:rPr>
          <w:rFonts w:ascii="Verdana" w:hAnsi="Verdana" w:cs="Arial"/>
          <w:sz w:val="20"/>
          <w:szCs w:val="20"/>
        </w:rPr>
        <w:t xml:space="preserve">_ </w:t>
      </w:r>
      <w:r w:rsidR="00260914" w:rsidRPr="00A141BA">
        <w:rPr>
          <w:rFonts w:ascii="Verdana" w:hAnsi="Verdana" w:cs="Arial"/>
          <w:sz w:val="20"/>
          <w:szCs w:val="20"/>
        </w:rPr>
        <w:t xml:space="preserve">zł </w:t>
      </w:r>
      <w:r w:rsidR="00157328" w:rsidRPr="00A141BA">
        <w:rPr>
          <w:rFonts w:ascii="Verdana" w:hAnsi="Verdana" w:cs="Arial"/>
          <w:sz w:val="20"/>
          <w:szCs w:val="20"/>
        </w:rPr>
        <w:t>(</w:t>
      </w:r>
      <w:r w:rsidR="00260914" w:rsidRPr="00A141BA">
        <w:rPr>
          <w:rFonts w:ascii="Verdana" w:hAnsi="Verdana" w:cs="Arial"/>
          <w:sz w:val="20"/>
          <w:szCs w:val="20"/>
        </w:rPr>
        <w:t>słownie</w:t>
      </w:r>
      <w:r w:rsidR="00597282" w:rsidRPr="00A141BA">
        <w:rPr>
          <w:rFonts w:ascii="Verdana" w:hAnsi="Verdana" w:cs="Arial"/>
          <w:sz w:val="20"/>
          <w:szCs w:val="20"/>
        </w:rPr>
        <w:t xml:space="preserve"> zł</w:t>
      </w:r>
      <w:r w:rsidR="00157328" w:rsidRPr="00A141BA">
        <w:rPr>
          <w:rFonts w:ascii="Verdana" w:hAnsi="Verdana" w:cs="Arial"/>
          <w:sz w:val="20"/>
          <w:szCs w:val="20"/>
        </w:rPr>
        <w:t>:</w:t>
      </w:r>
      <w:r w:rsidR="00597282" w:rsidRPr="00A141BA">
        <w:rPr>
          <w:rFonts w:ascii="Verdana" w:hAnsi="Verdana" w:cs="Arial"/>
          <w:sz w:val="20"/>
          <w:szCs w:val="20"/>
        </w:rPr>
        <w:t>_</w:t>
      </w:r>
      <w:r w:rsidR="00157328" w:rsidRPr="00A141BA">
        <w:rPr>
          <w:rFonts w:ascii="Verdana" w:hAnsi="Verdana" w:cs="Arial"/>
          <w:sz w:val="20"/>
          <w:szCs w:val="20"/>
        </w:rPr>
        <w:t>)</w:t>
      </w:r>
      <w:r w:rsidR="00113F07" w:rsidRPr="00A141BA">
        <w:rPr>
          <w:rFonts w:ascii="Verdana" w:hAnsi="Verdana" w:cs="Arial"/>
          <w:sz w:val="20"/>
          <w:szCs w:val="20"/>
        </w:rPr>
        <w:t>.</w:t>
      </w:r>
    </w:p>
    <w:p w14:paraId="044503CA" w14:textId="77777777"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należytego wykonania Umowy służy pokryciu roszczeń z tytułu niewykonania lub nienależytego wykonania Umowy oraz roszczeń z tytułu rękojmi za wady.</w:t>
      </w:r>
    </w:p>
    <w:p w14:paraId="66AF0F68" w14:textId="53B199D5"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Zabezpieczenie może być wnoszone według wyboru Wykonawcy w jednej lub</w:t>
      </w:r>
      <w:r w:rsidR="00BE0DE7" w:rsidRPr="00A141BA">
        <w:rPr>
          <w:rFonts w:ascii="Verdana" w:hAnsi="Verdana" w:cs="Arial"/>
          <w:sz w:val="20"/>
          <w:szCs w:val="20"/>
        </w:rPr>
        <w:br/>
      </w:r>
      <w:r w:rsidRPr="00A141BA">
        <w:rPr>
          <w:rFonts w:ascii="Verdana" w:hAnsi="Verdana" w:cs="Arial"/>
          <w:sz w:val="20"/>
          <w:szCs w:val="20"/>
        </w:rPr>
        <w:t xml:space="preserve">w kilku następujących formach: </w:t>
      </w:r>
    </w:p>
    <w:p w14:paraId="64EEFD5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pieniądzu,</w:t>
      </w:r>
    </w:p>
    <w:p w14:paraId="3F7AF144"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poręczeniach bankowych lub poręczeniach spółdzielczej kasy oszczędnościowo – kredytowej, z tym, że zobowiązanie kasy jest zawsze zobowiązaniem pieniężnym,</w:t>
      </w:r>
    </w:p>
    <w:p w14:paraId="6A8689A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bankowych,</w:t>
      </w:r>
    </w:p>
    <w:p w14:paraId="465CB918"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ubezpieczeniowych,</w:t>
      </w:r>
    </w:p>
    <w:p w14:paraId="6E35A23C" w14:textId="69E58D94" w:rsidR="000A4E1F" w:rsidRPr="00A141BA" w:rsidRDefault="000A4E1F" w:rsidP="00A141BA">
      <w:pPr>
        <w:pStyle w:val="Akapitzlist"/>
        <w:numPr>
          <w:ilvl w:val="0"/>
          <w:numId w:val="34"/>
        </w:numPr>
        <w:tabs>
          <w:tab w:val="num" w:pos="709"/>
          <w:tab w:val="num" w:pos="1575"/>
        </w:tabs>
        <w:spacing w:line="360" w:lineRule="auto"/>
        <w:rPr>
          <w:rFonts w:ascii="Verdana" w:hAnsi="Verdana" w:cs="Arial"/>
          <w:sz w:val="20"/>
          <w:szCs w:val="20"/>
        </w:rPr>
      </w:pPr>
      <w:r w:rsidRPr="00A141BA">
        <w:rPr>
          <w:rFonts w:ascii="Verdana" w:hAnsi="Verdana" w:cs="Arial"/>
          <w:sz w:val="20"/>
          <w:szCs w:val="20"/>
        </w:rPr>
        <w:t xml:space="preserve">poręczeniach udzielanych przez podmioty, o których mowa w art. 6b ust. 5 pkt 2 ustawy z dnia 9 listopada 2000r. o utworzeniu Polskiej Agencji Rozwoju </w:t>
      </w:r>
      <w:r w:rsidRPr="00A141BA">
        <w:rPr>
          <w:rFonts w:ascii="Verdana" w:hAnsi="Verdana" w:cs="Arial"/>
          <w:bCs/>
          <w:sz w:val="20"/>
          <w:szCs w:val="20"/>
        </w:rPr>
        <w:t>Przedsiębiorczości</w:t>
      </w:r>
      <w:r w:rsidR="00F77CC2">
        <w:rPr>
          <w:rFonts w:ascii="Verdana" w:hAnsi="Verdana" w:cs="Arial"/>
          <w:bCs/>
          <w:sz w:val="20"/>
          <w:szCs w:val="20"/>
        </w:rPr>
        <w:t>.</w:t>
      </w:r>
    </w:p>
    <w:p w14:paraId="1BC622E8" w14:textId="77B22D4B"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winno posiadać informację, że jest wnoszone w związku</w:t>
      </w:r>
      <w:r w:rsidR="00306965" w:rsidRPr="00A141BA">
        <w:rPr>
          <w:rFonts w:ascii="Verdana" w:hAnsi="Verdana" w:cs="Arial"/>
          <w:sz w:val="20"/>
          <w:szCs w:val="20"/>
        </w:rPr>
        <w:t xml:space="preserve"> </w:t>
      </w:r>
      <w:r w:rsidRPr="00A141BA">
        <w:rPr>
          <w:rFonts w:ascii="Verdana" w:hAnsi="Verdana" w:cs="Arial"/>
          <w:b/>
          <w:sz w:val="20"/>
          <w:szCs w:val="20"/>
        </w:rPr>
        <w:t xml:space="preserve">z </w:t>
      </w:r>
      <w:r w:rsidR="005E70C3" w:rsidRPr="00A141BA">
        <w:rPr>
          <w:rFonts w:ascii="Verdana" w:hAnsi="Verdana" w:cs="Arial"/>
          <w:b/>
          <w:sz w:val="20"/>
          <w:szCs w:val="20"/>
        </w:rPr>
        <w:t>realizacj</w:t>
      </w:r>
      <w:r w:rsidR="00DB16B3" w:rsidRPr="00A141BA">
        <w:rPr>
          <w:rFonts w:ascii="Verdana" w:hAnsi="Verdana" w:cs="Arial"/>
          <w:b/>
          <w:sz w:val="20"/>
          <w:szCs w:val="20"/>
        </w:rPr>
        <w:t>ą</w:t>
      </w:r>
      <w:r w:rsidR="005E70C3" w:rsidRPr="00A141BA">
        <w:rPr>
          <w:rFonts w:ascii="Verdana" w:hAnsi="Verdana" w:cs="Arial"/>
          <w:b/>
          <w:sz w:val="20"/>
          <w:szCs w:val="20"/>
        </w:rPr>
        <w:t xml:space="preserve"> przedmiotu umowy </w:t>
      </w:r>
      <w:r w:rsidRPr="00A141BA">
        <w:rPr>
          <w:rFonts w:ascii="Verdana" w:hAnsi="Verdana" w:cs="Arial"/>
          <w:b/>
          <w:sz w:val="20"/>
          <w:szCs w:val="20"/>
        </w:rPr>
        <w:t>pn.: „Remont cząstkowy nawierzchni bitumicznych na terenie Miasta i Gminy Murowana Goślina w 202</w:t>
      </w:r>
      <w:r w:rsidR="00CF3ADC">
        <w:rPr>
          <w:rFonts w:ascii="Verdana" w:hAnsi="Verdana" w:cs="Arial"/>
          <w:b/>
          <w:sz w:val="20"/>
          <w:szCs w:val="20"/>
        </w:rPr>
        <w:t>5</w:t>
      </w:r>
      <w:r w:rsidRPr="00A141BA">
        <w:rPr>
          <w:rFonts w:ascii="Verdana" w:hAnsi="Verdana" w:cs="Arial"/>
          <w:b/>
          <w:sz w:val="20"/>
          <w:szCs w:val="20"/>
        </w:rPr>
        <w:t xml:space="preserve"> roku”</w:t>
      </w:r>
      <w:r w:rsidRPr="00A141BA">
        <w:rPr>
          <w:rFonts w:ascii="Verdana" w:hAnsi="Verdana" w:cs="Arial"/>
          <w:sz w:val="20"/>
          <w:szCs w:val="20"/>
        </w:rPr>
        <w:t>.</w:t>
      </w:r>
    </w:p>
    <w:p w14:paraId="1FD36D2E" w14:textId="31B16A79"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wnoszone w pieniądzu Wykonawca wpłaca przelewem na następujący rachunek bankowy Zamawiającego: Pobiedzisko - Gośliński Bank Spółdzielczy w Pobiedziskach O/Murowana Goślina nr 05 90440001 0020 0200 0156 0007.</w:t>
      </w:r>
    </w:p>
    <w:p w14:paraId="1A9DD3C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3D350FD"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trakcie realizacji umowy Wykonawca może dokonać zmiany formy zabezpieczenia na jedną lub kilka form, o których mowa w ust. 3. Zmiana formy zabezpieczenia jest dokonywana z zachowaniem ciągłości zabezpieczenia i bez zmniejszenia jego wysokości.</w:t>
      </w:r>
    </w:p>
    <w:p w14:paraId="4CD6DAD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zwraca wniesione przez Wykonawcę zabezpieczenie należytego wykonania umowy na następujących warunkach:</w:t>
      </w:r>
    </w:p>
    <w:p w14:paraId="69975222" w14:textId="098092EE"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70% wniesionego zabezpieczenia wykonania umowy zostanie zwrócona</w:t>
      </w:r>
      <w:r w:rsidR="00BE0DE7" w:rsidRPr="00A141BA">
        <w:rPr>
          <w:rFonts w:ascii="Verdana" w:hAnsi="Verdana" w:cs="Arial"/>
          <w:sz w:val="20"/>
          <w:szCs w:val="20"/>
        </w:rPr>
        <w:br/>
      </w:r>
      <w:r w:rsidRPr="00A141BA">
        <w:rPr>
          <w:rFonts w:ascii="Verdana" w:hAnsi="Verdana" w:cs="Arial"/>
          <w:sz w:val="20"/>
          <w:szCs w:val="20"/>
        </w:rPr>
        <w:t>w terminie 30 dni po odbiorze końcowym</w:t>
      </w:r>
      <w:r w:rsidR="00AA2CC3">
        <w:rPr>
          <w:rFonts w:ascii="Verdana" w:hAnsi="Verdana" w:cs="Arial"/>
          <w:sz w:val="20"/>
          <w:szCs w:val="20"/>
        </w:rPr>
        <w:t xml:space="preserve"> ostatniego zlecenia stanowiącego</w:t>
      </w:r>
      <w:r w:rsidRPr="00A141BA">
        <w:rPr>
          <w:rFonts w:ascii="Verdana" w:hAnsi="Verdana" w:cs="Arial"/>
          <w:sz w:val="20"/>
          <w:szCs w:val="20"/>
        </w:rPr>
        <w:t xml:space="preserve"> przedmiot umowy,</w:t>
      </w:r>
    </w:p>
    <w:p w14:paraId="6D36DA3C" w14:textId="24917188"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 xml:space="preserve">pozostała część zabezpieczenia, tj. 30% pozostaje na zabezpieczenie  roszczeń z tytułu rękojmi za wady i gwarancji. Zabezpieczenie to zostanie zwrócone nie później niż w 15 dniu po upływie </w:t>
      </w:r>
      <w:r w:rsidR="007A4D29">
        <w:rPr>
          <w:rFonts w:ascii="Verdana" w:hAnsi="Verdana" w:cs="Arial"/>
          <w:sz w:val="20"/>
          <w:szCs w:val="20"/>
        </w:rPr>
        <w:t>ostatniego z</w:t>
      </w:r>
      <w:r w:rsidR="007A4D29" w:rsidRPr="00A141BA">
        <w:rPr>
          <w:rFonts w:ascii="Verdana" w:hAnsi="Verdana" w:cs="Arial"/>
          <w:sz w:val="20"/>
          <w:szCs w:val="20"/>
        </w:rPr>
        <w:t xml:space="preserve"> okres</w:t>
      </w:r>
      <w:r w:rsidR="007A4D29">
        <w:rPr>
          <w:rFonts w:ascii="Verdana" w:hAnsi="Verdana" w:cs="Arial"/>
          <w:sz w:val="20"/>
          <w:szCs w:val="20"/>
        </w:rPr>
        <w:t>ów</w:t>
      </w:r>
      <w:r w:rsidRPr="00A141BA">
        <w:rPr>
          <w:rFonts w:ascii="Verdana" w:hAnsi="Verdana" w:cs="Arial"/>
          <w:sz w:val="20"/>
          <w:szCs w:val="20"/>
        </w:rPr>
        <w:t xml:space="preserve"> rękojmi za wady i gwarancji.</w:t>
      </w:r>
    </w:p>
    <w:p w14:paraId="6C5F219C"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przypadku nienależytego wykonania umowy Zamawiający ma prawo pokryć koszty doprowadzenia do należytego wykonania umowy z zabezpieczenia należytego wykonania umowy, na co Wykonawca wyraża zgodę. Wykorzystując zabezpieczenie należytego wykonania umowy na zasadach umownych, Zamawiający ma prawo wykorzystać także odsetki wynikające z umowy rachunku bankowego, na którym zabezpieczenie należytego wykonania umowy było przechowywane.</w:t>
      </w:r>
    </w:p>
    <w:p w14:paraId="18995A94" w14:textId="2203A664"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wykorzysta zabezpieczenie należytego wykonania umowy,</w:t>
      </w:r>
      <w:r w:rsidR="00BE0DE7" w:rsidRPr="00A141BA">
        <w:rPr>
          <w:rFonts w:ascii="Verdana" w:hAnsi="Verdana" w:cs="Arial"/>
          <w:sz w:val="20"/>
          <w:szCs w:val="20"/>
        </w:rPr>
        <w:br/>
      </w:r>
      <w:r w:rsidRPr="00A141BA">
        <w:rPr>
          <w:rFonts w:ascii="Verdana" w:hAnsi="Verdana" w:cs="Arial"/>
          <w:sz w:val="20"/>
          <w:szCs w:val="20"/>
        </w:rPr>
        <w:t>w szczególności w przypadkach, gdy Wykonawca:</w:t>
      </w:r>
    </w:p>
    <w:p w14:paraId="4E34B1D0"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wykona robót objętych przedmiotem umowy,</w:t>
      </w:r>
    </w:p>
    <w:p w14:paraId="56964E6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nienależycie wykona przedmiot umowy,</w:t>
      </w:r>
    </w:p>
    <w:p w14:paraId="5F4BB1F1"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usunie w terminie wad,</w:t>
      </w:r>
    </w:p>
    <w:p w14:paraId="75F65E89"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naprawi wyrządzonej wadą szkody,</w:t>
      </w:r>
    </w:p>
    <w:p w14:paraId="0795B4D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przystąpi do usuwania szkody,</w:t>
      </w:r>
    </w:p>
    <w:p w14:paraId="15486F4F"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zwróci Zamawiającemu kosztów usunięcia wad oraz nie naprawi powstałej stąd szkody.</w:t>
      </w:r>
    </w:p>
    <w:p w14:paraId="16E2E831"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może skorzystać z uprawnienia określonego powyżej w ust. 9 po upływie 7 dni roboczych od dnia wezwania Wykonawcy do usunięcia naruszenia stosunku zobowiązaniowego wiążącego strony.</w:t>
      </w:r>
    </w:p>
    <w:p w14:paraId="19F26603" w14:textId="77777777" w:rsidR="002C2CC8" w:rsidRPr="00A141BA" w:rsidRDefault="002C2CC8" w:rsidP="00A141BA">
      <w:pPr>
        <w:numPr>
          <w:ilvl w:val="0"/>
          <w:numId w:val="14"/>
        </w:numPr>
        <w:suppressAutoHyphens/>
        <w:overflowPunct w:val="0"/>
        <w:autoSpaceDE w:val="0"/>
        <w:spacing w:line="360" w:lineRule="auto"/>
        <w:textAlignment w:val="baseline"/>
        <w:rPr>
          <w:rFonts w:ascii="Verdana" w:hAnsi="Verdana" w:cs="Arial"/>
          <w:sz w:val="20"/>
          <w:szCs w:val="20"/>
        </w:rPr>
      </w:pPr>
      <w:r w:rsidRPr="00A141BA">
        <w:rPr>
          <w:rFonts w:ascii="Verdana" w:hAnsi="Verdana" w:cs="Arial"/>
          <w:sz w:val="20"/>
          <w:szCs w:val="20"/>
        </w:rPr>
        <w:t>Zabezpieczenie niepieniężne powinno obejmować nieodwołalne zobowiązanie gwaranta/poręczyciela do bezwarunkowej wypłaty kwoty zabezpieczenia na pierwsze żądanie Zamawiającego.</w:t>
      </w:r>
    </w:p>
    <w:p w14:paraId="524FC349" w14:textId="011307B3"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9</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Gwarancja i rękojmia</w:t>
      </w:r>
    </w:p>
    <w:p w14:paraId="5903A6AE" w14:textId="521B0870"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Podpisanie przez Wykonawcę </w:t>
      </w:r>
      <w:r w:rsidR="00B4334E" w:rsidRPr="00A141BA">
        <w:rPr>
          <w:rFonts w:ascii="Verdana" w:hAnsi="Verdana" w:cs="Arial"/>
          <w:sz w:val="20"/>
          <w:szCs w:val="20"/>
        </w:rPr>
        <w:t xml:space="preserve">bezusterkowego </w:t>
      </w:r>
      <w:r w:rsidRPr="00A141BA">
        <w:rPr>
          <w:rFonts w:ascii="Verdana" w:hAnsi="Verdana" w:cs="Arial"/>
          <w:sz w:val="20"/>
          <w:szCs w:val="20"/>
        </w:rPr>
        <w:t xml:space="preserve">protokołu odbioru danego zakresu prac jest równoznaczne z udzieleniem </w:t>
      </w:r>
      <w:r w:rsidR="00306965" w:rsidRPr="00A141BA">
        <w:rPr>
          <w:rFonts w:ascii="Verdana" w:hAnsi="Verdana" w:cs="Arial"/>
          <w:sz w:val="20"/>
          <w:szCs w:val="20"/>
        </w:rPr>
        <w:softHyphen/>
      </w:r>
      <w:r w:rsidR="00306965" w:rsidRPr="00A141BA">
        <w:rPr>
          <w:rFonts w:ascii="Verdana" w:hAnsi="Verdana" w:cs="Arial"/>
          <w:sz w:val="20"/>
          <w:szCs w:val="20"/>
        </w:rPr>
        <w:softHyphen/>
        <w:t xml:space="preserve">___ </w:t>
      </w:r>
      <w:r w:rsidRPr="00A141BA">
        <w:rPr>
          <w:rFonts w:ascii="Verdana" w:hAnsi="Verdana" w:cs="Arial"/>
          <w:sz w:val="20"/>
          <w:szCs w:val="20"/>
        </w:rPr>
        <w:t>miesięcznej gwarancji jakości na wykonany zakres prac, licząc od dnia sporządzenia danego protokołu odbioru.</w:t>
      </w:r>
    </w:p>
    <w:p w14:paraId="19A63A3B" w14:textId="45004A51"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 xml:space="preserve">Gwarancją Wykonawcy objęte są wszystkie roboty wykonane na podstawie umowy, bez względu na to, czy zostały wykonane przez Wykonawcę czy przez osoby trzecie, którymi posłużył się on przy wykonywaniu umowy. </w:t>
      </w:r>
    </w:p>
    <w:p w14:paraId="1914AC46"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Usunięcie Wad następuje na koszt i ryzyko Wykonawcy.</w:t>
      </w:r>
    </w:p>
    <w:p w14:paraId="10C28A28"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Wykonawca jest odpowiedzialny za wszelkie szkody i straty, które spowodował w czasie  usuwania wady.</w:t>
      </w:r>
    </w:p>
    <w:p w14:paraId="123ACCD1"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W okresie rękojmi za wady Wykonawca zobowiązuje się do bezpłatnego usunięcia wady w terminie do 14 dni od dnia zgłoszenia, a jeżeli nie będzie to możliwe technicznie w terminie uzgodnionym przez Strony - jeżeli Strony nie uzgodnią terminu usunięcia wady, Zamawiający jednostronnie wyznacza termin, w którym Wykonawca zobowiązany jest usunąć wadę.</w:t>
      </w:r>
    </w:p>
    <w:p w14:paraId="74D02ED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 xml:space="preserve">Udzielone rękojmia i gwarancja nie naruszają prawa Zamawiającego do dochodzenia roszczeń o naprawienie szkody w pełnej wysokości na zasadach określonych </w:t>
      </w:r>
      <w:r w:rsidRPr="00A141BA">
        <w:rPr>
          <w:rFonts w:ascii="Verdana" w:hAnsi="Verdana" w:cs="Arial"/>
          <w:bCs/>
          <w:sz w:val="20"/>
          <w:szCs w:val="20"/>
        </w:rPr>
        <w:br/>
        <w:t xml:space="preserve">w </w:t>
      </w:r>
      <w:r w:rsidRPr="00A141BA">
        <w:rPr>
          <w:rFonts w:ascii="Verdana" w:hAnsi="Verdana" w:cs="Arial"/>
          <w:sz w:val="20"/>
          <w:szCs w:val="20"/>
        </w:rPr>
        <w:t>Kodeksie Cywilnym</w:t>
      </w:r>
      <w:r w:rsidRPr="00A141BA">
        <w:rPr>
          <w:rFonts w:ascii="Verdana" w:hAnsi="Verdana" w:cs="Arial"/>
          <w:bCs/>
          <w:sz w:val="20"/>
          <w:szCs w:val="20"/>
        </w:rPr>
        <w:t>.</w:t>
      </w:r>
    </w:p>
    <w:p w14:paraId="71A0C6F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sz w:val="20"/>
          <w:szCs w:val="20"/>
        </w:rPr>
        <w:t>Realizacja pozostałych uprawnień wynikających z rękojmi za wady będzie wykonywana zgodnie z przepisami Kodeksu Cywilnego.</w:t>
      </w:r>
    </w:p>
    <w:p w14:paraId="3FFCDC4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Okres gwarancji ulega stosownemu przedłużeniu lub rozpoczyna swój bieg od nowa w przypadkach określonych w § 581 Kodeksu Cywilnego.</w:t>
      </w:r>
    </w:p>
    <w:p w14:paraId="327CBBE9" w14:textId="16809EAC" w:rsidR="004D00BC" w:rsidRPr="00A141BA" w:rsidRDefault="004D00BC" w:rsidP="00A141BA">
      <w:pPr>
        <w:numPr>
          <w:ilvl w:val="0"/>
          <w:numId w:val="11"/>
        </w:numPr>
        <w:spacing w:line="360" w:lineRule="auto"/>
        <w:rPr>
          <w:rFonts w:ascii="Verdana" w:hAnsi="Verdana" w:cs="Arial"/>
          <w:sz w:val="20"/>
          <w:szCs w:val="20"/>
        </w:rPr>
      </w:pPr>
      <w:r w:rsidRPr="00A141BA">
        <w:rPr>
          <w:rFonts w:ascii="Verdana" w:hAnsi="Verdana" w:cs="Arial"/>
          <w:sz w:val="20"/>
          <w:szCs w:val="20"/>
        </w:rPr>
        <w:t>W przypadku nieusunięcia przez Wykonawcę wady stwierdzonej w okresie rękojmi za wady lub w okresie gwarancji lub usunięcia tej wady w sposób nienależyty, Zamawiający ma prawo zlecić jej usunięcie innemu podmiotowi na koszt Wykonawcy. Wykonawca zobowiązuje się do uregulowania należności z tego tytułu w terminie 14 dni od daty otrzymania wezwania wraz z fakturą. W przypadku nieuregulowania należności, powstałych tytułem nie usunięcia przez Wykonawcę wad stwierdzonych w okresie rękojmi</w:t>
      </w:r>
      <w:r w:rsidR="00BE0DE7" w:rsidRPr="00A141BA">
        <w:rPr>
          <w:rFonts w:ascii="Verdana" w:hAnsi="Verdana" w:cs="Arial"/>
          <w:sz w:val="20"/>
          <w:szCs w:val="20"/>
        </w:rPr>
        <w:br/>
      </w:r>
      <w:r w:rsidRPr="00A141BA">
        <w:rPr>
          <w:rFonts w:ascii="Verdana" w:hAnsi="Verdana" w:cs="Arial"/>
          <w:sz w:val="20"/>
          <w:szCs w:val="20"/>
        </w:rPr>
        <w:t>za wady lub gwarancji, Zamawiającemu przysługuje prawo jej potrącenia</w:t>
      </w:r>
      <w:r w:rsidR="00BE0DE7" w:rsidRPr="00A141BA">
        <w:rPr>
          <w:rFonts w:ascii="Verdana" w:hAnsi="Verdana" w:cs="Arial"/>
          <w:sz w:val="20"/>
          <w:szCs w:val="20"/>
        </w:rPr>
        <w:br/>
      </w:r>
      <w:r w:rsidRPr="00A141BA">
        <w:rPr>
          <w:rFonts w:ascii="Verdana" w:hAnsi="Verdana" w:cs="Arial"/>
          <w:sz w:val="20"/>
          <w:szCs w:val="20"/>
        </w:rPr>
        <w:t xml:space="preserve">z zabezpieczenia należytego wykonania umowy. </w:t>
      </w:r>
    </w:p>
    <w:p w14:paraId="5FF88C86" w14:textId="67946A07" w:rsidR="004D00BC" w:rsidRPr="00A141BA" w:rsidRDefault="004D00BC" w:rsidP="00A141BA">
      <w:pPr>
        <w:numPr>
          <w:ilvl w:val="0"/>
          <w:numId w:val="11"/>
        </w:numPr>
        <w:spacing w:line="360" w:lineRule="auto"/>
        <w:rPr>
          <w:rFonts w:ascii="Verdana" w:hAnsi="Verdana" w:cs="Arial"/>
          <w:sz w:val="20"/>
          <w:szCs w:val="20"/>
        </w:rPr>
      </w:pPr>
      <w:r w:rsidRPr="00A141BA">
        <w:rPr>
          <w:rFonts w:ascii="Verdana" w:hAnsi="Verdana" w:cs="Arial"/>
          <w:sz w:val="20"/>
          <w:szCs w:val="20"/>
        </w:rPr>
        <w:t>Realizacja uprawnień wynikających z rękojmi za wady będzie wykonywana zgodnie z przepisami Kodeksu Cywilnego</w:t>
      </w:r>
      <w:r w:rsidR="005D6A7E" w:rsidRPr="00A141BA">
        <w:rPr>
          <w:rFonts w:ascii="Verdana" w:hAnsi="Verdana" w:cs="Arial"/>
          <w:sz w:val="20"/>
          <w:szCs w:val="20"/>
        </w:rPr>
        <w:t>.</w:t>
      </w:r>
    </w:p>
    <w:p w14:paraId="7C1E45E9"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powiadomi Wykonawcę o wszelkich wykrytych wadach lub usterkach w terminie 1 miesiąca od dnia ich wykrycia. </w:t>
      </w:r>
    </w:p>
    <w:p w14:paraId="306D00A5" w14:textId="2ED7FCA5"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Wykonawca zobowiązuje się, że przystąpi do usunięcia wad i usterek w terminie nie dłuższym niż do </w:t>
      </w:r>
      <w:r w:rsidR="005E70C3" w:rsidRPr="00A141BA">
        <w:rPr>
          <w:rFonts w:ascii="Verdana" w:hAnsi="Verdana" w:cs="Arial"/>
          <w:sz w:val="20"/>
          <w:szCs w:val="20"/>
        </w:rPr>
        <w:t xml:space="preserve">__ </w:t>
      </w:r>
      <w:r w:rsidRPr="00A141BA">
        <w:rPr>
          <w:rFonts w:ascii="Verdana" w:hAnsi="Verdana" w:cs="Arial"/>
          <w:sz w:val="20"/>
          <w:szCs w:val="20"/>
        </w:rPr>
        <w:t>godzin od chwili zgłoszenia (wysłanego faksem lub</w:t>
      </w:r>
      <w:r w:rsidR="00BE0DE7" w:rsidRPr="00A141BA">
        <w:rPr>
          <w:rFonts w:ascii="Verdana" w:hAnsi="Verdana" w:cs="Arial"/>
          <w:sz w:val="20"/>
          <w:szCs w:val="20"/>
        </w:rPr>
        <w:br/>
      </w:r>
      <w:r w:rsidRPr="00A141BA">
        <w:rPr>
          <w:rFonts w:ascii="Verdana" w:hAnsi="Verdana" w:cs="Arial"/>
          <w:sz w:val="20"/>
          <w:szCs w:val="20"/>
        </w:rPr>
        <w:t xml:space="preserve">e-mailem). Termin przystąpienia do usuwania wad i usterek może zostać wydłużony za zgodą Zamawiającego w technicznie uzasadnionych przypadkach. </w:t>
      </w:r>
    </w:p>
    <w:p w14:paraId="60BE7D4D"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Wykonawca nie może odmówić usunięcia wad i usterek bez względu na związane z tym koszty.</w:t>
      </w:r>
    </w:p>
    <w:p w14:paraId="06D9D821" w14:textId="1D25244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razie nieusunięcia wad i usterek w wyznaczonym terminie, Zamawiający może usunąć je na koszt Wykonawcy z zachowaniem swoich praw wynikających</w:t>
      </w:r>
      <w:r w:rsidR="0069002F" w:rsidRPr="00A141BA">
        <w:rPr>
          <w:rFonts w:ascii="Verdana" w:hAnsi="Verdana" w:cs="Arial"/>
          <w:sz w:val="20"/>
          <w:szCs w:val="20"/>
        </w:rPr>
        <w:t xml:space="preserve"> </w:t>
      </w:r>
      <w:r w:rsidRPr="00A141BA">
        <w:rPr>
          <w:rFonts w:ascii="Verdana" w:hAnsi="Verdana" w:cs="Arial"/>
          <w:sz w:val="20"/>
          <w:szCs w:val="20"/>
        </w:rPr>
        <w:t>z gwarancji lub rękojmi. Zamawiający powiadomi pisemnie Wykonawcę o skorzystaniu z powyższego uprawnienia.</w:t>
      </w:r>
    </w:p>
    <w:p w14:paraId="6E4525B4" w14:textId="0C6CCC7A"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przypadku nie usunięcia wad lub usterek w terminie, Zamawiający może naliczyć karę umowną zgodnie z §</w:t>
      </w:r>
      <w:r w:rsidR="000146FC" w:rsidRPr="00A141BA">
        <w:rPr>
          <w:rFonts w:ascii="Verdana" w:hAnsi="Verdana" w:cs="Arial"/>
          <w:sz w:val="20"/>
          <w:szCs w:val="20"/>
        </w:rPr>
        <w:t>10</w:t>
      </w:r>
      <w:r w:rsidRPr="00A141BA">
        <w:rPr>
          <w:rFonts w:ascii="Verdana" w:hAnsi="Verdana" w:cs="Arial"/>
          <w:sz w:val="20"/>
          <w:szCs w:val="20"/>
        </w:rPr>
        <w:t xml:space="preserve"> ust. 2 </w:t>
      </w:r>
      <w:r w:rsidR="0069002F" w:rsidRPr="00A141BA">
        <w:rPr>
          <w:rFonts w:ascii="Verdana" w:hAnsi="Verdana" w:cs="Arial"/>
          <w:sz w:val="20"/>
          <w:szCs w:val="20"/>
        </w:rPr>
        <w:t xml:space="preserve">pkt </w:t>
      </w:r>
      <w:r w:rsidR="00F811F6" w:rsidRPr="00A141BA">
        <w:rPr>
          <w:rFonts w:ascii="Verdana" w:hAnsi="Verdana" w:cs="Arial"/>
          <w:sz w:val="20"/>
          <w:szCs w:val="20"/>
        </w:rPr>
        <w:t>4</w:t>
      </w:r>
      <w:r w:rsidR="0069002F" w:rsidRPr="00A141BA">
        <w:rPr>
          <w:rFonts w:ascii="Verdana" w:hAnsi="Verdana" w:cs="Arial"/>
          <w:sz w:val="20"/>
          <w:szCs w:val="20"/>
        </w:rPr>
        <w:t xml:space="preserve">) </w:t>
      </w:r>
      <w:r w:rsidRPr="00A141BA">
        <w:rPr>
          <w:rFonts w:ascii="Verdana" w:hAnsi="Verdana" w:cs="Arial"/>
          <w:sz w:val="20"/>
          <w:szCs w:val="20"/>
        </w:rPr>
        <w:t>umowy.</w:t>
      </w:r>
    </w:p>
    <w:p w14:paraId="6DC461AD" w14:textId="24065CAC" w:rsidR="003270AA" w:rsidRPr="00A141BA" w:rsidRDefault="00554F5F" w:rsidP="00A141BA">
      <w:pPr>
        <w:numPr>
          <w:ilvl w:val="0"/>
          <w:numId w:val="11"/>
        </w:numPr>
        <w:spacing w:line="360" w:lineRule="auto"/>
        <w:ind w:left="357" w:hanging="357"/>
        <w:rPr>
          <w:rFonts w:ascii="Verdana" w:hAnsi="Verdana" w:cs="Arial"/>
          <w:strike/>
          <w:sz w:val="20"/>
          <w:szCs w:val="20"/>
        </w:rPr>
      </w:pPr>
      <w:r w:rsidRPr="00A141BA">
        <w:rPr>
          <w:rFonts w:ascii="Verdana" w:hAnsi="Verdana" w:cs="Arial"/>
          <w:sz w:val="20"/>
          <w:szCs w:val="20"/>
        </w:rPr>
        <w:t xml:space="preserve">Roszczenia z tytułu rękojmi lub gwarancji mogą być dochodzone także po upływie terminu rękojmi lub gwarancji, jeżeli Zamawiający zgłosił Wykonawcy istnienie wady przed upływem terminu rękojmi lub gwarancji. </w:t>
      </w:r>
      <w:r w:rsidR="003270AA" w:rsidRPr="00A141BA">
        <w:rPr>
          <w:rFonts w:ascii="Verdana" w:hAnsi="Verdana" w:cs="Arial"/>
          <w:sz w:val="20"/>
          <w:szCs w:val="20"/>
        </w:rPr>
        <w:t>Roszczenia z tytułu rękojmi mogą być dochodzone także po upływie terminu rękojmi, jeżeli Zamawiający zgłosił Wykonawcy istnienie wady przed upływem terminu rękojmi.</w:t>
      </w:r>
    </w:p>
    <w:p w14:paraId="21E40A48" w14:textId="34ED856B"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Strony postanawiają, iż odpowiedzialność Wykonawcy z tytułu rękojmi za wady przedmiotu umowy, wynikająca z kodeksu cywilnego zostanie rozszerzona na okres udzielonej gwarancji, tj. na</w:t>
      </w:r>
      <w:r w:rsidR="0069002F" w:rsidRPr="00A141BA">
        <w:rPr>
          <w:rFonts w:ascii="Verdana" w:hAnsi="Verdana" w:cs="Arial"/>
          <w:sz w:val="20"/>
          <w:szCs w:val="20"/>
        </w:rPr>
        <w:t xml:space="preserve"> ___ </w:t>
      </w:r>
      <w:r w:rsidRPr="00A141BA">
        <w:rPr>
          <w:rFonts w:ascii="Verdana" w:hAnsi="Verdana" w:cs="Arial"/>
          <w:sz w:val="20"/>
          <w:szCs w:val="20"/>
        </w:rPr>
        <w:t>miesiące.</w:t>
      </w:r>
    </w:p>
    <w:p w14:paraId="446B3D4E" w14:textId="758F533A" w:rsidR="00DD5214" w:rsidRPr="00A141BA" w:rsidRDefault="003270AA" w:rsidP="00A141BA">
      <w:pPr>
        <w:numPr>
          <w:ilvl w:val="0"/>
          <w:numId w:val="11"/>
        </w:numPr>
        <w:spacing w:line="360" w:lineRule="auto"/>
        <w:ind w:left="357" w:hanging="357"/>
        <w:rPr>
          <w:rFonts w:ascii="Verdana" w:hAnsi="Verdana" w:cs="Arial"/>
          <w:b/>
          <w:sz w:val="20"/>
          <w:szCs w:val="20"/>
        </w:rPr>
      </w:pPr>
      <w:r w:rsidRPr="00A141BA">
        <w:rPr>
          <w:rFonts w:ascii="Verdana" w:hAnsi="Verdana" w:cs="Arial"/>
          <w:sz w:val="20"/>
          <w:szCs w:val="20"/>
        </w:rPr>
        <w:t>W okresie obowiązywania, po rozwiązaniu lub po wygaśnięciu umowy, Wykonawca jest i będzie odpowiedzialny wobec Zamawiającego na zasadach uregulowanych w kodeksie cywilnym za wszelkie szkody (w tym m.in. wydatki, koszty postępowań) oraz roszczenia osób trzecich w przypadku, gdy będą one wynikać z wad przedmiotu umowy lub nie dołożenia należytej staranności przez Wykonawcę lub jego Podwykonawcę przy wykonaniu przedmiotu umowy.</w:t>
      </w:r>
    </w:p>
    <w:p w14:paraId="7D14C9C5" w14:textId="17243A9B"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10</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Kary umowne</w:t>
      </w:r>
    </w:p>
    <w:p w14:paraId="218D7A10" w14:textId="7F8692B6"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Strony zastrzegają sobie prawo naliczenia kar umownych za </w:t>
      </w:r>
      <w:r w:rsidR="00964E1B" w:rsidRPr="00A141BA">
        <w:rPr>
          <w:rFonts w:ascii="Verdana" w:hAnsi="Verdana" w:cs="Open Sans"/>
          <w:bCs/>
          <w:iCs/>
          <w:sz w:val="20"/>
          <w:szCs w:val="20"/>
        </w:rPr>
        <w:t>niewykonanie lub nienależyte wykonanie zobowiązań umowy w formie kar umownych</w:t>
      </w:r>
      <w:r w:rsidRPr="00A141BA">
        <w:rPr>
          <w:rFonts w:ascii="Verdana" w:hAnsi="Verdana" w:cs="Arial"/>
          <w:bCs/>
          <w:iCs/>
          <w:sz w:val="20"/>
          <w:szCs w:val="20"/>
        </w:rPr>
        <w:t>.</w:t>
      </w:r>
    </w:p>
    <w:p w14:paraId="4B907614" w14:textId="766AE594" w:rsidR="00C63A82" w:rsidRPr="00A141BA" w:rsidRDefault="00554F5F" w:rsidP="00A141BA">
      <w:pPr>
        <w:pStyle w:val="Akapitzlist"/>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Wykonawca ponosi odpowiedzialność za niewykonanie lub nienależyte wykonanie umowy w formie kary umownej, w następujących przypadkach i wysokościach: </w:t>
      </w:r>
      <w:r w:rsidR="00C63A82" w:rsidRPr="00A141BA">
        <w:rPr>
          <w:rFonts w:ascii="Verdana" w:hAnsi="Verdana" w:cs="Arial"/>
          <w:bCs/>
          <w:iCs/>
          <w:sz w:val="20"/>
          <w:szCs w:val="20"/>
        </w:rPr>
        <w:t>Wykonawca zapłaci Zamawiającemu karę umowną:</w:t>
      </w:r>
    </w:p>
    <w:p w14:paraId="000EB4F0" w14:textId="4368BC9F"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odstąpienie od umowy przez Zamawiającego z przyczyn, za które ponosi odpowiedzialność Wykonawca, 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00B4334E" w:rsidRPr="00A141BA">
        <w:rPr>
          <w:rFonts w:ascii="Verdana" w:hAnsi="Verdana" w:cs="Arial"/>
          <w:bCs/>
          <w:iCs/>
          <w:sz w:val="20"/>
          <w:szCs w:val="20"/>
        </w:rPr>
        <w:t>,</w:t>
      </w:r>
    </w:p>
    <w:p w14:paraId="73F13F90" w14:textId="3EA3FC4D" w:rsidR="00DB16B3" w:rsidRPr="00A141BA" w:rsidRDefault="00C27590"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w:t>
      </w:r>
      <w:r w:rsidR="00DB16B3" w:rsidRPr="00A141BA">
        <w:rPr>
          <w:rFonts w:ascii="Verdana" w:hAnsi="Verdana" w:cs="Arial"/>
          <w:bCs/>
          <w:iCs/>
          <w:sz w:val="20"/>
          <w:szCs w:val="20"/>
        </w:rPr>
        <w:t xml:space="preserve">tytułu nieterminowej realizacji </w:t>
      </w:r>
      <w:r w:rsidRPr="00A141BA">
        <w:rPr>
          <w:rFonts w:ascii="Verdana" w:hAnsi="Verdana" w:cs="Arial"/>
          <w:bCs/>
          <w:iCs/>
          <w:sz w:val="20"/>
          <w:szCs w:val="20"/>
        </w:rPr>
        <w:t xml:space="preserve">zleconych </w:t>
      </w:r>
      <w:r w:rsidR="00DB16B3" w:rsidRPr="00A141BA">
        <w:rPr>
          <w:rFonts w:ascii="Verdana" w:hAnsi="Verdana" w:cs="Arial"/>
          <w:bCs/>
          <w:iCs/>
          <w:sz w:val="20"/>
          <w:szCs w:val="20"/>
        </w:rPr>
        <w:t xml:space="preserve">robót w stosunku do terminu ustalonego w § </w:t>
      </w:r>
      <w:r w:rsidRPr="00A141BA">
        <w:rPr>
          <w:rFonts w:ascii="Verdana" w:hAnsi="Verdana" w:cs="Arial"/>
          <w:bCs/>
          <w:iCs/>
          <w:sz w:val="20"/>
          <w:szCs w:val="20"/>
        </w:rPr>
        <w:t>3</w:t>
      </w:r>
      <w:r w:rsidR="00DB16B3" w:rsidRPr="00A141BA">
        <w:rPr>
          <w:rFonts w:ascii="Verdana" w:hAnsi="Verdana" w:cs="Arial"/>
          <w:bCs/>
          <w:iCs/>
          <w:sz w:val="20"/>
          <w:szCs w:val="20"/>
        </w:rPr>
        <w:t xml:space="preserve"> ust.</w:t>
      </w:r>
      <w:r w:rsidRPr="00A141BA">
        <w:rPr>
          <w:rFonts w:ascii="Verdana" w:hAnsi="Verdana" w:cs="Arial"/>
          <w:bCs/>
          <w:iCs/>
          <w:sz w:val="20"/>
          <w:szCs w:val="20"/>
        </w:rPr>
        <w:t>4</w:t>
      </w:r>
      <w:r w:rsidR="00DB16B3" w:rsidRPr="00A141BA">
        <w:rPr>
          <w:rFonts w:ascii="Verdana" w:hAnsi="Verdana" w:cs="Arial"/>
          <w:bCs/>
          <w:iCs/>
          <w:sz w:val="20"/>
          <w:szCs w:val="20"/>
        </w:rPr>
        <w:t xml:space="preserve"> </w:t>
      </w:r>
      <w:r w:rsidR="005D6A7E" w:rsidRPr="00A141BA">
        <w:rPr>
          <w:rFonts w:ascii="Verdana" w:hAnsi="Verdana" w:cs="Arial"/>
          <w:bCs/>
          <w:iCs/>
          <w:sz w:val="20"/>
          <w:szCs w:val="20"/>
        </w:rPr>
        <w:t xml:space="preserve">pkt 1) </w:t>
      </w:r>
      <w:r w:rsidR="00DB16B3" w:rsidRPr="00A141BA">
        <w:rPr>
          <w:rFonts w:ascii="Verdana" w:hAnsi="Verdana" w:cs="Arial"/>
          <w:bCs/>
          <w:iCs/>
          <w:sz w:val="20"/>
          <w:szCs w:val="20"/>
        </w:rPr>
        <w:t xml:space="preserve">umowy - w wysokości </w:t>
      </w:r>
      <w:r w:rsidR="005D6A7E" w:rsidRPr="00A141BA">
        <w:rPr>
          <w:rFonts w:ascii="Verdana" w:hAnsi="Verdana" w:cs="Arial"/>
          <w:bCs/>
          <w:iCs/>
          <w:sz w:val="20"/>
          <w:szCs w:val="20"/>
        </w:rPr>
        <w:t>300</w:t>
      </w:r>
      <w:r w:rsidRPr="00A141BA">
        <w:rPr>
          <w:rFonts w:ascii="Verdana" w:hAnsi="Verdana" w:cs="Arial"/>
          <w:bCs/>
          <w:iCs/>
          <w:sz w:val="20"/>
          <w:szCs w:val="20"/>
        </w:rPr>
        <w:t xml:space="preserve"> zł za każdy </w:t>
      </w:r>
      <w:r w:rsidR="00DB16B3" w:rsidRPr="00A141BA">
        <w:rPr>
          <w:rFonts w:ascii="Verdana" w:hAnsi="Verdana" w:cs="Arial"/>
          <w:bCs/>
          <w:iCs/>
          <w:sz w:val="20"/>
          <w:szCs w:val="20"/>
        </w:rPr>
        <w:t>rozpoczęty dzień zwłoki</w:t>
      </w:r>
      <w:r w:rsidRPr="00A141BA">
        <w:rPr>
          <w:rFonts w:ascii="Verdana" w:hAnsi="Verdana" w:cs="Arial"/>
          <w:bCs/>
          <w:iCs/>
          <w:sz w:val="20"/>
          <w:szCs w:val="20"/>
        </w:rPr>
        <w:t>,</w:t>
      </w:r>
      <w:r w:rsidR="005D6A7E" w:rsidRPr="00A141BA">
        <w:rPr>
          <w:rFonts w:ascii="Verdana" w:hAnsi="Verdana" w:cs="Arial"/>
          <w:bCs/>
          <w:iCs/>
          <w:sz w:val="20"/>
          <w:szCs w:val="20"/>
        </w:rPr>
        <w:t xml:space="preserve"> </w:t>
      </w:r>
    </w:p>
    <w:p w14:paraId="22BF2E57" w14:textId="5E0A7942" w:rsidR="005D6A7E" w:rsidRPr="00A141BA" w:rsidRDefault="005D6A7E"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tytułu nieterminowej realizacji zleconych robót w stosunku do czasu </w:t>
      </w:r>
      <w:r w:rsidR="00321514" w:rsidRPr="00A141BA">
        <w:rPr>
          <w:rFonts w:ascii="Verdana" w:hAnsi="Verdana" w:cs="Arial"/>
          <w:bCs/>
          <w:iCs/>
          <w:sz w:val="20"/>
          <w:szCs w:val="20"/>
        </w:rPr>
        <w:t xml:space="preserve">reakcji i/lub </w:t>
      </w:r>
      <w:r w:rsidRPr="00A141BA">
        <w:rPr>
          <w:rFonts w:ascii="Verdana" w:hAnsi="Verdana" w:cs="Arial"/>
          <w:bCs/>
          <w:iCs/>
          <w:sz w:val="20"/>
          <w:szCs w:val="20"/>
        </w:rPr>
        <w:t xml:space="preserve">realizacji ustalonego w § 3 ust.4 pkt 2) umowy - w wysokości </w:t>
      </w:r>
      <w:r w:rsidR="00321514" w:rsidRPr="00A141BA">
        <w:rPr>
          <w:rFonts w:ascii="Verdana" w:hAnsi="Verdana" w:cs="Arial"/>
          <w:bCs/>
          <w:iCs/>
          <w:sz w:val="20"/>
          <w:szCs w:val="20"/>
        </w:rPr>
        <w:t>15</w:t>
      </w:r>
      <w:r w:rsidRPr="00A141BA">
        <w:rPr>
          <w:rFonts w:ascii="Verdana" w:hAnsi="Verdana" w:cs="Arial"/>
          <w:bCs/>
          <w:iCs/>
          <w:sz w:val="20"/>
          <w:szCs w:val="20"/>
        </w:rPr>
        <w:t>0</w:t>
      </w:r>
      <w:r w:rsidR="0050136B">
        <w:rPr>
          <w:rFonts w:ascii="Verdana" w:hAnsi="Verdana" w:cs="Arial"/>
          <w:bCs/>
          <w:iCs/>
          <w:sz w:val="20"/>
          <w:szCs w:val="20"/>
        </w:rPr>
        <w:t>,00</w:t>
      </w:r>
      <w:r w:rsidRPr="00A141BA">
        <w:rPr>
          <w:rFonts w:ascii="Verdana" w:hAnsi="Verdana" w:cs="Arial"/>
          <w:bCs/>
          <w:iCs/>
          <w:sz w:val="20"/>
          <w:szCs w:val="20"/>
        </w:rPr>
        <w:t xml:space="preserve"> zł za każdą rozpoczętą godzinę zwłoki,</w:t>
      </w:r>
    </w:p>
    <w:p w14:paraId="64BC413E" w14:textId="4D196F49"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w:t>
      </w:r>
      <w:r w:rsidR="00554F5F" w:rsidRPr="00A141BA">
        <w:rPr>
          <w:rFonts w:ascii="Verdana" w:hAnsi="Verdana" w:cs="Arial"/>
          <w:bCs/>
          <w:iCs/>
          <w:sz w:val="20"/>
          <w:szCs w:val="20"/>
        </w:rPr>
        <w:t xml:space="preserve">zwłokę </w:t>
      </w:r>
      <w:r w:rsidRPr="00A141BA">
        <w:rPr>
          <w:rFonts w:ascii="Verdana" w:hAnsi="Verdana" w:cs="Arial"/>
          <w:bCs/>
          <w:iCs/>
          <w:sz w:val="20"/>
          <w:szCs w:val="20"/>
        </w:rPr>
        <w:t xml:space="preserve">w usunięciu wad stwierdzonych przy odbiorze </w:t>
      </w:r>
      <w:r w:rsidR="00B4334E" w:rsidRPr="00A141BA">
        <w:rPr>
          <w:rFonts w:ascii="Verdana" w:hAnsi="Verdana" w:cs="Arial"/>
          <w:bCs/>
          <w:iCs/>
          <w:sz w:val="20"/>
          <w:szCs w:val="20"/>
        </w:rPr>
        <w:t xml:space="preserve">lub w okresie gwarancji i rękojmi, </w:t>
      </w:r>
      <w:r w:rsidRPr="00A141BA">
        <w:rPr>
          <w:rFonts w:ascii="Verdana" w:hAnsi="Verdana" w:cs="Arial"/>
          <w:bCs/>
          <w:iCs/>
          <w:sz w:val="20"/>
          <w:szCs w:val="20"/>
        </w:rPr>
        <w:t xml:space="preserve">w wysokości 0,2%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 xml:space="preserve"> umowy</w:t>
      </w:r>
      <w:r w:rsidRPr="00A141BA">
        <w:rPr>
          <w:rFonts w:ascii="Verdana" w:hAnsi="Verdana" w:cs="Arial"/>
          <w:bCs/>
          <w:iCs/>
          <w:sz w:val="20"/>
          <w:szCs w:val="20"/>
        </w:rPr>
        <w:t xml:space="preserve">, za każdy </w:t>
      </w:r>
      <w:r w:rsidR="00C27590" w:rsidRPr="00A141BA">
        <w:rPr>
          <w:rFonts w:ascii="Verdana" w:hAnsi="Verdana" w:cs="Arial"/>
          <w:bCs/>
          <w:iCs/>
          <w:sz w:val="20"/>
          <w:szCs w:val="20"/>
        </w:rPr>
        <w:t xml:space="preserve">rozpoczęty </w:t>
      </w:r>
      <w:r w:rsidRPr="00A141BA">
        <w:rPr>
          <w:rFonts w:ascii="Verdana" w:hAnsi="Verdana" w:cs="Arial"/>
          <w:bCs/>
          <w:iCs/>
          <w:sz w:val="20"/>
          <w:szCs w:val="20"/>
        </w:rPr>
        <w:t xml:space="preserve">dzień </w:t>
      </w:r>
      <w:r w:rsidR="00C27590" w:rsidRPr="00A141BA">
        <w:rPr>
          <w:rFonts w:ascii="Verdana" w:hAnsi="Verdana" w:cs="Arial"/>
          <w:bCs/>
          <w:iCs/>
          <w:sz w:val="20"/>
          <w:szCs w:val="20"/>
        </w:rPr>
        <w:t xml:space="preserve">zwłoki </w:t>
      </w:r>
      <w:r w:rsidRPr="00A141BA">
        <w:rPr>
          <w:rFonts w:ascii="Verdana" w:hAnsi="Verdana" w:cs="Arial"/>
          <w:bCs/>
          <w:iCs/>
          <w:sz w:val="20"/>
          <w:szCs w:val="20"/>
        </w:rPr>
        <w:t>liczony od dnia wyznaczonego na usunięcie wad</w:t>
      </w:r>
      <w:r w:rsidR="00B4334E" w:rsidRPr="00A141BA">
        <w:rPr>
          <w:rFonts w:ascii="Verdana" w:hAnsi="Verdana" w:cs="Arial"/>
          <w:bCs/>
          <w:iCs/>
          <w:sz w:val="20"/>
          <w:szCs w:val="20"/>
        </w:rPr>
        <w:t>,</w:t>
      </w:r>
    </w:p>
    <w:p w14:paraId="1C8A7436" w14:textId="244251C3" w:rsidR="005F139C" w:rsidRPr="00A141BA" w:rsidRDefault="005F139C"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wykonywanie robót niezgodnie ze specyfikacjami, opisem przedmiotu zamówienia, ustaleniami oraz poleceniami Zamawiającego, w wysokości 1 000,00 zł za każdy protokolarnie stwierdzony przypadek,</w:t>
      </w:r>
    </w:p>
    <w:p w14:paraId="3B4700D1" w14:textId="2B01E919" w:rsidR="00822C8A" w:rsidRPr="00A141BA" w:rsidRDefault="00822C8A"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niedopełnienie wymogu zatrudniania przez Wykonawcę Pracowników,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których mowa w §2 ust. </w:t>
      </w:r>
      <w:r w:rsidR="004E3C44" w:rsidRPr="00A141BA">
        <w:rPr>
          <w:rFonts w:ascii="Verdana" w:hAnsi="Verdana" w:cs="Arial"/>
          <w:bCs/>
          <w:iCs/>
          <w:sz w:val="20"/>
          <w:szCs w:val="20"/>
        </w:rPr>
        <w:t xml:space="preserve">3 </w:t>
      </w:r>
      <w:r w:rsidRPr="00A141BA">
        <w:rPr>
          <w:rFonts w:ascii="Verdana" w:hAnsi="Verdana" w:cs="Arial"/>
          <w:bCs/>
          <w:iCs/>
          <w:sz w:val="20"/>
          <w:szCs w:val="20"/>
        </w:rPr>
        <w:t xml:space="preserve">pkt </w:t>
      </w:r>
      <w:r w:rsidR="004E3C44" w:rsidRPr="00A141BA">
        <w:rPr>
          <w:rFonts w:ascii="Verdana" w:hAnsi="Verdana" w:cs="Arial"/>
          <w:bCs/>
          <w:iCs/>
          <w:sz w:val="20"/>
          <w:szCs w:val="20"/>
        </w:rPr>
        <w:t>12</w:t>
      </w:r>
      <w:r w:rsidRPr="00A141BA">
        <w:rPr>
          <w:rFonts w:ascii="Verdana" w:hAnsi="Verdana" w:cs="Arial"/>
          <w:bCs/>
          <w:iCs/>
          <w:sz w:val="20"/>
          <w:szCs w:val="20"/>
        </w:rPr>
        <w:t>) lit. a) umowy, na podstawie umowy</w:t>
      </w:r>
      <w:r w:rsidR="005C33D9" w:rsidRPr="00A141BA">
        <w:rPr>
          <w:rFonts w:ascii="Verdana" w:hAnsi="Verdana" w:cs="Arial"/>
          <w:bCs/>
          <w:iCs/>
          <w:sz w:val="20"/>
          <w:szCs w:val="20"/>
        </w:rPr>
        <w:t xml:space="preserve"> </w:t>
      </w:r>
      <w:r w:rsidRPr="00A141BA">
        <w:rPr>
          <w:rFonts w:ascii="Verdana" w:hAnsi="Verdana" w:cs="Arial"/>
          <w:bCs/>
          <w:iCs/>
          <w:sz w:val="20"/>
          <w:szCs w:val="20"/>
        </w:rPr>
        <w:t>o pracę w rozumieniu przepisów Kodeksu Pracy – w wysokości kwoty minimalnego wynagrodzenia za pracę ustalonego na podstawie przepisów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minimalnym wynagrodzeniu za pracę (obowiązujących w chwili stwierdzenia przez Zamawiającego niedopełnienia przez Wykonawcę wymogu zatrudniania Pracowników wykonujących czynności robotnika na podstawie umowy o pracę w rozumieniu przepisów Kodeksu Pracy) oraz liczby miesięcy w okresie realizacji </w:t>
      </w:r>
      <w:r w:rsidR="00F811F6" w:rsidRPr="00A141BA">
        <w:rPr>
          <w:rFonts w:ascii="Verdana" w:hAnsi="Verdana" w:cs="Arial"/>
          <w:bCs/>
          <w:iCs/>
          <w:sz w:val="20"/>
          <w:szCs w:val="20"/>
        </w:rPr>
        <w:t>umowy</w:t>
      </w:r>
      <w:r w:rsidRPr="00A141BA">
        <w:rPr>
          <w:rFonts w:ascii="Verdana" w:hAnsi="Verdana" w:cs="Arial"/>
          <w:bCs/>
          <w:iCs/>
          <w:sz w:val="20"/>
          <w:szCs w:val="20"/>
        </w:rPr>
        <w:t>, w których nie dopełniono przedmiotowego wymogu – za każdą niezatrudnioną  osobę - Pracownika na podstawie umowy o pracę wskazanej przez Wykonawcę w imiennym wykazie przekazanym Zamawiającemu,</w:t>
      </w:r>
    </w:p>
    <w:p w14:paraId="76E8C86C" w14:textId="77777777" w:rsidR="00072B64" w:rsidRPr="00A141BA" w:rsidRDefault="00072B64" w:rsidP="00072B64">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zwłokę w przekazaniu dokumentów, o których mowa w §2 ust. 3 pkt 12) lit. c), d) i e) umowy, z przyczyn leżących po stronie Wykonawcy - w wysokości 700</w:t>
      </w:r>
      <w:r>
        <w:rPr>
          <w:rFonts w:ascii="Verdana" w:hAnsi="Verdana" w:cs="Arial"/>
          <w:bCs/>
          <w:iCs/>
          <w:sz w:val="20"/>
          <w:szCs w:val="20"/>
        </w:rPr>
        <w:t>,00</w:t>
      </w:r>
      <w:r w:rsidRPr="00A141BA">
        <w:rPr>
          <w:rFonts w:ascii="Verdana" w:hAnsi="Verdana" w:cs="Arial"/>
          <w:bCs/>
          <w:iCs/>
          <w:sz w:val="20"/>
          <w:szCs w:val="20"/>
        </w:rPr>
        <w:t xml:space="preserve"> zł za każdy rozpoczęty dzień </w:t>
      </w:r>
      <w:r>
        <w:rPr>
          <w:rFonts w:ascii="Verdana" w:hAnsi="Verdana" w:cs="Arial"/>
          <w:bCs/>
          <w:iCs/>
          <w:sz w:val="20"/>
          <w:szCs w:val="20"/>
        </w:rPr>
        <w:t>zwłoki</w:t>
      </w:r>
      <w:r w:rsidRPr="00A141BA">
        <w:rPr>
          <w:rFonts w:ascii="Verdana" w:hAnsi="Verdana" w:cs="Arial"/>
          <w:bCs/>
          <w:iCs/>
          <w:sz w:val="20"/>
          <w:szCs w:val="20"/>
        </w:rPr>
        <w:t>, licząc od dnia następnego po dniu wyznaczonym na ich przekazanie,</w:t>
      </w:r>
    </w:p>
    <w:p w14:paraId="5B5DCF58" w14:textId="77777777" w:rsidR="00072B64" w:rsidRPr="00A141BA" w:rsidRDefault="00072B64" w:rsidP="00072B64">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sytuacji gdy roboty objęte przedmiotem niniejszej umowy będzie wykonywał inny podmiot niż Wykonawca lub inny niż podwykonawca lub dalszy podwykonawca zaakceptowany przez Zamawiającego w wysokości 1 000,00 zł za każdy stwierdzony przypadek </w:t>
      </w:r>
    </w:p>
    <w:p w14:paraId="38E84367" w14:textId="74213790" w:rsidR="00072B64" w:rsidRPr="002D3BF6" w:rsidRDefault="00072B64" w:rsidP="002D3BF6">
      <w:pPr>
        <w:spacing w:line="360" w:lineRule="auto"/>
        <w:ind w:left="363"/>
        <w:rPr>
          <w:rFonts w:ascii="Verdana" w:hAnsi="Verdana" w:cs="Arial"/>
          <w:bCs/>
          <w:iCs/>
          <w:sz w:val="20"/>
          <w:szCs w:val="20"/>
        </w:rPr>
      </w:pPr>
    </w:p>
    <w:p w14:paraId="416E977E" w14:textId="77777777" w:rsidR="00072B64" w:rsidRPr="00A141BA" w:rsidRDefault="00072B64" w:rsidP="00072B64">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przypadku braku </w:t>
      </w:r>
      <w:r>
        <w:rPr>
          <w:rFonts w:ascii="Verdana" w:hAnsi="Verdana" w:cs="Arial"/>
          <w:bCs/>
          <w:iCs/>
          <w:sz w:val="20"/>
          <w:szCs w:val="20"/>
        </w:rPr>
        <w:t xml:space="preserve">złożenia oświadczenia o </w:t>
      </w:r>
      <w:r w:rsidRPr="00A141BA">
        <w:rPr>
          <w:rFonts w:ascii="Verdana" w:hAnsi="Verdana" w:cs="Arial"/>
          <w:bCs/>
          <w:iCs/>
          <w:sz w:val="20"/>
          <w:szCs w:val="20"/>
        </w:rPr>
        <w:t>zapła</w:t>
      </w:r>
      <w:r>
        <w:rPr>
          <w:rFonts w:ascii="Verdana" w:hAnsi="Verdana" w:cs="Arial"/>
          <w:bCs/>
          <w:iCs/>
          <w:sz w:val="20"/>
          <w:szCs w:val="20"/>
        </w:rPr>
        <w:t>cie</w:t>
      </w:r>
      <w:r w:rsidRPr="00A141BA">
        <w:rPr>
          <w:rFonts w:ascii="Verdana" w:hAnsi="Verdana" w:cs="Arial"/>
          <w:bCs/>
          <w:iCs/>
          <w:sz w:val="20"/>
          <w:szCs w:val="20"/>
        </w:rPr>
        <w:t xml:space="preserve"> wynagrodzenia należnego podwykonawcom lub dalszym podwykonawcom, w wysokości 10 % wynagrodzenia brutto przewidzianego w umowie o podwykonawstwo dla tego podwykonawcy lub dalszego podwykonawcy, którego brak zapłaty dotyczy,</w:t>
      </w:r>
    </w:p>
    <w:p w14:paraId="08E7EC3F" w14:textId="15DDB404"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przypadku nieterminowej zapłaty wynagrodzenia należnego podwykonawcom lub dalszym podwykonawcom, w wysokości 0,2 % nieterminowo zapłaconego wynagrodzenia umownego brutto należnego podwykonawcom lub dalszym podwykonawcom za każdy dzień </w:t>
      </w:r>
      <w:r w:rsidR="00F811F6" w:rsidRPr="00A141BA">
        <w:rPr>
          <w:rFonts w:ascii="Verdana" w:hAnsi="Verdana" w:cs="Arial"/>
          <w:bCs/>
          <w:iCs/>
          <w:sz w:val="20"/>
          <w:szCs w:val="20"/>
        </w:rPr>
        <w:t>zwłoki</w:t>
      </w:r>
      <w:r w:rsidRPr="00A141BA">
        <w:rPr>
          <w:rFonts w:ascii="Verdana" w:hAnsi="Verdana" w:cs="Arial"/>
          <w:bCs/>
          <w:iCs/>
          <w:sz w:val="20"/>
          <w:szCs w:val="20"/>
        </w:rPr>
        <w:t>,</w:t>
      </w:r>
    </w:p>
    <w:p w14:paraId="445EEF93" w14:textId="754FAB3B"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Zamawiającemu do zaakceptowania projektu umowy o podwykonawstwo, której przedmiotem są roboty budowlane, lub projektu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000,00 zł za każdy stwierdzony przypadek, </w:t>
      </w:r>
    </w:p>
    <w:p w14:paraId="0919A735" w14:textId="0C68F5F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poświadczonej za zgodność z oryginałem kopii umowy o podwykonawstwo lub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000,00 zł za każdy stwierdzony przypadek,</w:t>
      </w:r>
    </w:p>
    <w:p w14:paraId="383056B3" w14:textId="402066BE"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braku zmiany umowy o podwykonawstwo w zakresie terminu zapłaty, jeżeli termin ten jest dłuższy niż 30 dni od dnia doręczenia Wykonawcy, podwykonawcy lub dalszemu podwykonawcy faktury, potwierdzających wykonanie zleconej podwykonawcy lub dalszemu podwykonawcy dostawy, usługi lub roboty budowlanej, w wysokości 500,00 zł za każdy dzień zwłoki w stosunku do terminu wyznaczonego przez Zamawiającego na dokonanie zmiany umowy w zakresie terminu zapłaty</w:t>
      </w:r>
      <w:r w:rsidR="005F139C" w:rsidRPr="00A141BA">
        <w:rPr>
          <w:rFonts w:ascii="Verdana" w:hAnsi="Verdana" w:cs="Arial"/>
          <w:bCs/>
          <w:iCs/>
          <w:sz w:val="20"/>
          <w:szCs w:val="20"/>
        </w:rPr>
        <w:t>.</w:t>
      </w:r>
    </w:p>
    <w:p w14:paraId="7BB90E01" w14:textId="02B36E6C"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Zamawiający zapłaci Wykonawcy karę umowną za odstąpienie od umowy przez Wykonawcę, z przyczyn, za które odpowiedzialność ponosi Zamawiający</w:t>
      </w:r>
      <w:r w:rsidR="00BE0DE7" w:rsidRPr="00A141BA">
        <w:rPr>
          <w:rFonts w:ascii="Verdana" w:hAnsi="Verdana" w:cs="Arial"/>
          <w:bCs/>
          <w:iCs/>
          <w:sz w:val="20"/>
          <w:szCs w:val="20"/>
        </w:rPr>
        <w:br/>
      </w:r>
      <w:r w:rsidRPr="00A141BA">
        <w:rPr>
          <w:rFonts w:ascii="Verdana" w:hAnsi="Verdana" w:cs="Arial"/>
          <w:bCs/>
          <w:iCs/>
          <w:sz w:val="20"/>
          <w:szCs w:val="20"/>
        </w:rPr>
        <w:t xml:space="preserve">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Pr="00A141BA">
        <w:rPr>
          <w:rFonts w:ascii="Verdana" w:hAnsi="Verdana" w:cs="Arial"/>
          <w:bCs/>
          <w:iCs/>
          <w:sz w:val="20"/>
          <w:szCs w:val="20"/>
        </w:rPr>
        <w:t>.</w:t>
      </w:r>
    </w:p>
    <w:p w14:paraId="18493730"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Strony zastrzegają sobie prawo do dochodzenia odszkodowania uzupełniającego przenoszącego wysokość kar umownych do wysokości rzeczywiście poniesionej szkody.</w:t>
      </w:r>
    </w:p>
    <w:p w14:paraId="4BD6E0BD"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 przypadku uzgodnienia zmiany terminów realizacji, kara umowna będzie liczona od nowych terminów.</w:t>
      </w:r>
    </w:p>
    <w:p w14:paraId="5B3FA695" w14:textId="675DC5E1" w:rsidR="0011316C" w:rsidRPr="00A141BA" w:rsidRDefault="0011316C"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Łączna maksymalna wysokość kar umownych, których jedna Strona może dochodzić od drugiej Strony, nie może przekroczyć 20%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zobowiązania Zamawiającego</w:t>
      </w:r>
      <w:r w:rsidRPr="00A141BA">
        <w:rPr>
          <w:rFonts w:ascii="Verdana" w:hAnsi="Verdana" w:cs="Arial"/>
          <w:bCs/>
          <w:iCs/>
          <w:sz w:val="20"/>
          <w:szCs w:val="20"/>
        </w:rPr>
        <w:t xml:space="preserve">, o </w:t>
      </w:r>
      <w:r w:rsidR="006E60BD" w:rsidRPr="00A141BA">
        <w:rPr>
          <w:rFonts w:ascii="Verdana" w:hAnsi="Verdana" w:cs="Arial"/>
          <w:bCs/>
          <w:iCs/>
          <w:sz w:val="20"/>
          <w:szCs w:val="20"/>
        </w:rPr>
        <w:t xml:space="preserve">której </w:t>
      </w:r>
      <w:r w:rsidRPr="00A141BA">
        <w:rPr>
          <w:rFonts w:ascii="Verdana" w:hAnsi="Verdana" w:cs="Arial"/>
          <w:bCs/>
          <w:iCs/>
          <w:sz w:val="20"/>
          <w:szCs w:val="20"/>
        </w:rPr>
        <w:t>mowa w § 6 ust. 1,</w:t>
      </w:r>
      <w:r w:rsidR="00F811F6" w:rsidRPr="00A141BA">
        <w:rPr>
          <w:rFonts w:ascii="Verdana" w:hAnsi="Verdana" w:cs="Arial"/>
          <w:bCs/>
          <w:iCs/>
          <w:sz w:val="20"/>
          <w:szCs w:val="20"/>
        </w:rPr>
        <w:t xml:space="preserve"> </w:t>
      </w:r>
      <w:r w:rsidRPr="00A141BA">
        <w:rPr>
          <w:rFonts w:ascii="Verdana" w:hAnsi="Verdana" w:cs="Arial"/>
          <w:bCs/>
          <w:iCs/>
          <w:sz w:val="20"/>
          <w:szCs w:val="20"/>
        </w:rPr>
        <w:t xml:space="preserve">z zastrzeżeniem, że jeżeli została naliczona kara umowna za odstąpienie, o której mowa w § </w:t>
      </w:r>
      <w:r w:rsidR="007349DC" w:rsidRPr="00A141BA">
        <w:rPr>
          <w:rFonts w:ascii="Verdana" w:hAnsi="Verdana" w:cs="Arial"/>
          <w:bCs/>
          <w:iCs/>
          <w:sz w:val="20"/>
          <w:szCs w:val="20"/>
        </w:rPr>
        <w:t xml:space="preserve">10 </w:t>
      </w:r>
      <w:r w:rsidRPr="00A141BA">
        <w:rPr>
          <w:rFonts w:ascii="Verdana" w:hAnsi="Verdana" w:cs="Arial"/>
          <w:bCs/>
          <w:iCs/>
          <w:sz w:val="20"/>
          <w:szCs w:val="20"/>
        </w:rPr>
        <w:t xml:space="preserve">ust. </w:t>
      </w:r>
      <w:r w:rsidR="007349DC" w:rsidRPr="00A141BA">
        <w:rPr>
          <w:rFonts w:ascii="Verdana" w:hAnsi="Verdana" w:cs="Arial"/>
          <w:bCs/>
          <w:iCs/>
          <w:sz w:val="20"/>
          <w:szCs w:val="20"/>
        </w:rPr>
        <w:t xml:space="preserve">2 </w:t>
      </w:r>
      <w:r w:rsidRPr="00A141BA">
        <w:rPr>
          <w:rFonts w:ascii="Verdana" w:hAnsi="Verdana" w:cs="Arial"/>
          <w:bCs/>
          <w:iCs/>
          <w:sz w:val="20"/>
          <w:szCs w:val="20"/>
        </w:rPr>
        <w:t xml:space="preserve">pkt </w:t>
      </w:r>
      <w:r w:rsidR="007349DC" w:rsidRPr="00A141BA">
        <w:rPr>
          <w:rFonts w:ascii="Verdana" w:hAnsi="Verdana" w:cs="Arial"/>
          <w:bCs/>
          <w:iCs/>
          <w:sz w:val="20"/>
          <w:szCs w:val="20"/>
        </w:rPr>
        <w:t xml:space="preserve">1 </w:t>
      </w:r>
      <w:r w:rsidRPr="00A141BA">
        <w:rPr>
          <w:rFonts w:ascii="Verdana" w:hAnsi="Verdana" w:cs="Arial"/>
          <w:bCs/>
          <w:iCs/>
          <w:sz w:val="20"/>
          <w:szCs w:val="20"/>
        </w:rPr>
        <w:t xml:space="preserve">lub ust. 2 pkt 2 to maksymalna wysokość kar umownych nie może przekroczyć 30 %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 xml:space="preserve">zobowiązania Zamawiającego </w:t>
      </w:r>
      <w:r w:rsidR="006E60BD" w:rsidRPr="00A141BA">
        <w:rPr>
          <w:rFonts w:ascii="Verdana" w:hAnsi="Verdana" w:cs="Arial"/>
          <w:bCs/>
          <w:iCs/>
          <w:sz w:val="20"/>
          <w:szCs w:val="20"/>
        </w:rPr>
        <w:t xml:space="preserve">określonej </w:t>
      </w:r>
      <w:r w:rsidRPr="00A141BA">
        <w:rPr>
          <w:rFonts w:ascii="Verdana" w:hAnsi="Verdana" w:cs="Arial"/>
          <w:bCs/>
          <w:iCs/>
          <w:sz w:val="20"/>
          <w:szCs w:val="20"/>
        </w:rPr>
        <w:t>w § 6 ust. 1.</w:t>
      </w:r>
    </w:p>
    <w:p w14:paraId="0D788443"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Wykonawca nie może odmówić usunięcia wad bez względu na wysokość związanych z tym kosztów.</w:t>
      </w:r>
    </w:p>
    <w:p w14:paraId="703794E6" w14:textId="137D414D" w:rsidR="004E3B40" w:rsidRPr="00A141BA" w:rsidRDefault="00C63A82" w:rsidP="00A141BA">
      <w:pPr>
        <w:numPr>
          <w:ilvl w:val="0"/>
          <w:numId w:val="7"/>
        </w:numPr>
        <w:spacing w:line="360" w:lineRule="auto"/>
        <w:ind w:hanging="357"/>
        <w:rPr>
          <w:rFonts w:ascii="Verdana" w:hAnsi="Verdana" w:cs="Arial"/>
          <w:b/>
          <w:sz w:val="20"/>
          <w:szCs w:val="20"/>
        </w:rPr>
      </w:pPr>
      <w:r w:rsidRPr="00A141BA">
        <w:rPr>
          <w:rFonts w:ascii="Verdana" w:hAnsi="Verdana" w:cs="Arial"/>
          <w:bCs/>
          <w:iCs/>
          <w:sz w:val="20"/>
          <w:szCs w:val="20"/>
        </w:rPr>
        <w:t>Zamawiający może usunąć w zastępstwie Wykonawcy i na jego koszt wady nieusunięte w wyznaczonym terminie</w:t>
      </w:r>
      <w:r w:rsidR="004D2E19" w:rsidRPr="00A141BA">
        <w:rPr>
          <w:rFonts w:ascii="Verdana" w:hAnsi="Verdana" w:cs="Arial"/>
          <w:bCs/>
          <w:iCs/>
          <w:sz w:val="20"/>
          <w:szCs w:val="20"/>
        </w:rPr>
        <w:t xml:space="preserve"> i potrącić koszty usunięcia z faktury końcowej.</w:t>
      </w:r>
    </w:p>
    <w:p w14:paraId="2A0183CC" w14:textId="473EE46A"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11</w:t>
      </w:r>
      <w:r w:rsidR="00390C27"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Zmiana umowy</w:t>
      </w:r>
    </w:p>
    <w:p w14:paraId="6936C94A" w14:textId="77777777" w:rsidR="00FA67DD"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Mając na uwadze zapisy art. 455 ust. 1 pkt 1 ustawy Prawo zamówień publicznych, Zamawiający dopuszcza dokonanie zmian postanowień zawartej umowy w stosunku do treści oferty na podstawie, której dokonano wyboru Wykonawcy w przypadkach określonych poniżej, przy czym zmiana umowy na podstawie art. 455 ust. 2 ustawy Prawo zamówień publicznych jest możliwa niezależnie od przesłanek wskazanych w </w:t>
      </w:r>
      <w:proofErr w:type="spellStart"/>
      <w:r w:rsidRPr="00A141BA">
        <w:rPr>
          <w:rFonts w:ascii="Verdana" w:hAnsi="Verdana" w:cs="Arial"/>
          <w:kern w:val="1"/>
          <w:sz w:val="20"/>
          <w:szCs w:val="20"/>
          <w:lang w:eastAsia="hi-IN" w:bidi="hi-IN"/>
        </w:rPr>
        <w:t>ppkt</w:t>
      </w:r>
      <w:proofErr w:type="spellEnd"/>
      <w:r w:rsidRPr="00A141BA">
        <w:rPr>
          <w:rFonts w:ascii="Verdana" w:hAnsi="Verdana" w:cs="Arial"/>
          <w:kern w:val="1"/>
          <w:sz w:val="20"/>
          <w:szCs w:val="20"/>
          <w:lang w:eastAsia="hi-IN" w:bidi="hi-IN"/>
        </w:rPr>
        <w:t xml:space="preserve"> 2 poniżej.</w:t>
      </w:r>
    </w:p>
    <w:p w14:paraId="57816125" w14:textId="52CD8E3F" w:rsidR="0011316C"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w w:val="105"/>
          <w:sz w:val="20"/>
          <w:szCs w:val="20"/>
        </w:rPr>
        <w:t>Zamawiający dopuszcza wprowadzenie zmian umowy w następujących okolicznościach</w:t>
      </w:r>
      <w:r w:rsidR="0011316C" w:rsidRPr="00A141BA">
        <w:rPr>
          <w:rFonts w:ascii="Verdana" w:hAnsi="Verdana" w:cs="Arial"/>
          <w:kern w:val="1"/>
          <w:sz w:val="20"/>
          <w:szCs w:val="20"/>
          <w:lang w:eastAsia="hi-IN" w:bidi="hi-IN"/>
        </w:rPr>
        <w:t>:</w:t>
      </w:r>
    </w:p>
    <w:p w14:paraId="2FAC2253" w14:textId="187BAA3E" w:rsidR="00FA67DD" w:rsidRPr="00A141BA" w:rsidRDefault="00FA67DD"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w w:val="105"/>
          <w:sz w:val="20"/>
          <w:szCs w:val="20"/>
        </w:rPr>
        <w:t>zmiany spełnienia sposobu świadczenia (możliwa w przypadku zmian obowiązującego</w:t>
      </w:r>
      <w:r w:rsidRPr="00A141BA">
        <w:rPr>
          <w:rFonts w:ascii="Verdana" w:hAnsi="Verdana"/>
          <w:spacing w:val="1"/>
          <w:w w:val="105"/>
          <w:sz w:val="20"/>
          <w:szCs w:val="20"/>
        </w:rPr>
        <w:t xml:space="preserve"> </w:t>
      </w:r>
      <w:r w:rsidRPr="00A141BA">
        <w:rPr>
          <w:rFonts w:ascii="Verdana" w:hAnsi="Verdana"/>
          <w:w w:val="105"/>
          <w:sz w:val="20"/>
          <w:szCs w:val="20"/>
        </w:rPr>
        <w:t>prawa</w:t>
      </w:r>
      <w:r w:rsidRPr="00A141BA">
        <w:rPr>
          <w:rFonts w:ascii="Verdana" w:hAnsi="Verdana"/>
          <w:spacing w:val="1"/>
          <w:w w:val="105"/>
          <w:sz w:val="20"/>
          <w:szCs w:val="20"/>
        </w:rPr>
        <w:t xml:space="preserve"> </w:t>
      </w:r>
      <w:r w:rsidRPr="00A141BA">
        <w:rPr>
          <w:rFonts w:ascii="Verdana" w:hAnsi="Verdana"/>
          <w:w w:val="105"/>
          <w:sz w:val="20"/>
          <w:szCs w:val="20"/>
        </w:rPr>
        <w:t>związanych</w:t>
      </w:r>
      <w:r w:rsidRPr="00A141BA">
        <w:rPr>
          <w:rFonts w:ascii="Verdana" w:hAnsi="Verdana"/>
          <w:spacing w:val="1"/>
          <w:w w:val="105"/>
          <w:sz w:val="20"/>
          <w:szCs w:val="20"/>
        </w:rPr>
        <w:t xml:space="preserve"> </w:t>
      </w:r>
      <w:r w:rsidRPr="00A141BA">
        <w:rPr>
          <w:rFonts w:ascii="Verdana" w:hAnsi="Verdana"/>
          <w:w w:val="105"/>
          <w:sz w:val="20"/>
          <w:szCs w:val="20"/>
        </w:rPr>
        <w:t>z</w:t>
      </w:r>
      <w:r w:rsidRPr="00A141BA">
        <w:rPr>
          <w:rFonts w:ascii="Verdana" w:hAnsi="Verdana"/>
          <w:spacing w:val="1"/>
          <w:w w:val="105"/>
          <w:sz w:val="20"/>
          <w:szCs w:val="20"/>
        </w:rPr>
        <w:t xml:space="preserve"> </w:t>
      </w:r>
      <w:r w:rsidRPr="00A141BA">
        <w:rPr>
          <w:rFonts w:ascii="Verdana" w:hAnsi="Verdana"/>
          <w:w w:val="105"/>
          <w:sz w:val="20"/>
          <w:szCs w:val="20"/>
        </w:rPr>
        <w:t>wprowadzeniem</w:t>
      </w:r>
      <w:r w:rsidRPr="00A141BA">
        <w:rPr>
          <w:rFonts w:ascii="Verdana" w:hAnsi="Verdana"/>
          <w:spacing w:val="1"/>
          <w:w w:val="105"/>
          <w:sz w:val="20"/>
          <w:szCs w:val="20"/>
        </w:rPr>
        <w:t xml:space="preserve"> </w:t>
      </w:r>
      <w:r w:rsidRPr="00A141BA">
        <w:rPr>
          <w:rFonts w:ascii="Verdana" w:hAnsi="Verdana"/>
          <w:w w:val="105"/>
          <w:sz w:val="20"/>
          <w:szCs w:val="20"/>
        </w:rPr>
        <w:t>stanu</w:t>
      </w:r>
      <w:r w:rsidRPr="00A141BA">
        <w:rPr>
          <w:rFonts w:ascii="Verdana" w:hAnsi="Verdana"/>
          <w:spacing w:val="1"/>
          <w:w w:val="105"/>
          <w:sz w:val="20"/>
          <w:szCs w:val="20"/>
        </w:rPr>
        <w:t xml:space="preserve"> </w:t>
      </w:r>
      <w:r w:rsidRPr="00A141BA">
        <w:rPr>
          <w:rFonts w:ascii="Verdana" w:hAnsi="Verdana"/>
          <w:w w:val="105"/>
          <w:sz w:val="20"/>
          <w:szCs w:val="20"/>
        </w:rPr>
        <w:t>zagrożenia</w:t>
      </w:r>
      <w:r w:rsidRPr="00A141BA">
        <w:rPr>
          <w:rFonts w:ascii="Verdana" w:hAnsi="Verdana"/>
          <w:spacing w:val="1"/>
          <w:w w:val="105"/>
          <w:sz w:val="20"/>
          <w:szCs w:val="20"/>
        </w:rPr>
        <w:t xml:space="preserve"> </w:t>
      </w:r>
      <w:r w:rsidRPr="00A141BA">
        <w:rPr>
          <w:rFonts w:ascii="Verdana" w:hAnsi="Verdana"/>
          <w:w w:val="105"/>
          <w:sz w:val="20"/>
          <w:szCs w:val="20"/>
        </w:rPr>
        <w:t>epidemicznego,</w:t>
      </w:r>
      <w:r w:rsidRPr="00A141BA">
        <w:rPr>
          <w:rFonts w:ascii="Verdana" w:hAnsi="Verdana"/>
          <w:spacing w:val="1"/>
          <w:w w:val="105"/>
          <w:sz w:val="20"/>
          <w:szCs w:val="20"/>
        </w:rPr>
        <w:t xml:space="preserve"> </w:t>
      </w:r>
      <w:r w:rsidRPr="00A141BA">
        <w:rPr>
          <w:rFonts w:ascii="Verdana" w:hAnsi="Verdana"/>
          <w:w w:val="105"/>
          <w:sz w:val="20"/>
          <w:szCs w:val="20"/>
        </w:rPr>
        <w:t>epidemii</w:t>
      </w:r>
      <w:r w:rsidRPr="00A141BA">
        <w:rPr>
          <w:rFonts w:ascii="Verdana" w:hAnsi="Verdana"/>
          <w:spacing w:val="1"/>
          <w:w w:val="105"/>
          <w:sz w:val="20"/>
          <w:szCs w:val="20"/>
        </w:rPr>
        <w:t xml:space="preserve"> </w:t>
      </w:r>
      <w:r w:rsidRPr="00A141BA">
        <w:rPr>
          <w:rFonts w:ascii="Verdana" w:hAnsi="Verdana"/>
          <w:w w:val="105"/>
          <w:sz w:val="20"/>
          <w:szCs w:val="20"/>
        </w:rPr>
        <w:t>lub</w:t>
      </w:r>
      <w:r w:rsidRPr="00A141BA">
        <w:rPr>
          <w:rFonts w:ascii="Verdana" w:hAnsi="Verdana"/>
          <w:spacing w:val="1"/>
          <w:w w:val="105"/>
          <w:sz w:val="20"/>
          <w:szCs w:val="20"/>
        </w:rPr>
        <w:t xml:space="preserve"> </w:t>
      </w:r>
      <w:r w:rsidRPr="00A141BA">
        <w:rPr>
          <w:rFonts w:ascii="Verdana" w:hAnsi="Verdana"/>
          <w:w w:val="105"/>
          <w:sz w:val="20"/>
          <w:szCs w:val="20"/>
        </w:rPr>
        <w:t>wyjątkowego);</w:t>
      </w:r>
    </w:p>
    <w:p w14:paraId="47CD8999" w14:textId="77777777" w:rsidR="0011316C" w:rsidRPr="00A141BA" w:rsidRDefault="0011316C"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podwykonawstwa za uprzednią zgodą Zamawiającego: </w:t>
      </w:r>
    </w:p>
    <w:p w14:paraId="33249603" w14:textId="1EEAD635"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podwykonawcom innej części zamówienia niż wskazana w ofercie Wykonawcy; </w:t>
      </w:r>
    </w:p>
    <w:p w14:paraId="1D9BCC5B"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zmiana lub rezygnacja z podwykonawcy na etapie realizacji robót; </w:t>
      </w:r>
    </w:p>
    <w:p w14:paraId="7CFB7BAC"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części zamówienia podwykonawcom w trakcie realizacji zamówienia, pomimo niewskazania w postępowaniu żadnej części zamówienia przeznaczonej do wykonania w ramach podwykonawstwa, o ile nie sprzeciwia się to postanowieniom SWZ; </w:t>
      </w:r>
    </w:p>
    <w:p w14:paraId="5472E78D" w14:textId="77777777" w:rsidR="000B651B" w:rsidRPr="00A141BA" w:rsidRDefault="000B651B"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w w:val="105"/>
          <w:sz w:val="20"/>
          <w:szCs w:val="20"/>
        </w:rPr>
      </w:pPr>
      <w:r w:rsidRPr="00A141BA">
        <w:rPr>
          <w:rFonts w:ascii="Verdana" w:hAnsi="Verdana"/>
          <w:w w:val="105"/>
          <w:sz w:val="20"/>
          <w:szCs w:val="20"/>
        </w:rPr>
        <w:t>w zakresie dotyczącym wynagrodzenia, w przypadku:</w:t>
      </w:r>
    </w:p>
    <w:p w14:paraId="5729DD5E" w14:textId="77777777" w:rsidR="000B651B" w:rsidRPr="00A141BA" w:rsidRDefault="000B651B" w:rsidP="00A141BA">
      <w:pPr>
        <w:pStyle w:val="Textbody"/>
        <w:numPr>
          <w:ilvl w:val="0"/>
          <w:numId w:val="104"/>
        </w:numPr>
        <w:tabs>
          <w:tab w:val="left" w:pos="837"/>
        </w:tabs>
        <w:spacing w:line="360" w:lineRule="auto"/>
        <w:ind w:right="113"/>
        <w:jc w:val="left"/>
        <w:rPr>
          <w:rFonts w:ascii="Verdana" w:eastAsia="Arial" w:hAnsi="Verdana" w:cs="Arial"/>
          <w:w w:val="105"/>
          <w:kern w:val="0"/>
          <w:lang w:eastAsia="en-US"/>
        </w:rPr>
      </w:pPr>
      <w:r w:rsidRPr="00A141BA">
        <w:rPr>
          <w:rFonts w:ascii="Verdana" w:eastAsia="Arial" w:hAnsi="Verdana" w:cs="Arial"/>
          <w:w w:val="105"/>
          <w:kern w:val="0"/>
          <w:lang w:eastAsia="en-US"/>
        </w:rPr>
        <w:t>ustawowej zmiany stawki podatku od towarów i usług (VAT), w takim przypadku wynagrodzenie należne Wykonawcy zostanie odpowiednio zmienione w stosunku wynikającym ze zmienionej stawki podatku od towarów i usług (VAT),</w:t>
      </w:r>
    </w:p>
    <w:p w14:paraId="6E3ADAD3" w14:textId="77777777" w:rsidR="000B651B" w:rsidRPr="00A141BA" w:rsidRDefault="000B651B"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t>waloryzacji wynagrodzenia Wykonawcy</w:t>
      </w:r>
      <w:r w:rsidRPr="00A141BA">
        <w:rPr>
          <w:rFonts w:ascii="Verdana" w:eastAsia="Arial" w:hAnsi="Verdana" w:cs="Arial"/>
          <w:w w:val="105"/>
          <w:kern w:val="0"/>
          <w:lang w:eastAsia="en-US"/>
        </w:rPr>
        <w:t xml:space="preserve"> jeżeli zaistnieje </w:t>
      </w:r>
      <w:r w:rsidRPr="00A141BA">
        <w:rPr>
          <w:rFonts w:ascii="Verdana" w:hAnsi="Verdana"/>
          <w:w w:val="105"/>
        </w:rPr>
        <w:t xml:space="preserve">sytuacja rynkowa, w zakresie </w:t>
      </w:r>
      <w:r w:rsidRPr="00A141BA">
        <w:rPr>
          <w:rFonts w:ascii="Verdana" w:hAnsi="Verdana" w:cs="Arial"/>
          <w:w w:val="105"/>
        </w:rPr>
        <w:t>zmiany cen materiałów lub kosztów związanych z realizacją zamówienia</w:t>
      </w:r>
      <w:r w:rsidRPr="00A141BA">
        <w:rPr>
          <w:rFonts w:ascii="Verdana" w:hAnsi="Verdana"/>
          <w:w w:val="105"/>
        </w:rPr>
        <w:t>;</w:t>
      </w:r>
    </w:p>
    <w:p w14:paraId="7E3EB70F" w14:textId="0D08FCDF" w:rsidR="006322CE" w:rsidRPr="00A141BA" w:rsidRDefault="006322CE"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t>zmian ilości wykonywanych robót, gdy ilość zleconych robót będzie różna od szacowanych przez Zamawiającego;</w:t>
      </w:r>
    </w:p>
    <w:p w14:paraId="2D3DF58B" w14:textId="45FAA205" w:rsidR="0011316C" w:rsidRPr="00A141BA" w:rsidRDefault="0011316C"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zmiany terminu wykonania przedmiotu umowy, z następujących przyczyn: </w:t>
      </w:r>
    </w:p>
    <w:p w14:paraId="6328BF20" w14:textId="3E07036A"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o obiektywnym charakterze: istotna zmiana okoliczności powodująca, że wykonanie części zakresu Umowy nie leży w interesie publicznym, czego nie można było przewidzieć w chwili jej zawarcia (zmniejszenie wynagrodzenia),</w:t>
      </w:r>
    </w:p>
    <w:p w14:paraId="2D391E7F"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działań osób trzecich lub organów władzy publicznej, które spowodują przerwanie lub czasowe zawieszenie realizacji zamówienia, </w:t>
      </w:r>
    </w:p>
    <w:p w14:paraId="0353A8E2"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konieczności wprowadzenia zmian wynikających z okoliczności, których nie można było przewidzieć w chwili zawarcia umowy lub zmiany te są korzystne dla Zamawiającego, </w:t>
      </w:r>
    </w:p>
    <w:p w14:paraId="3B82A92A" w14:textId="76211590"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wystąpienia warunków atmosferycznych uniemożliwiających prawidłowe wykonanie zadania zgodnie ze sztuką, co może mieć wpływ na każdorazowo przedłużenie terminu realizacji do czasu nastania warunków umożliwiających prowadzenie robót,</w:t>
      </w:r>
    </w:p>
    <w:p w14:paraId="1EA0798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osób za pomocą których Wykonawca realizuje przedmiot umowy,</w:t>
      </w:r>
    </w:p>
    <w:p w14:paraId="0D638657"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nieprzewidzianych okoliczności formalno-prawnych,</w:t>
      </w:r>
    </w:p>
    <w:p w14:paraId="3E257DF7" w14:textId="5174C5A5"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wystąpienia siły wyższej, rozumianej jako wystąpienie zdarzenia nadzwyczajnego, zewnętrznego, niemożliwego do przewidzenia i zapobieżenia, którego nie dało się uniknąć nawet przy zachowaniu najwyższej staranności, a które uniemożliwi Wykonawcy wykonanie jego zobowiązania w całości lub części – co może mieć wpływ na przedłużenie terminów realizacji Umowy o czas, w którym niemożliwe było  podjęcie realizacji zamówienia zgodnie z wymaganiami określonymi w SWZ,</w:t>
      </w:r>
    </w:p>
    <w:p w14:paraId="3F5E35B6"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zaistnienia okoliczności leżących po stronie Zamawiającego, w szczególności spowodowanych sytuacją finansową, zdolnościami płatniczymi lub warunkami organizacyjnymi bądź okolicznościami, które nie były możliwe do przewidzenia w chwili zawarcia umowy,</w:t>
      </w:r>
    </w:p>
    <w:p w14:paraId="1C3F5DD0"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gdy zaistnieje inna, niemożliwa do przewidzenia w momencie zawarcia umowy okoliczność prawna, ekonomiczna lub techniczna, za którą żadna ze Stron nie ponosi odpowiedzialności, skutkująca brakiem możliwości należytego wykonania umowy,</w:t>
      </w:r>
    </w:p>
    <w:p w14:paraId="45FEAE1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terminu wykonania przedmiotu umowy, częściowego zawieszenia wykonywania przedmiotu umowy lub jego części, zmianę sposobu wykonania usług z następujących przyczyn:</w:t>
      </w:r>
    </w:p>
    <w:p w14:paraId="566A2ED4" w14:textId="77777777" w:rsidR="00EB4C32" w:rsidRPr="00A141BA" w:rsidRDefault="00EB4C32" w:rsidP="00A141BA">
      <w:pPr>
        <w:pStyle w:val="Akapitzlist"/>
        <w:widowControl w:val="0"/>
        <w:numPr>
          <w:ilvl w:val="0"/>
          <w:numId w:val="107"/>
        </w:numPr>
        <w:autoSpaceDE w:val="0"/>
        <w:autoSpaceDN w:val="0"/>
        <w:spacing w:line="360" w:lineRule="auto"/>
        <w:rPr>
          <w:rFonts w:ascii="Verdana" w:hAnsi="Verdana"/>
          <w:sz w:val="20"/>
          <w:szCs w:val="20"/>
        </w:rPr>
      </w:pPr>
      <w:r w:rsidRPr="00A141BA">
        <w:rPr>
          <w:rFonts w:ascii="Verdana" w:hAnsi="Verdana"/>
          <w:sz w:val="20"/>
          <w:szCs w:val="20"/>
        </w:rPr>
        <w:t>sytuacji epidemicznej lub wprowadzenia przez władze państwowe stanu nadzwyczajnego lub innych ograniczeń w funkcjonowaniu państwa, lub jego części, lub Stron umowy;</w:t>
      </w:r>
    </w:p>
    <w:p w14:paraId="3A5DD978" w14:textId="0CB1FD2B" w:rsidR="00EB4C32" w:rsidRPr="00A141BA" w:rsidRDefault="00EB4C32" w:rsidP="00A141BA">
      <w:pPr>
        <w:pStyle w:val="Akapitzlist"/>
        <w:widowControl w:val="0"/>
        <w:numPr>
          <w:ilvl w:val="0"/>
          <w:numId w:val="107"/>
        </w:numPr>
        <w:autoSpaceDE w:val="0"/>
        <w:autoSpaceDN w:val="0"/>
        <w:spacing w:line="360" w:lineRule="auto"/>
        <w:rPr>
          <w:rFonts w:ascii="Verdana" w:hAnsi="Verdana" w:cs="Arial"/>
          <w:kern w:val="1"/>
          <w:sz w:val="20"/>
          <w:szCs w:val="20"/>
          <w:lang w:eastAsia="hi-IN" w:bidi="hi-IN"/>
        </w:rPr>
      </w:pPr>
      <w:r w:rsidRPr="00A141BA">
        <w:rPr>
          <w:rFonts w:ascii="Verdana" w:hAnsi="Verdana"/>
          <w:sz w:val="20"/>
          <w:szCs w:val="20"/>
        </w:rPr>
        <w:t xml:space="preserve"> zmian obowiązujących przepisów prawa, wpływających na termin i sposób wykonania przedmiotu umowy, wchodzących w życie po dniu zawarcia Umowy, </w:t>
      </w:r>
    </w:p>
    <w:p w14:paraId="3378EE7F" w14:textId="2E1AE03C" w:rsidR="0011316C" w:rsidRPr="00A141BA" w:rsidRDefault="00EB4C32" w:rsidP="00A141BA">
      <w:pPr>
        <w:widowControl w:val="0"/>
        <w:shd w:val="clear" w:color="auto" w:fill="FFFFFF"/>
        <w:suppressAutoHyphens/>
        <w:autoSpaceDE w:val="0"/>
        <w:autoSpaceDN w:val="0"/>
        <w:spacing w:line="360" w:lineRule="auto"/>
        <w:ind w:left="633"/>
        <w:rPr>
          <w:rFonts w:ascii="Verdana" w:hAnsi="Verdana" w:cs="Arial"/>
          <w:kern w:val="1"/>
          <w:sz w:val="20"/>
          <w:szCs w:val="20"/>
          <w:lang w:eastAsia="hi-IN" w:bidi="hi-IN"/>
        </w:rPr>
      </w:pPr>
      <w:r w:rsidRPr="00A141BA">
        <w:rPr>
          <w:rFonts w:ascii="Verdana" w:hAnsi="Verdana"/>
          <w:sz w:val="20"/>
          <w:szCs w:val="20"/>
        </w:rPr>
        <w:t xml:space="preserve">o ile okoliczności, o których mowa w </w:t>
      </w:r>
      <w:proofErr w:type="spellStart"/>
      <w:r w:rsidRPr="00A141BA">
        <w:rPr>
          <w:rFonts w:ascii="Verdana" w:hAnsi="Verdana"/>
          <w:sz w:val="20"/>
          <w:szCs w:val="20"/>
        </w:rPr>
        <w:t>ppkt</w:t>
      </w:r>
      <w:proofErr w:type="spellEnd"/>
      <w:r w:rsidRPr="00A141BA">
        <w:rPr>
          <w:rFonts w:ascii="Verdana" w:hAnsi="Verdana"/>
          <w:sz w:val="20"/>
          <w:szCs w:val="20"/>
        </w:rPr>
        <w:t xml:space="preserve"> (1) i (2)  powyżej, wpływają na należyte wykonanie Umowy i Strona uprawdopodobni te okoliczności</w:t>
      </w:r>
      <w:r w:rsidR="00390C27" w:rsidRPr="00A141BA">
        <w:rPr>
          <w:rFonts w:ascii="Verdana" w:hAnsi="Verdana" w:cs="Arial"/>
          <w:kern w:val="1"/>
          <w:sz w:val="20"/>
          <w:szCs w:val="20"/>
          <w:lang w:eastAsia="hi-IN" w:bidi="hi-IN"/>
        </w:rPr>
        <w:t>.</w:t>
      </w:r>
    </w:p>
    <w:p w14:paraId="59E26FC9" w14:textId="5B7BDD93" w:rsidR="006C4D63" w:rsidRPr="00A141BA" w:rsidRDefault="006C4D63"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eastAsia="SimSun" w:hAnsi="Verdana" w:cs="Arial"/>
          <w:sz w:val="20"/>
          <w:szCs w:val="20"/>
        </w:rPr>
        <w:t xml:space="preserve"> </w:t>
      </w:r>
      <w:r w:rsidRPr="00A141BA">
        <w:rPr>
          <w:rFonts w:ascii="Verdana" w:hAnsi="Verdana" w:cs="Arial"/>
          <w:kern w:val="1"/>
          <w:sz w:val="20"/>
          <w:szCs w:val="20"/>
          <w:lang w:eastAsia="hi-IN" w:bidi="hi-IN"/>
        </w:rPr>
        <w:t>w przypadku:</w:t>
      </w:r>
    </w:p>
    <w:p w14:paraId="5EE75B98"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trike/>
          <w:sz w:val="20"/>
          <w:szCs w:val="20"/>
        </w:rPr>
      </w:pPr>
      <w:r w:rsidRPr="00A141BA">
        <w:rPr>
          <w:rFonts w:ascii="Verdana" w:hAnsi="Verdana" w:cs="Arial"/>
          <w:sz w:val="20"/>
          <w:szCs w:val="20"/>
        </w:rPr>
        <w:t>zrealizowania przedmiotu umowy przy zastosowaniu innych rozwiązań technicznych/technologicznych niż wskazane w specyfikacjach technicznych wykonania i odbioru robót, w sytuacji, gdyby zastosowanie przewidzianych rozwiązań groziło niewykonaniem lub wadliwym wykonaniem przedmiotu umowy lub w przypadkach będących następstwem usunięcia wad,</w:t>
      </w:r>
    </w:p>
    <w:p w14:paraId="6CB1AD6F" w14:textId="4DCCBDAE"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uzasadnionych zmian w zakresie sposobu wykonania przedmiotu umowy  proponowane przez Zamawiającego lub Wykonawcę, jeżeli te zmiany są korzystne dla Zamawiającego,</w:t>
      </w:r>
    </w:p>
    <w:p w14:paraId="6EE3618D"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awarii niezawinionej czynnościami lub nie wynikającej z zaniechania czynności, do których Wykonawca był zobowiązany o czas trwania awarii,</w:t>
      </w:r>
    </w:p>
    <w:p w14:paraId="24224CBE"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działań osób trzecich lub organów władzy publicznej, które spowodują przerwanie lub czasowe zawieszenie realizacji zamówienia,</w:t>
      </w:r>
    </w:p>
    <w:p w14:paraId="52E6EBDD" w14:textId="4C7984B5"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 xml:space="preserve">w zakresie dotyczącym zmiany osoby wykonującej/osób wykonujących czynności opisane w § 2 ust.3 pkt 12) </w:t>
      </w:r>
      <w:proofErr w:type="spellStart"/>
      <w:r w:rsidRPr="00A141BA">
        <w:rPr>
          <w:rFonts w:ascii="Verdana" w:hAnsi="Verdana" w:cs="Arial"/>
          <w:sz w:val="20"/>
          <w:szCs w:val="20"/>
        </w:rPr>
        <w:t>lit.a</w:t>
      </w:r>
      <w:proofErr w:type="spellEnd"/>
      <w:r w:rsidRPr="00A141BA">
        <w:rPr>
          <w:rFonts w:ascii="Verdana" w:hAnsi="Verdana" w:cs="Arial"/>
          <w:sz w:val="20"/>
          <w:szCs w:val="20"/>
        </w:rPr>
        <w:t>) umowy – zatrudnionej/zatrudnionych na umowę o pracę, w takim przypadku Wykonawca jest obowiązany wykazać Zamawiającemu, iż proponowana osoba/osoby została/zostały zatrudniona/zatrudnione na umowę o pracę w takim samym wymiarze czasu pracy jak osoba zastępowana,</w:t>
      </w:r>
    </w:p>
    <w:p w14:paraId="7FF36B20"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nieprzewidzianych okoliczności formalno-prawnych,</w:t>
      </w:r>
    </w:p>
    <w:p w14:paraId="3861B5C5"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zmiany zakresu robót,</w:t>
      </w:r>
    </w:p>
    <w:p w14:paraId="178705E2"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konieczności wprowadzenia zmian wynikających z okoliczności, których nie można było przewidzieć w chwili zawarcia umowy, lub zmiany te są korzystne dla zamawiającego,</w:t>
      </w:r>
    </w:p>
    <w:p w14:paraId="31F9753C"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zaistnienie nieprzewidzianych w umowie warunków geologicznych, hydrogeologicznych, wykopalisk, wyjątkowo niekorzystnych warunków klimatycznych, także innych przeszkód lub skażeń uniemożliwiających kontynuowanie umowy na przewidzianych w niej warunkach,</w:t>
      </w:r>
    </w:p>
    <w:p w14:paraId="635335DA" w14:textId="367424F2"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zmiany umowy w związku z przekształceniem firmy lub wynikające z następstwa prawnego, zgodnie z obowiązującymi przepisami.</w:t>
      </w:r>
    </w:p>
    <w:p w14:paraId="0A45CAFC" w14:textId="77777777" w:rsidR="006C4D63" w:rsidRPr="00A141BA" w:rsidRDefault="006C4D63" w:rsidP="00A141BA">
      <w:pPr>
        <w:numPr>
          <w:ilvl w:val="1"/>
          <w:numId w:val="52"/>
        </w:numPr>
        <w:shd w:val="clear" w:color="auto" w:fill="FFFFFF"/>
        <w:tabs>
          <w:tab w:val="left" w:pos="357"/>
        </w:tabs>
        <w:suppressAutoHyphens/>
        <w:spacing w:line="360" w:lineRule="auto"/>
        <w:rPr>
          <w:rFonts w:ascii="Verdana" w:hAnsi="Verdana" w:cs="Arial"/>
          <w:sz w:val="20"/>
          <w:szCs w:val="20"/>
        </w:rPr>
      </w:pPr>
      <w:r w:rsidRPr="00A141BA">
        <w:rPr>
          <w:rFonts w:ascii="Verdana" w:hAnsi="Verdana" w:cs="Arial"/>
          <w:sz w:val="20"/>
          <w:szCs w:val="20"/>
        </w:rPr>
        <w:t xml:space="preserve">Zamawiający dopuszcza zmianę </w:t>
      </w:r>
      <w:r w:rsidRPr="00A141BA">
        <w:rPr>
          <w:rFonts w:ascii="Verdana" w:hAnsi="Verdana" w:cs="Arial"/>
          <w:bCs/>
          <w:iCs/>
          <w:sz w:val="20"/>
          <w:szCs w:val="20"/>
        </w:rPr>
        <w:t xml:space="preserve">maksymalną wartość nominalną zobowiązania Zamawiającego </w:t>
      </w:r>
      <w:r w:rsidRPr="00A141BA">
        <w:rPr>
          <w:rFonts w:ascii="Verdana" w:hAnsi="Verdana" w:cs="Arial"/>
          <w:sz w:val="20"/>
          <w:szCs w:val="20"/>
        </w:rPr>
        <w:t>w przypadku:</w:t>
      </w:r>
    </w:p>
    <w:p w14:paraId="3288D068"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ustawowej zmiany stawki podatku VAT dla prac objętych przedmiotem zamówienia;</w:t>
      </w:r>
    </w:p>
    <w:p w14:paraId="45AFFBB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wysokości minimalnego wynagrodzenia za pracę ustalonego na podstawie ustawy z dnia 10 października 2002 r. o minimalnym wynagrodzeniu za pracę, jeżeli miałoby to wpływ na zmianę wysokości ceny brutto;</w:t>
      </w:r>
    </w:p>
    <w:p w14:paraId="0B58CF2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zasad podlegania ubezpieczeniom społecznym lub ubezpieczeniu zdrowotnemu lub wysokości stawki na ubezpieczenia społeczne lub zdrowotne;</w:t>
      </w:r>
    </w:p>
    <w:p w14:paraId="69102166" w14:textId="620E3F72"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zasad gromadzenia i wysokości wpłat do pracowniczych planów kapitałowych, o których mowa w ustawie z dnia 4 października 2018 r.</w:t>
      </w:r>
      <w:r w:rsidRPr="00A141BA">
        <w:rPr>
          <w:rFonts w:ascii="Verdana" w:hAnsi="Verdana" w:cs="Arial"/>
          <w:kern w:val="2"/>
          <w:sz w:val="20"/>
          <w:szCs w:val="20"/>
          <w:lang w:eastAsia="hi-IN" w:bidi="hi-IN"/>
        </w:rPr>
        <w:br/>
        <w:t>o pracowniczych planach kapitałowych ;</w:t>
      </w:r>
    </w:p>
    <w:p w14:paraId="611A7513" w14:textId="6A057145"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 xml:space="preserve">Z </w:t>
      </w:r>
      <w:r w:rsidR="004A3B9A" w:rsidRPr="00A141BA">
        <w:rPr>
          <w:rFonts w:ascii="Verdana" w:eastAsia="SimSun" w:hAnsi="Verdana" w:cs="Arial"/>
          <w:sz w:val="20"/>
          <w:szCs w:val="20"/>
        </w:rPr>
        <w:t xml:space="preserve">uzasadnionym </w:t>
      </w:r>
      <w:r w:rsidRPr="00A141BA">
        <w:rPr>
          <w:rFonts w:ascii="Verdana" w:eastAsia="SimSun" w:hAnsi="Verdana" w:cs="Arial"/>
          <w:sz w:val="20"/>
          <w:szCs w:val="20"/>
        </w:rPr>
        <w:t xml:space="preserve">wnioskiem o dokonanie zmiany umowy może wystąpić każda ze Stron. </w:t>
      </w:r>
    </w:p>
    <w:p w14:paraId="4D521C75" w14:textId="77777777" w:rsidR="00D14F56" w:rsidRPr="00A141BA" w:rsidRDefault="00D14F56" w:rsidP="00D14F56">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Zamawiający ma prawo nie wyrazić zgody na dokonanie zmian umowy</w:t>
      </w:r>
      <w:r>
        <w:rPr>
          <w:rFonts w:ascii="Verdana" w:eastAsia="SimSun" w:hAnsi="Verdana" w:cs="Arial"/>
          <w:sz w:val="20"/>
          <w:szCs w:val="20"/>
        </w:rPr>
        <w:t>, zwłaszcza w</w:t>
      </w:r>
      <w:r w:rsidRPr="00A141BA">
        <w:rPr>
          <w:rFonts w:ascii="Verdana" w:eastAsia="SimSun" w:hAnsi="Verdana" w:cs="Arial"/>
          <w:sz w:val="20"/>
          <w:szCs w:val="20"/>
        </w:rPr>
        <w:t xml:space="preserve"> przypadku niewystarczającego uzasadnienia</w:t>
      </w:r>
      <w:r>
        <w:rPr>
          <w:rFonts w:ascii="Verdana" w:eastAsia="SimSun" w:hAnsi="Verdana" w:cs="Arial"/>
          <w:sz w:val="20"/>
          <w:szCs w:val="20"/>
        </w:rPr>
        <w:t>.</w:t>
      </w:r>
    </w:p>
    <w:p w14:paraId="2A722985" w14:textId="24DF9513"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Zamawiający nie dopuszcza zmiany terminu wykonania zamówienia</w:t>
      </w:r>
      <w:r w:rsidR="000B651B" w:rsidRPr="00A141BA">
        <w:rPr>
          <w:rFonts w:ascii="Verdana" w:eastAsia="SimSun" w:hAnsi="Verdana" w:cs="Arial"/>
          <w:sz w:val="20"/>
          <w:szCs w:val="20"/>
        </w:rPr>
        <w:t>, w tym terminów cząstkowych,</w:t>
      </w:r>
      <w:r w:rsidRPr="00A141BA">
        <w:rPr>
          <w:rFonts w:ascii="Verdana" w:eastAsia="SimSun" w:hAnsi="Verdana" w:cs="Arial"/>
          <w:sz w:val="20"/>
          <w:szCs w:val="20"/>
        </w:rPr>
        <w:t xml:space="preserve"> w przypadkach zawinionych przez Wykonawcę. </w:t>
      </w:r>
    </w:p>
    <w:p w14:paraId="0595B496" w14:textId="258D6150" w:rsidR="0011316C" w:rsidRPr="00A141BA" w:rsidRDefault="0011316C" w:rsidP="00A141BA">
      <w:pPr>
        <w:numPr>
          <w:ilvl w:val="1"/>
          <w:numId w:val="52"/>
        </w:numPr>
        <w:shd w:val="clear" w:color="auto" w:fill="FFFFFF"/>
        <w:tabs>
          <w:tab w:val="left" w:pos="357"/>
        </w:tabs>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Nie stanowią istotnej zmiany </w:t>
      </w:r>
      <w:r w:rsidR="000B651B" w:rsidRPr="00A141BA">
        <w:rPr>
          <w:rFonts w:ascii="Verdana" w:hAnsi="Verdana" w:cs="Arial"/>
          <w:kern w:val="1"/>
          <w:sz w:val="20"/>
          <w:szCs w:val="20"/>
          <w:lang w:eastAsia="hi-IN" w:bidi="hi-IN"/>
        </w:rPr>
        <w:t>umowy</w:t>
      </w:r>
      <w:r w:rsidR="000B651B" w:rsidRPr="00A141BA">
        <w:rPr>
          <w:rFonts w:ascii="Verdana" w:hAnsi="Verdana"/>
          <w:w w:val="105"/>
          <w:sz w:val="20"/>
          <w:szCs w:val="20"/>
        </w:rPr>
        <w: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w</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rozumieniu</w:t>
      </w:r>
      <w:r w:rsidR="000B651B" w:rsidRPr="00A141BA">
        <w:rPr>
          <w:rFonts w:ascii="Verdana" w:hAnsi="Verdana"/>
          <w:spacing w:val="-2"/>
          <w:w w:val="105"/>
          <w:sz w:val="20"/>
          <w:szCs w:val="20"/>
        </w:rPr>
        <w:t xml:space="preserve"> </w:t>
      </w:r>
      <w:r w:rsidR="000B651B" w:rsidRPr="00A141BA">
        <w:rPr>
          <w:rFonts w:ascii="Verdana" w:hAnsi="Verdana"/>
          <w:w w:val="105"/>
          <w:sz w:val="20"/>
          <w:szCs w:val="20"/>
        </w:rPr>
        <w:t>art.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454</w:t>
      </w:r>
      <w:r w:rsidR="000B651B" w:rsidRPr="00A141BA">
        <w:rPr>
          <w:rFonts w:ascii="Verdana" w:hAnsi="Verdana"/>
          <w:spacing w:val="-6"/>
          <w:w w:val="105"/>
          <w:sz w:val="20"/>
          <w:szCs w:val="20"/>
        </w:rPr>
        <w:t xml:space="preserve"> </w:t>
      </w:r>
      <w:r w:rsidR="000B651B" w:rsidRPr="00A141BA">
        <w:rPr>
          <w:rFonts w:ascii="Verdana" w:hAnsi="Verdana"/>
          <w:w w:val="105"/>
          <w:sz w:val="20"/>
          <w:szCs w:val="20"/>
        </w:rPr>
        <w:t>ust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1</w:t>
      </w:r>
      <w:r w:rsidR="000B651B" w:rsidRPr="00A141BA">
        <w:rPr>
          <w:rFonts w:ascii="Verdana" w:hAnsi="Verdana"/>
          <w:spacing w:val="-6"/>
          <w:w w:val="105"/>
          <w:sz w:val="20"/>
          <w:szCs w:val="20"/>
        </w:rPr>
        <w:t xml:space="preserve"> ustawy </w:t>
      </w:r>
      <w:r w:rsidR="000B651B" w:rsidRPr="00A141BA">
        <w:rPr>
          <w:rFonts w:ascii="Verdana" w:hAnsi="Verdana"/>
          <w:w w:val="105"/>
          <w:sz w:val="20"/>
          <w:szCs w:val="20"/>
        </w:rPr>
        <w:t>Prawo zamówień publicznych</w:t>
      </w:r>
      <w:r w:rsidRPr="00A141BA">
        <w:rPr>
          <w:rFonts w:ascii="Verdana" w:hAnsi="Verdana" w:cs="Arial"/>
          <w:kern w:val="1"/>
          <w:sz w:val="20"/>
          <w:szCs w:val="20"/>
          <w:lang w:eastAsia="hi-IN" w:bidi="hi-IN"/>
        </w:rPr>
        <w:t>:</w:t>
      </w:r>
    </w:p>
    <w:p w14:paraId="5B3DA30D" w14:textId="3BDAF123" w:rsidR="0011316C" w:rsidRPr="00A141BA" w:rsidRDefault="0011316C" w:rsidP="00A141BA">
      <w:pPr>
        <w:numPr>
          <w:ilvl w:val="0"/>
          <w:numId w:val="53"/>
        </w:numPr>
        <w:shd w:val="clear" w:color="auto" w:fill="FFFFFF"/>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zmiany danych związanych z obsługą administracyjno-organizacyjną </w:t>
      </w:r>
      <w:r w:rsidR="000B651B" w:rsidRPr="00A141BA">
        <w:rPr>
          <w:rFonts w:ascii="Verdana" w:hAnsi="Verdana" w:cs="Arial"/>
          <w:kern w:val="1"/>
          <w:sz w:val="20"/>
          <w:szCs w:val="20"/>
          <w:lang w:eastAsia="hi-IN" w:bidi="hi-IN"/>
        </w:rPr>
        <w:t xml:space="preserve">umowy </w:t>
      </w:r>
      <w:r w:rsidRPr="00A141BA">
        <w:rPr>
          <w:rFonts w:ascii="Verdana" w:hAnsi="Verdana" w:cs="Arial"/>
          <w:kern w:val="1"/>
          <w:sz w:val="20"/>
          <w:szCs w:val="20"/>
          <w:lang w:eastAsia="hi-IN" w:bidi="hi-IN"/>
        </w:rPr>
        <w:t>(np. zmiana numeru rachunku bankowego),</w:t>
      </w:r>
    </w:p>
    <w:p w14:paraId="66A50B47" w14:textId="7CB71AC2" w:rsidR="0011316C" w:rsidRPr="00A141BA" w:rsidRDefault="0011316C" w:rsidP="00A141BA">
      <w:pPr>
        <w:numPr>
          <w:ilvl w:val="0"/>
          <w:numId w:val="53"/>
        </w:numPr>
        <w:shd w:val="clear" w:color="auto" w:fill="FFFFFF"/>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zmiany danych teleadresowych, zmiany osób reprezentujących Strony, zmiany danych rejestrowych</w:t>
      </w:r>
      <w:r w:rsidR="000B651B" w:rsidRPr="00A141BA">
        <w:rPr>
          <w:rFonts w:ascii="Verdana" w:hAnsi="Verdana" w:cs="Arial"/>
          <w:kern w:val="1"/>
          <w:sz w:val="20"/>
          <w:szCs w:val="20"/>
          <w:lang w:eastAsia="hi-IN" w:bidi="hi-IN"/>
        </w:rPr>
        <w:t xml:space="preserve"> Stron</w:t>
      </w:r>
      <w:r w:rsidRPr="00A141BA">
        <w:rPr>
          <w:rFonts w:ascii="Verdana" w:hAnsi="Verdana" w:cs="Arial"/>
          <w:kern w:val="1"/>
          <w:sz w:val="20"/>
          <w:szCs w:val="20"/>
          <w:lang w:eastAsia="hi-IN" w:bidi="hi-IN"/>
        </w:rPr>
        <w:t>,</w:t>
      </w:r>
      <w:r w:rsidR="000B651B" w:rsidRPr="00A141BA">
        <w:rPr>
          <w:rFonts w:ascii="Verdana" w:hAnsi="Verdana" w:cs="Arial"/>
          <w:kern w:val="1"/>
          <w:sz w:val="20"/>
          <w:szCs w:val="20"/>
          <w:lang w:eastAsia="hi-IN" w:bidi="hi-IN"/>
        </w:rPr>
        <w:t xml:space="preserve"> z</w:t>
      </w:r>
      <w:r w:rsidR="000B651B" w:rsidRPr="00A141BA">
        <w:rPr>
          <w:rFonts w:ascii="Verdana" w:hAnsi="Verdana"/>
          <w:w w:val="105"/>
          <w:sz w:val="20"/>
          <w:szCs w:val="20"/>
        </w:rPr>
        <w:t>miany</w:t>
      </w:r>
      <w:r w:rsidR="000B651B" w:rsidRPr="00A141BA">
        <w:rPr>
          <w:rFonts w:ascii="Verdana" w:hAnsi="Verdana"/>
          <w:spacing w:val="21"/>
          <w:w w:val="105"/>
          <w:sz w:val="20"/>
          <w:szCs w:val="20"/>
        </w:rPr>
        <w:t xml:space="preserve"> </w:t>
      </w:r>
      <w:r w:rsidR="000B651B" w:rsidRPr="00A141BA">
        <w:rPr>
          <w:rFonts w:ascii="Verdana" w:hAnsi="Verdana"/>
          <w:w w:val="105"/>
          <w:sz w:val="20"/>
          <w:szCs w:val="20"/>
        </w:rPr>
        <w:t>osób</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wskazanych</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do</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kontaktów</w:t>
      </w:r>
      <w:r w:rsidR="000B651B" w:rsidRPr="00A141BA">
        <w:rPr>
          <w:rFonts w:ascii="Verdana" w:hAnsi="Verdana"/>
          <w:spacing w:val="19"/>
          <w:w w:val="105"/>
          <w:sz w:val="20"/>
          <w:szCs w:val="20"/>
        </w:rPr>
        <w:t xml:space="preserve"> </w:t>
      </w:r>
      <w:r w:rsidR="000B651B" w:rsidRPr="00A141BA">
        <w:rPr>
          <w:rFonts w:ascii="Verdana" w:hAnsi="Verdana"/>
          <w:w w:val="105"/>
          <w:sz w:val="20"/>
          <w:szCs w:val="20"/>
        </w:rPr>
        <w:t>między</w:t>
      </w:r>
      <w:r w:rsidR="000B651B" w:rsidRPr="00A141BA">
        <w:rPr>
          <w:rFonts w:ascii="Verdana" w:hAnsi="Verdana"/>
          <w:spacing w:val="-56"/>
          <w:w w:val="105"/>
          <w:sz w:val="20"/>
          <w:szCs w:val="20"/>
        </w:rPr>
        <w:t xml:space="preserve"> </w:t>
      </w:r>
      <w:r w:rsidR="000B651B" w:rsidRPr="00A141BA">
        <w:rPr>
          <w:rFonts w:ascii="Verdana" w:hAnsi="Verdana"/>
          <w:w w:val="105"/>
          <w:sz w:val="20"/>
          <w:szCs w:val="20"/>
        </w:rPr>
        <w:t>Stronami,</w:t>
      </w:r>
    </w:p>
    <w:p w14:paraId="30271B21" w14:textId="59619299" w:rsidR="006C4D63" w:rsidRPr="00A141BA" w:rsidRDefault="0011316C" w:rsidP="00A141BA">
      <w:pPr>
        <w:numPr>
          <w:ilvl w:val="0"/>
          <w:numId w:val="53"/>
        </w:numPr>
        <w:shd w:val="clear" w:color="auto" w:fill="FFFFFF"/>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zmiany będące następstwem sukcesji uniwersalnej po jednej ze Stron Umowy.</w:t>
      </w:r>
    </w:p>
    <w:p w14:paraId="072457B0" w14:textId="1E768396" w:rsidR="006C4D63" w:rsidRPr="00A141BA" w:rsidRDefault="006C4D63"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 12. Klauzule waloryzacyjne</w:t>
      </w:r>
    </w:p>
    <w:p w14:paraId="2F68287E" w14:textId="2592253A"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Zamawiający na podstawie art. 439 ust. 1 i 2 ustawy Prawo zamówień publicznych  przewiduje możliwość dokonania zmiany wynagrodzenia w przypadku zmiany cen towarów i usług konsumpcyjnych ogłaszanych przez prezesa GUS, związanych z realizacją umowy, </w:t>
      </w:r>
      <w:r w:rsidRPr="00A141BA">
        <w:rPr>
          <w:rFonts w:ascii="Verdana" w:hAnsi="Verdana"/>
          <w:w w:val="105"/>
          <w:sz w:val="20"/>
          <w:szCs w:val="20"/>
        </w:rPr>
        <w:t xml:space="preserve">w przypadku, gdy zmianie ulegną ceny materiałów lub kosztów związanych z realizacją zamówienia, o ile zmiany te będą miały wpływ na koszty wykonania przedmiotu umowy przez Wykonawcę oraz po uprzednio przeprowadzonej analizie kalkulacji przedstawionej przez Stronę wnioskującą o zmianę, w oparciu o następujący mechanizm </w:t>
      </w:r>
      <w:r w:rsidRPr="00A141BA">
        <w:rPr>
          <w:rFonts w:ascii="Verdana" w:hAnsi="Verdana" w:cs="Open Sans"/>
          <w:sz w:val="20"/>
          <w:szCs w:val="20"/>
        </w:rPr>
        <w:t xml:space="preserve">określony w ust. 2 - 11 poniżej. </w:t>
      </w:r>
    </w:p>
    <w:p w14:paraId="49E63DB1" w14:textId="77777777"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Zmiany wynagrodzenia dokonuje się na podstawie wniosku złożonego przez jedną ze Stron umowy nie wcześniej niż po upływie 6 miesięcy od dnia zawarcia umowy. </w:t>
      </w:r>
    </w:p>
    <w:p w14:paraId="20D999ED" w14:textId="77777777"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Zmiana wynagrodzenia przysługuje w przypadku, gdy z komunikatów prezesa GUS </w:t>
      </w:r>
      <w:r w:rsidRPr="00A141BA">
        <w:rPr>
          <w:rFonts w:ascii="Verdana" w:hAnsi="Verdana" w:cs="Open Sans"/>
          <w:sz w:val="20"/>
          <w:szCs w:val="20"/>
        </w:rPr>
        <w:br/>
        <w:t xml:space="preserve">po zawarciu umowy i dotyczących dwóch następujących po sobie kwartałów wynika, </w:t>
      </w:r>
      <w:r w:rsidRPr="00A141BA">
        <w:rPr>
          <w:rFonts w:ascii="Verdana" w:hAnsi="Verdana" w:cs="Open Sans"/>
          <w:sz w:val="20"/>
          <w:szCs w:val="20"/>
        </w:rPr>
        <w:br/>
        <w:t xml:space="preserve">że suma ogłaszanych wartości zmian ceny towarów i usług konsumpcyjnych stanowi wartość większą niż 15% lub mniejszą niż /-/15%. </w:t>
      </w:r>
    </w:p>
    <w:p w14:paraId="56F2DEC8" w14:textId="103CF52E"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Wniosek o zmianę wynagrodzenia może dotyczyć wynagrodzenia, które pozostało </w:t>
      </w:r>
      <w:r w:rsidRPr="00A141BA">
        <w:rPr>
          <w:rFonts w:ascii="Verdana" w:hAnsi="Verdana" w:cs="Open Sans"/>
          <w:sz w:val="20"/>
          <w:szCs w:val="20"/>
        </w:rPr>
        <w:br/>
        <w:t>do wypłaty do końca realizacji umowy. Waloryzacja nie działa wstecz, co oznacza, że nie znajduje ona zastosowania w stosunku do wypłaconego już wynagrodzenia przed datą pierwszej waloryzacji.</w:t>
      </w:r>
    </w:p>
    <w:p w14:paraId="3E5975A6"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Zmianę umowy dotyczącą zmiany wynagrodzenia, po zaakceptowaniu wniosku przez obie Strony wprowadza się aneksem do umowy. </w:t>
      </w:r>
    </w:p>
    <w:p w14:paraId="090336BA"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Wysokość wynagrodzenia (WZ) po zmianie, o której mowa w ust.1, określa się na podstawie wzoru: </w:t>
      </w:r>
    </w:p>
    <w:p w14:paraId="5B5733BE" w14:textId="77777777" w:rsidR="00806C96" w:rsidRPr="00A141BA" w:rsidRDefault="00806C96" w:rsidP="00A141BA">
      <w:pPr>
        <w:spacing w:line="360" w:lineRule="auto"/>
        <w:ind w:left="360"/>
        <w:rPr>
          <w:rFonts w:ascii="Verdana" w:hAnsi="Verdana" w:cs="Open Sans"/>
          <w:sz w:val="20"/>
          <w:szCs w:val="20"/>
        </w:rPr>
      </w:pPr>
      <w:r w:rsidRPr="00A141BA">
        <w:rPr>
          <w:rFonts w:ascii="Verdana" w:hAnsi="Verdana" w:cs="Open Sans"/>
          <w:sz w:val="20"/>
          <w:szCs w:val="20"/>
        </w:rPr>
        <w:t xml:space="preserve">WZ = W x F %, przy czym: </w:t>
      </w:r>
    </w:p>
    <w:p w14:paraId="3B68E660" w14:textId="77777777" w:rsidR="00806C96" w:rsidRPr="00A141BA" w:rsidRDefault="00806C96" w:rsidP="00A141BA">
      <w:pPr>
        <w:spacing w:line="360" w:lineRule="auto"/>
        <w:ind w:left="360"/>
        <w:rPr>
          <w:rFonts w:ascii="Verdana" w:hAnsi="Verdana" w:cs="Open Sans"/>
          <w:sz w:val="20"/>
          <w:szCs w:val="20"/>
        </w:rPr>
      </w:pPr>
      <w:r w:rsidRPr="00A141BA">
        <w:rPr>
          <w:rFonts w:ascii="Verdana" w:hAnsi="Verdana" w:cs="Open Sans"/>
          <w:sz w:val="20"/>
          <w:szCs w:val="20"/>
        </w:rPr>
        <w:t xml:space="preserve">W – wysokość wynagrodzenia pozostała do wypłaty do końca realizacji Umowy, </w:t>
      </w:r>
    </w:p>
    <w:p w14:paraId="425ACF5C" w14:textId="77777777" w:rsidR="00806C96" w:rsidRPr="00A141BA" w:rsidRDefault="00806C96" w:rsidP="00A141BA">
      <w:pPr>
        <w:spacing w:line="360" w:lineRule="auto"/>
        <w:ind w:left="360"/>
        <w:rPr>
          <w:rFonts w:ascii="Verdana" w:hAnsi="Verdana" w:cs="Open Sans"/>
          <w:sz w:val="20"/>
          <w:szCs w:val="20"/>
        </w:rPr>
      </w:pPr>
      <w:r w:rsidRPr="00A141BA">
        <w:rPr>
          <w:rFonts w:ascii="Verdana" w:hAnsi="Verdana" w:cs="Open Sans"/>
          <w:sz w:val="20"/>
          <w:szCs w:val="20"/>
        </w:rPr>
        <w:t>F – suma dwóch następujących po sobie wartości zmiany cen towarów i usług konsumpcyjnych wynikających z komunikatów prezesa GUS, o których mowa w ust. 3,</w:t>
      </w:r>
    </w:p>
    <w:p w14:paraId="30D1D823"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Obliczona w sposób określony w ust. 6 wysokość wynagrodzenia powiększona o należny podatek VAT zostanie wypłacona Wykonawcy zgodnie z dotychczasowymi postanowieniami umowy. </w:t>
      </w:r>
    </w:p>
    <w:p w14:paraId="7D5D76C6"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Możliwe jest wprowadzanie kolejnych zmian wynagrodzenia z zastrzeżeniem, że będą one wprowadzane nie częściej niż po upływie kolejnych 6 miesięcy, z zastrzeżeniem ust. 3. </w:t>
      </w:r>
    </w:p>
    <w:p w14:paraId="05A295C0" w14:textId="0D969465"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Maksymalna zmiana wartości pierwotnego wynagrodzenia Wykonawcy, tj. suma wszystkich wprowadzanych zmian na podstawie postanowień ust. 1 – 8 nie może przekroczyć łącznie wartości stanowiącej 20% wartości pierwotnego wynagrodzenia. </w:t>
      </w:r>
    </w:p>
    <w:p w14:paraId="49579821"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W przypadku dokonania zmiany wynagrodzenia Wykonawcy określonego w ust. 1 zgodnie z postanowieniami niniejszego paragrafu, Wykonawca: </w:t>
      </w:r>
    </w:p>
    <w:p w14:paraId="4073F85D" w14:textId="42F5BDD4" w:rsidR="00806C96" w:rsidRPr="00A141BA" w:rsidRDefault="00806C96" w:rsidP="00A141BA">
      <w:pPr>
        <w:pStyle w:val="Akapitzlist"/>
        <w:numPr>
          <w:ilvl w:val="0"/>
          <w:numId w:val="118"/>
        </w:numPr>
        <w:spacing w:line="360" w:lineRule="auto"/>
        <w:rPr>
          <w:rFonts w:ascii="Verdana" w:hAnsi="Verdana" w:cs="Open Sans"/>
          <w:sz w:val="20"/>
          <w:szCs w:val="20"/>
        </w:rPr>
      </w:pPr>
      <w:r w:rsidRPr="00A141BA">
        <w:rPr>
          <w:rFonts w:ascii="Verdana" w:hAnsi="Verdana" w:cs="Open Sans"/>
          <w:sz w:val="20"/>
          <w:szCs w:val="20"/>
        </w:rPr>
        <w:t>w terminie 14 dni od dnia zawarcia aneksu wprowadzającego ww. zmianę wynagrodzenia - przedłoży Zamawiającemu oświadczenie zawierające wykaz podwykonawców, których umowy spełniają warunki określone w ust. 4 wraz z wartościami zmiany wynagrodzeń Podwykonawców oraz wskazaniem terminów zapłaty kwot zmiany wynagrodzenia Podwykonawców;</w:t>
      </w:r>
    </w:p>
    <w:p w14:paraId="3C0BE17A" w14:textId="1C378F66" w:rsidR="00806C96" w:rsidRPr="00A141BA" w:rsidRDefault="00806C96" w:rsidP="00A141BA">
      <w:pPr>
        <w:pStyle w:val="Akapitzlist"/>
        <w:numPr>
          <w:ilvl w:val="0"/>
          <w:numId w:val="118"/>
        </w:numPr>
        <w:spacing w:line="360" w:lineRule="auto"/>
        <w:rPr>
          <w:rFonts w:ascii="Verdana" w:hAnsi="Verdana" w:cs="Open Sans"/>
          <w:sz w:val="20"/>
          <w:szCs w:val="20"/>
        </w:rPr>
      </w:pPr>
      <w:r w:rsidRPr="00A141BA">
        <w:rPr>
          <w:rFonts w:ascii="Verdana" w:hAnsi="Verdana" w:cs="Open Sans"/>
          <w:sz w:val="20"/>
          <w:szCs w:val="20"/>
        </w:rPr>
        <w:t>w terminie wskazanym przez Zamawiającego przekaże Zamawiającemu oświadczenie o uregulowaniu wynagrodzenia Podwykonawcy z tytułu zmiany wynagrodzenia, o której mowa w niniejszym paragrafie.</w:t>
      </w:r>
    </w:p>
    <w:p w14:paraId="2ED5C90F" w14:textId="77777777" w:rsidR="00806C96" w:rsidRPr="00A141BA" w:rsidRDefault="00806C96" w:rsidP="00A141BA">
      <w:pPr>
        <w:numPr>
          <w:ilvl w:val="0"/>
          <w:numId w:val="110"/>
        </w:numPr>
        <w:tabs>
          <w:tab w:val="num" w:pos="-20"/>
        </w:tabs>
        <w:spacing w:line="360" w:lineRule="auto"/>
        <w:ind w:left="360"/>
        <w:rPr>
          <w:rFonts w:ascii="Verdana" w:hAnsi="Verdana" w:cs="Open Sans"/>
          <w:sz w:val="20"/>
          <w:szCs w:val="20"/>
        </w:rPr>
      </w:pPr>
      <w:r w:rsidRPr="00A141BA">
        <w:rPr>
          <w:rFonts w:ascii="Verdana" w:hAnsi="Verdana" w:cs="Open Sans"/>
          <w:sz w:val="20"/>
          <w:szCs w:val="20"/>
        </w:rPr>
        <w:t xml:space="preserve">Jeśli okres czasu liczony od terminu składania ofert do dnia zawarcia umowy wynosi ponad 180 dni w celu ustalenia zmiany wynagrodzenia przyjmuje się zasady analogiczne do zasad określonych w ust. 1-10, z zastrzeżeniem, że: </w:t>
      </w:r>
    </w:p>
    <w:p w14:paraId="5A8EFFB7" w14:textId="77777777" w:rsidR="00806C96" w:rsidRPr="00A141BA" w:rsidRDefault="00806C96" w:rsidP="00A141BA">
      <w:pPr>
        <w:pStyle w:val="Akapitzlist"/>
        <w:numPr>
          <w:ilvl w:val="0"/>
          <w:numId w:val="112"/>
        </w:numPr>
        <w:spacing w:line="360" w:lineRule="auto"/>
        <w:ind w:left="633"/>
        <w:rPr>
          <w:rFonts w:ascii="Verdana" w:hAnsi="Verdana" w:cs="Open Sans"/>
          <w:sz w:val="20"/>
          <w:szCs w:val="20"/>
        </w:rPr>
      </w:pPr>
      <w:r w:rsidRPr="00A141BA">
        <w:rPr>
          <w:rFonts w:ascii="Verdana" w:hAnsi="Verdana" w:cs="Open Sans"/>
          <w:sz w:val="20"/>
          <w:szCs w:val="20"/>
        </w:rPr>
        <w:t xml:space="preserve">wniosek o zmianę może zostać złożony nie wcześniej niż po upływie 6 miesięcy </w:t>
      </w:r>
      <w:r w:rsidRPr="00A141BA">
        <w:rPr>
          <w:rFonts w:ascii="Verdana" w:hAnsi="Verdana" w:cs="Open Sans"/>
          <w:sz w:val="20"/>
          <w:szCs w:val="20"/>
        </w:rPr>
        <w:br/>
        <w:t xml:space="preserve">od upływu terminu otwarcia ofert, </w:t>
      </w:r>
    </w:p>
    <w:p w14:paraId="3AF50352" w14:textId="77777777" w:rsidR="00806C96" w:rsidRPr="00A141BA" w:rsidRDefault="00806C96" w:rsidP="00A141BA">
      <w:pPr>
        <w:pStyle w:val="Akapitzlist"/>
        <w:numPr>
          <w:ilvl w:val="0"/>
          <w:numId w:val="112"/>
        </w:numPr>
        <w:spacing w:line="360" w:lineRule="auto"/>
        <w:ind w:left="633"/>
        <w:rPr>
          <w:rFonts w:ascii="Verdana" w:hAnsi="Verdana" w:cs="Open Sans"/>
          <w:sz w:val="20"/>
          <w:szCs w:val="20"/>
        </w:rPr>
      </w:pPr>
      <w:r w:rsidRPr="00A141BA">
        <w:rPr>
          <w:rFonts w:ascii="Verdana" w:hAnsi="Verdana" w:cs="Open Sans"/>
          <w:sz w:val="20"/>
          <w:szCs w:val="20"/>
        </w:rPr>
        <w:t xml:space="preserve">zmiana wynagrodzenia przysługuje w przypadku gdy z komunikatów prezesa GUS ogłaszanych od dnia otwarcia ofert i dotyczących dwóch następujących po sobie kwartałów wynika, że suma ogłaszanych wartości zmian cen towarów </w:t>
      </w:r>
      <w:r w:rsidRPr="00A141BA">
        <w:rPr>
          <w:rFonts w:ascii="Verdana" w:hAnsi="Verdana" w:cs="Open Sans"/>
          <w:sz w:val="20"/>
          <w:szCs w:val="20"/>
        </w:rPr>
        <w:br/>
        <w:t xml:space="preserve">i usług konsumpcyjnych stanowi wartość większą niż 15% lub mniejszą niż </w:t>
      </w:r>
      <w:r w:rsidRPr="00A141BA">
        <w:rPr>
          <w:rFonts w:ascii="Verdana" w:hAnsi="Verdana" w:cs="Open Sans"/>
          <w:sz w:val="20"/>
          <w:szCs w:val="20"/>
        </w:rPr>
        <w:br/>
        <w:t>/-/15%.</w:t>
      </w:r>
    </w:p>
    <w:p w14:paraId="648D3395" w14:textId="4953CDB1"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Zamawiający na podstawie art. 436 pkt 4 ustawy </w:t>
      </w:r>
      <w:r w:rsidR="000A6371" w:rsidRPr="00A141BA">
        <w:rPr>
          <w:rFonts w:ascii="Verdana" w:hAnsi="Verdana" w:cs="Open Sans"/>
          <w:sz w:val="20"/>
          <w:szCs w:val="20"/>
        </w:rPr>
        <w:t>Prawo zamówień publicznych</w:t>
      </w:r>
      <w:r w:rsidRPr="00A141BA">
        <w:rPr>
          <w:rFonts w:ascii="Verdana" w:hAnsi="Verdana" w:cs="Open Sans"/>
          <w:sz w:val="20"/>
          <w:szCs w:val="20"/>
        </w:rPr>
        <w:t xml:space="preserve">, przewiduje możliwość dokonania zmiany </w:t>
      </w:r>
      <w:r w:rsidR="000A6371" w:rsidRPr="00A141BA">
        <w:rPr>
          <w:rFonts w:ascii="Verdana" w:hAnsi="Verdana" w:cs="Open Sans"/>
          <w:sz w:val="20"/>
          <w:szCs w:val="20"/>
        </w:rPr>
        <w:t>w</w:t>
      </w:r>
      <w:r w:rsidRPr="00A141BA">
        <w:rPr>
          <w:rFonts w:ascii="Verdana" w:hAnsi="Verdana" w:cs="Open Sans"/>
          <w:sz w:val="20"/>
          <w:szCs w:val="20"/>
        </w:rPr>
        <w:t xml:space="preserve">ynagrodzenia w przypadku wystąpienia: </w:t>
      </w:r>
    </w:p>
    <w:p w14:paraId="1800D052" w14:textId="77777777" w:rsidR="00806C96" w:rsidRPr="00A141BA" w:rsidRDefault="00806C96" w:rsidP="00A141BA">
      <w:pPr>
        <w:numPr>
          <w:ilvl w:val="0"/>
          <w:numId w:val="113"/>
        </w:numPr>
        <w:spacing w:line="360" w:lineRule="auto"/>
        <w:ind w:left="502" w:hanging="295"/>
        <w:rPr>
          <w:rFonts w:ascii="Verdana" w:hAnsi="Verdana" w:cs="Open Sans"/>
          <w:sz w:val="20"/>
          <w:szCs w:val="20"/>
        </w:rPr>
      </w:pPr>
      <w:r w:rsidRPr="00A141BA">
        <w:rPr>
          <w:rFonts w:ascii="Verdana" w:hAnsi="Verdana" w:cs="Open Sans"/>
          <w:sz w:val="20"/>
          <w:szCs w:val="20"/>
        </w:rPr>
        <w:t>zmiany stawki podatku od towarów i usług lub podatku akcyzowego;</w:t>
      </w:r>
    </w:p>
    <w:p w14:paraId="7244908F" w14:textId="77777777" w:rsidR="00806C96" w:rsidRPr="00A141BA" w:rsidRDefault="00806C96" w:rsidP="00A141BA">
      <w:pPr>
        <w:numPr>
          <w:ilvl w:val="0"/>
          <w:numId w:val="113"/>
        </w:numPr>
        <w:spacing w:line="360" w:lineRule="auto"/>
        <w:ind w:left="502" w:hanging="295"/>
        <w:rPr>
          <w:rFonts w:ascii="Verdana" w:hAnsi="Verdana" w:cs="Open Sans"/>
          <w:sz w:val="20"/>
          <w:szCs w:val="20"/>
        </w:rPr>
      </w:pPr>
      <w:r w:rsidRPr="00A141BA">
        <w:rPr>
          <w:rFonts w:ascii="Verdana" w:hAnsi="Verdana" w:cs="Open Sans"/>
          <w:sz w:val="20"/>
          <w:szCs w:val="20"/>
        </w:rPr>
        <w:t>zmiany wysokości minimalnego wynagrodzenia za pracę albo wysokości minimalnej stawki godzinowej, ustalonych na podstawie ustawy z dnia 10 października 2002 r. o minimalnym wynagrodzeniu za pracę;</w:t>
      </w:r>
    </w:p>
    <w:p w14:paraId="4B6AB5AF" w14:textId="5613FBBB" w:rsidR="00806C96" w:rsidRPr="00A141BA" w:rsidRDefault="00806C96" w:rsidP="00A141BA">
      <w:pPr>
        <w:numPr>
          <w:ilvl w:val="0"/>
          <w:numId w:val="113"/>
        </w:numPr>
        <w:spacing w:line="360" w:lineRule="auto"/>
        <w:ind w:left="502" w:hanging="295"/>
        <w:rPr>
          <w:rFonts w:ascii="Verdana" w:hAnsi="Verdana" w:cs="Open Sans"/>
          <w:sz w:val="20"/>
          <w:szCs w:val="20"/>
        </w:rPr>
      </w:pPr>
      <w:r w:rsidRPr="00A141BA">
        <w:rPr>
          <w:rFonts w:ascii="Verdana" w:hAnsi="Verdana" w:cs="Open Sans"/>
          <w:sz w:val="20"/>
          <w:szCs w:val="20"/>
        </w:rPr>
        <w:t xml:space="preserve">zmiany zasad podlegania ubezpieczeniom społecznym lub ubezpieczeniu zdrowotnemu lub wysokości stawki składki na ubezpieczenia społeczne lub zdrowotne lub zmiany zasad gromadzenia i wysokości wpłat do pracowniczych planów kapitałowych, o których mowa w ustawie z dnia 4 października 2018 r. o pracowniczych planach kapitałowych , </w:t>
      </w:r>
    </w:p>
    <w:p w14:paraId="57C8DE9A" w14:textId="6DB43B5E" w:rsidR="00806C96" w:rsidRPr="00A141BA" w:rsidRDefault="00806C96" w:rsidP="00A141BA">
      <w:pPr>
        <w:spacing w:line="360" w:lineRule="auto"/>
        <w:ind w:left="142"/>
        <w:rPr>
          <w:rFonts w:ascii="Verdana" w:hAnsi="Verdana" w:cs="Open Sans"/>
          <w:sz w:val="20"/>
          <w:szCs w:val="20"/>
        </w:rPr>
      </w:pPr>
      <w:r w:rsidRPr="00A141BA">
        <w:rPr>
          <w:rFonts w:ascii="Verdana" w:hAnsi="Verdana" w:cs="Open Sans"/>
          <w:sz w:val="20"/>
          <w:szCs w:val="20"/>
        </w:rPr>
        <w:t xml:space="preserve">jeżeli zmiany te będą miały wpływ na koszty wykonania </w:t>
      </w:r>
      <w:r w:rsidR="000A6371" w:rsidRPr="00A141BA">
        <w:rPr>
          <w:rFonts w:ascii="Verdana" w:hAnsi="Verdana" w:cs="Open Sans"/>
          <w:sz w:val="20"/>
          <w:szCs w:val="20"/>
        </w:rPr>
        <w:t>p</w:t>
      </w:r>
      <w:r w:rsidRPr="00A141BA">
        <w:rPr>
          <w:rFonts w:ascii="Verdana" w:hAnsi="Verdana" w:cs="Open Sans"/>
          <w:sz w:val="20"/>
          <w:szCs w:val="20"/>
        </w:rPr>
        <w:t xml:space="preserve">rzedmiotu </w:t>
      </w:r>
      <w:r w:rsidR="000A6371" w:rsidRPr="00A141BA">
        <w:rPr>
          <w:rFonts w:ascii="Verdana" w:hAnsi="Verdana" w:cs="Open Sans"/>
          <w:sz w:val="20"/>
          <w:szCs w:val="20"/>
        </w:rPr>
        <w:t>u</w:t>
      </w:r>
      <w:r w:rsidRPr="00A141BA">
        <w:rPr>
          <w:rFonts w:ascii="Verdana" w:hAnsi="Verdana" w:cs="Open Sans"/>
          <w:sz w:val="20"/>
          <w:szCs w:val="20"/>
        </w:rPr>
        <w:t>mowy przez Wykonawcę.</w:t>
      </w:r>
    </w:p>
    <w:p w14:paraId="5010A697" w14:textId="2BBD53B1"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Zmiany wysokości </w:t>
      </w:r>
      <w:r w:rsidR="000A6371" w:rsidRPr="00A141BA">
        <w:rPr>
          <w:rFonts w:ascii="Verdana" w:hAnsi="Verdana" w:cs="Open Sans"/>
          <w:sz w:val="20"/>
          <w:szCs w:val="20"/>
        </w:rPr>
        <w:t>w</w:t>
      </w:r>
      <w:r w:rsidRPr="00A141BA">
        <w:rPr>
          <w:rFonts w:ascii="Verdana" w:hAnsi="Verdana" w:cs="Open Sans"/>
          <w:sz w:val="20"/>
          <w:szCs w:val="20"/>
        </w:rPr>
        <w:t>ynagrodzenia będą dokonywane według zasad opisanych poniżej:</w:t>
      </w:r>
    </w:p>
    <w:p w14:paraId="29D3D73B" w14:textId="299182B2" w:rsidR="00806C96" w:rsidRPr="00A141BA" w:rsidRDefault="000A6371" w:rsidP="00A141BA">
      <w:pPr>
        <w:numPr>
          <w:ilvl w:val="0"/>
          <w:numId w:val="114"/>
        </w:numPr>
        <w:spacing w:line="360" w:lineRule="auto"/>
        <w:ind w:left="502" w:hanging="295"/>
        <w:rPr>
          <w:rFonts w:ascii="Verdana" w:hAnsi="Verdana" w:cs="Open Sans"/>
          <w:sz w:val="20"/>
          <w:szCs w:val="20"/>
        </w:rPr>
      </w:pPr>
      <w:r w:rsidRPr="00A141BA">
        <w:rPr>
          <w:rFonts w:ascii="Verdana" w:hAnsi="Verdana" w:cs="Open Sans"/>
          <w:sz w:val="20"/>
          <w:szCs w:val="20"/>
        </w:rPr>
        <w:t>w</w:t>
      </w:r>
      <w:r w:rsidR="00806C96" w:rsidRPr="00A141BA">
        <w:rPr>
          <w:rFonts w:ascii="Verdana" w:hAnsi="Verdana" w:cs="Open Sans"/>
          <w:sz w:val="20"/>
          <w:szCs w:val="20"/>
        </w:rPr>
        <w:t xml:space="preserve"> przypadku wystąpienia okoliczności, o której mowa w ust. 12 pkt 1 niezapłacona </w:t>
      </w:r>
      <w:r w:rsidR="00806C96" w:rsidRPr="00A141BA">
        <w:rPr>
          <w:rFonts w:ascii="Verdana" w:hAnsi="Verdana" w:cs="Open Sans"/>
          <w:sz w:val="20"/>
          <w:szCs w:val="20"/>
        </w:rPr>
        <w:br/>
        <w:t xml:space="preserve">do czasu zmiany część </w:t>
      </w:r>
      <w:r w:rsidRPr="00A141BA">
        <w:rPr>
          <w:rFonts w:ascii="Verdana" w:hAnsi="Verdana" w:cs="Open Sans"/>
          <w:sz w:val="20"/>
          <w:szCs w:val="20"/>
        </w:rPr>
        <w:t>w</w:t>
      </w:r>
      <w:r w:rsidR="00806C96" w:rsidRPr="00A141BA">
        <w:rPr>
          <w:rFonts w:ascii="Verdana" w:hAnsi="Verdana" w:cs="Open Sans"/>
          <w:sz w:val="20"/>
          <w:szCs w:val="20"/>
        </w:rPr>
        <w:t xml:space="preserve">ynagrodzenia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niezapłacona część </w:t>
      </w:r>
      <w:r w:rsidRPr="00A141BA">
        <w:rPr>
          <w:rFonts w:ascii="Verdana" w:hAnsi="Verdana" w:cs="Open Sans"/>
          <w:sz w:val="20"/>
          <w:szCs w:val="20"/>
        </w:rPr>
        <w:t>w</w:t>
      </w:r>
      <w:r w:rsidR="00806C96" w:rsidRPr="00A141BA">
        <w:rPr>
          <w:rFonts w:ascii="Verdana" w:hAnsi="Verdana" w:cs="Open Sans"/>
          <w:sz w:val="20"/>
          <w:szCs w:val="20"/>
        </w:rPr>
        <w:t>ynagrodzenia będzie obejmowała stawkę i wartość podatku, wynikającą z przepisów obowiązujących w dniu wystawienia faktury;</w:t>
      </w:r>
    </w:p>
    <w:p w14:paraId="3EF4CD3F" w14:textId="13CF9F6D" w:rsidR="00806C96" w:rsidRPr="00A141BA" w:rsidRDefault="000A6371" w:rsidP="00A141BA">
      <w:pPr>
        <w:numPr>
          <w:ilvl w:val="0"/>
          <w:numId w:val="114"/>
        </w:numPr>
        <w:spacing w:line="360" w:lineRule="auto"/>
        <w:ind w:left="502"/>
        <w:rPr>
          <w:rFonts w:ascii="Verdana" w:hAnsi="Verdana" w:cs="Open Sans"/>
          <w:sz w:val="20"/>
          <w:szCs w:val="20"/>
        </w:rPr>
      </w:pPr>
      <w:r w:rsidRPr="00A141BA">
        <w:rPr>
          <w:rFonts w:ascii="Verdana" w:hAnsi="Verdana" w:cs="Open Sans"/>
          <w:sz w:val="20"/>
          <w:szCs w:val="20"/>
        </w:rPr>
        <w:t>w</w:t>
      </w:r>
      <w:r w:rsidR="00806C96" w:rsidRPr="00A141BA">
        <w:rPr>
          <w:rFonts w:ascii="Verdana" w:hAnsi="Verdana" w:cs="Open Sans"/>
          <w:sz w:val="20"/>
          <w:szCs w:val="20"/>
        </w:rPr>
        <w:t xml:space="preserve"> przypadku wystąpienia okoliczności, o której mowa w ust. 12 pkt 2, niezapłacona do czasu zmiany część </w:t>
      </w:r>
      <w:r w:rsidRPr="00A141BA">
        <w:rPr>
          <w:rFonts w:ascii="Verdana" w:hAnsi="Verdana" w:cs="Open Sans"/>
          <w:sz w:val="20"/>
          <w:szCs w:val="20"/>
        </w:rPr>
        <w:t>w</w:t>
      </w:r>
      <w:r w:rsidR="00806C96" w:rsidRPr="00A141BA">
        <w:rPr>
          <w:rFonts w:ascii="Verdana" w:hAnsi="Verdana" w:cs="Open Sans"/>
          <w:sz w:val="20"/>
          <w:szCs w:val="20"/>
        </w:rPr>
        <w:t xml:space="preserve">ynagrodzenia zostanie zmieniona o kwotę odpowiadającą wartości udokumentowanej zmiany kosztu Wykonawcy przypadającego na daną cenę elementu </w:t>
      </w:r>
      <w:r w:rsidRPr="00A141BA">
        <w:rPr>
          <w:rFonts w:ascii="Verdana" w:hAnsi="Verdana" w:cs="Open Sans"/>
          <w:sz w:val="20"/>
          <w:szCs w:val="20"/>
        </w:rPr>
        <w:t>p</w:t>
      </w:r>
      <w:r w:rsidR="00806C96" w:rsidRPr="00A141BA">
        <w:rPr>
          <w:rFonts w:ascii="Verdana" w:hAnsi="Verdana" w:cs="Open Sans"/>
          <w:sz w:val="20"/>
          <w:szCs w:val="20"/>
        </w:rPr>
        <w:t xml:space="preserve">rzedmiotu </w:t>
      </w:r>
      <w:r w:rsidRPr="00A141BA">
        <w:rPr>
          <w:rFonts w:ascii="Verdana" w:hAnsi="Verdana" w:cs="Open Sans"/>
          <w:sz w:val="20"/>
          <w:szCs w:val="20"/>
        </w:rPr>
        <w:t>u</w:t>
      </w:r>
      <w:r w:rsidR="00806C96" w:rsidRPr="00A141BA">
        <w:rPr>
          <w:rFonts w:ascii="Verdana" w:hAnsi="Verdana" w:cs="Open Sans"/>
          <w:sz w:val="20"/>
          <w:szCs w:val="20"/>
        </w:rPr>
        <w:t xml:space="preserve">mowy, wynikającej ze zmiany kwoty wynagrodzeń osób bezpośrednio wykonujących czynności objęte daną ceną elementu </w:t>
      </w:r>
      <w:r w:rsidRPr="00A141BA">
        <w:rPr>
          <w:rFonts w:ascii="Verdana" w:hAnsi="Verdana" w:cs="Open Sans"/>
          <w:sz w:val="20"/>
          <w:szCs w:val="20"/>
        </w:rPr>
        <w:t>p</w:t>
      </w:r>
      <w:r w:rsidR="00806C96" w:rsidRPr="00A141BA">
        <w:rPr>
          <w:rFonts w:ascii="Verdana" w:hAnsi="Verdana" w:cs="Open Sans"/>
          <w:sz w:val="20"/>
          <w:szCs w:val="20"/>
        </w:rPr>
        <w:t xml:space="preserve">rzedmiotu </w:t>
      </w:r>
      <w:r w:rsidRPr="00A141BA">
        <w:rPr>
          <w:rFonts w:ascii="Verdana" w:hAnsi="Verdana" w:cs="Open Sans"/>
          <w:sz w:val="20"/>
          <w:szCs w:val="20"/>
        </w:rPr>
        <w:t>u</w:t>
      </w:r>
      <w:r w:rsidR="00806C96" w:rsidRPr="00A141BA">
        <w:rPr>
          <w:rFonts w:ascii="Verdana" w:hAnsi="Verdana" w:cs="Open Sans"/>
          <w:sz w:val="20"/>
          <w:szCs w:val="20"/>
        </w:rPr>
        <w:t>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5072C96B" w14:textId="42689B78" w:rsidR="00806C96" w:rsidRPr="00A141BA" w:rsidRDefault="000A6371" w:rsidP="00A141BA">
      <w:pPr>
        <w:numPr>
          <w:ilvl w:val="0"/>
          <w:numId w:val="114"/>
        </w:numPr>
        <w:spacing w:line="360" w:lineRule="auto"/>
        <w:ind w:left="502"/>
        <w:rPr>
          <w:rFonts w:ascii="Verdana" w:hAnsi="Verdana" w:cs="Open Sans"/>
          <w:sz w:val="20"/>
          <w:szCs w:val="20"/>
        </w:rPr>
      </w:pPr>
      <w:r w:rsidRPr="00A141BA">
        <w:rPr>
          <w:rFonts w:ascii="Verdana" w:hAnsi="Verdana" w:cs="Open Sans"/>
          <w:sz w:val="20"/>
          <w:szCs w:val="20"/>
        </w:rPr>
        <w:t>w</w:t>
      </w:r>
      <w:r w:rsidR="00806C96" w:rsidRPr="00A141BA">
        <w:rPr>
          <w:rFonts w:ascii="Verdana" w:hAnsi="Verdana" w:cs="Open Sans"/>
          <w:sz w:val="20"/>
          <w:szCs w:val="20"/>
        </w:rPr>
        <w:t xml:space="preserve"> przypadku wystąpienia okoliczności, o której mowa w ust. 12 pkt 3, niezapłacona </w:t>
      </w:r>
      <w:r w:rsidR="00806C96" w:rsidRPr="00A141BA">
        <w:rPr>
          <w:rFonts w:ascii="Verdana" w:hAnsi="Verdana" w:cs="Open Sans"/>
          <w:sz w:val="20"/>
          <w:szCs w:val="20"/>
        </w:rPr>
        <w:br/>
        <w:t xml:space="preserve">do czasu zmiany część </w:t>
      </w:r>
      <w:r w:rsidRPr="00A141BA">
        <w:rPr>
          <w:rFonts w:ascii="Verdana" w:hAnsi="Verdana" w:cs="Open Sans"/>
          <w:sz w:val="20"/>
          <w:szCs w:val="20"/>
        </w:rPr>
        <w:t>w</w:t>
      </w:r>
      <w:r w:rsidR="00806C96" w:rsidRPr="00A141BA">
        <w:rPr>
          <w:rFonts w:ascii="Verdana" w:hAnsi="Verdana" w:cs="Open Sans"/>
          <w:sz w:val="20"/>
          <w:szCs w:val="20"/>
        </w:rPr>
        <w:t xml:space="preserve">ynagrodzenia zostanie zmieniona o kwotę odpowiadającą zmianie kosztu Wykonawcy przypadającego na daną cenę elementu </w:t>
      </w:r>
      <w:r w:rsidRPr="00A141BA">
        <w:rPr>
          <w:rFonts w:ascii="Verdana" w:hAnsi="Verdana" w:cs="Open Sans"/>
          <w:sz w:val="20"/>
          <w:szCs w:val="20"/>
        </w:rPr>
        <w:t>p</w:t>
      </w:r>
      <w:r w:rsidR="00806C96" w:rsidRPr="00A141BA">
        <w:rPr>
          <w:rFonts w:ascii="Verdana" w:hAnsi="Verdana" w:cs="Open Sans"/>
          <w:sz w:val="20"/>
          <w:szCs w:val="20"/>
        </w:rPr>
        <w:t xml:space="preserve">rzedmiotu </w:t>
      </w:r>
      <w:r w:rsidRPr="00A141BA">
        <w:rPr>
          <w:rFonts w:ascii="Verdana" w:hAnsi="Verdana" w:cs="Open Sans"/>
          <w:sz w:val="20"/>
          <w:szCs w:val="20"/>
        </w:rPr>
        <w:t>u</w:t>
      </w:r>
      <w:r w:rsidR="00806C96" w:rsidRPr="00A141BA">
        <w:rPr>
          <w:rFonts w:ascii="Verdana" w:hAnsi="Verdana" w:cs="Open Sans"/>
          <w:sz w:val="20"/>
          <w:szCs w:val="20"/>
        </w:rPr>
        <w:t xml:space="preserve">mowy, jaką będzie on zobowiązany dodatkowo ponieść w celu uwzględnienia tej zmiany, przy zachowaniu dotychczasowej kwoty netto wynagrodzenia osób bezpośrednio wykonujących czynności objęte daną ceną elementu </w:t>
      </w:r>
      <w:r w:rsidRPr="00A141BA">
        <w:rPr>
          <w:rFonts w:ascii="Verdana" w:hAnsi="Verdana" w:cs="Open Sans"/>
          <w:sz w:val="20"/>
          <w:szCs w:val="20"/>
        </w:rPr>
        <w:t>p</w:t>
      </w:r>
      <w:r w:rsidR="00806C96" w:rsidRPr="00A141BA">
        <w:rPr>
          <w:rFonts w:ascii="Verdana" w:hAnsi="Verdana" w:cs="Open Sans"/>
          <w:sz w:val="20"/>
          <w:szCs w:val="20"/>
        </w:rPr>
        <w:t xml:space="preserve">rzedmiotu </w:t>
      </w:r>
      <w:r w:rsidRPr="00A141BA">
        <w:rPr>
          <w:rFonts w:ascii="Verdana" w:hAnsi="Verdana" w:cs="Open Sans"/>
          <w:sz w:val="20"/>
          <w:szCs w:val="20"/>
        </w:rPr>
        <w:t>u</w:t>
      </w:r>
      <w:r w:rsidR="00806C96" w:rsidRPr="00A141BA">
        <w:rPr>
          <w:rFonts w:ascii="Verdana" w:hAnsi="Verdana" w:cs="Open Sans"/>
          <w:sz w:val="20"/>
          <w:szCs w:val="20"/>
        </w:rPr>
        <w:t>mowy.</w:t>
      </w:r>
    </w:p>
    <w:p w14:paraId="5EA5FE69" w14:textId="46B4A97E"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W przypadku wystąpienia okoliczności, o któr</w:t>
      </w:r>
      <w:r w:rsidR="000A6371" w:rsidRPr="00A141BA">
        <w:rPr>
          <w:rFonts w:ascii="Verdana" w:hAnsi="Verdana" w:cs="Open Sans"/>
          <w:sz w:val="20"/>
          <w:szCs w:val="20"/>
        </w:rPr>
        <w:t>ych</w:t>
      </w:r>
      <w:r w:rsidRPr="00A141BA">
        <w:rPr>
          <w:rFonts w:ascii="Verdana" w:hAnsi="Verdana" w:cs="Open Sans"/>
          <w:sz w:val="20"/>
          <w:szCs w:val="20"/>
        </w:rPr>
        <w:t xml:space="preserve"> mowa w ust. 12 pkt 2 lub 3 warunkiem dokonania zmiany niezapłaconej części </w:t>
      </w:r>
      <w:r w:rsidR="000A6371" w:rsidRPr="00A141BA">
        <w:rPr>
          <w:rFonts w:ascii="Verdana" w:hAnsi="Verdana" w:cs="Open Sans"/>
          <w:sz w:val="20"/>
          <w:szCs w:val="20"/>
        </w:rPr>
        <w:t>w</w:t>
      </w:r>
      <w:r w:rsidRPr="00A141BA">
        <w:rPr>
          <w:rFonts w:ascii="Verdana" w:hAnsi="Verdana" w:cs="Open Sans"/>
          <w:sz w:val="20"/>
          <w:szCs w:val="20"/>
        </w:rPr>
        <w:t xml:space="preserve">ynagrodzenia jest złożenie przez Wykonawcę Zamawiającemu wniosku o dokonanie tych zmian wraz z dokumentami potwierdzającymi zasadność zmiany danej ceny elementu </w:t>
      </w:r>
      <w:r w:rsidR="000A6371" w:rsidRPr="00A141BA">
        <w:rPr>
          <w:rFonts w:ascii="Verdana" w:hAnsi="Verdana" w:cs="Open Sans"/>
          <w:sz w:val="20"/>
          <w:szCs w:val="20"/>
        </w:rPr>
        <w:t>przedmiotu u</w:t>
      </w:r>
      <w:r w:rsidRPr="00A141BA">
        <w:rPr>
          <w:rFonts w:ascii="Verdana" w:hAnsi="Verdana" w:cs="Open Sans"/>
          <w:sz w:val="20"/>
          <w:szCs w:val="20"/>
        </w:rPr>
        <w:t>mowy, a w szczególności:</w:t>
      </w:r>
    </w:p>
    <w:p w14:paraId="211DFB9B" w14:textId="5B97988C" w:rsidR="00806C96" w:rsidRPr="00A141BA" w:rsidRDefault="00806C96" w:rsidP="00A141BA">
      <w:pPr>
        <w:numPr>
          <w:ilvl w:val="0"/>
          <w:numId w:val="115"/>
        </w:numPr>
        <w:spacing w:line="360" w:lineRule="auto"/>
        <w:ind w:left="633" w:hanging="284"/>
        <w:rPr>
          <w:rFonts w:ascii="Verdana" w:hAnsi="Verdana" w:cs="Open Sans"/>
          <w:sz w:val="20"/>
          <w:szCs w:val="20"/>
        </w:rPr>
      </w:pPr>
      <w:r w:rsidRPr="00A141BA">
        <w:rPr>
          <w:rFonts w:ascii="Verdana" w:hAnsi="Verdana" w:cs="Open Sans"/>
          <w:sz w:val="20"/>
          <w:szCs w:val="20"/>
        </w:rPr>
        <w:t xml:space="preserve">szczegółową kalkulacją kosztów pracy ponoszonych na realizację </w:t>
      </w:r>
      <w:r w:rsidR="000A6371" w:rsidRPr="00A141BA">
        <w:rPr>
          <w:rFonts w:ascii="Verdana" w:hAnsi="Verdana" w:cs="Open Sans"/>
          <w:sz w:val="20"/>
          <w:szCs w:val="20"/>
        </w:rPr>
        <w:t>robót</w:t>
      </w:r>
      <w:r w:rsidRPr="00A141BA">
        <w:rPr>
          <w:rFonts w:ascii="Verdana" w:hAnsi="Verdana" w:cs="Open Sans"/>
          <w:sz w:val="20"/>
          <w:szCs w:val="20"/>
        </w:rPr>
        <w:t xml:space="preserve"> objętych daną częścią wynagrodzenia obejmującą:</w:t>
      </w:r>
    </w:p>
    <w:p w14:paraId="164A2DA5" w14:textId="3972BD56" w:rsidR="00806C96" w:rsidRPr="00A141BA" w:rsidRDefault="00806C96" w:rsidP="00A141BA">
      <w:pPr>
        <w:numPr>
          <w:ilvl w:val="0"/>
          <w:numId w:val="116"/>
        </w:numPr>
        <w:spacing w:line="360" w:lineRule="auto"/>
        <w:ind w:left="862"/>
        <w:rPr>
          <w:rFonts w:ascii="Verdana" w:hAnsi="Verdana" w:cs="Open Sans"/>
          <w:sz w:val="20"/>
          <w:szCs w:val="20"/>
        </w:rPr>
      </w:pPr>
      <w:r w:rsidRPr="00A141BA">
        <w:rPr>
          <w:rFonts w:ascii="Verdana" w:hAnsi="Verdana" w:cs="Open Sans"/>
          <w:sz w:val="20"/>
          <w:szCs w:val="20"/>
        </w:rPr>
        <w:t xml:space="preserve">imienny wykaz osób bezpośrednio wykonujących prace objęte daną częścią </w:t>
      </w:r>
      <w:r w:rsidR="000A6371" w:rsidRPr="00A141BA">
        <w:rPr>
          <w:rFonts w:ascii="Verdana" w:hAnsi="Verdana" w:cs="Open Sans"/>
          <w:sz w:val="20"/>
          <w:szCs w:val="20"/>
        </w:rPr>
        <w:t>w</w:t>
      </w:r>
      <w:r w:rsidRPr="00A141BA">
        <w:rPr>
          <w:rFonts w:ascii="Verdana" w:hAnsi="Verdana" w:cs="Open Sans"/>
          <w:sz w:val="20"/>
          <w:szCs w:val="20"/>
        </w:rPr>
        <w:t>ynagrodzenia wraz ze wskazaniem wielkości ich zaangażowania czasowego w wykonywanie tych prac na rzecz Zamawiającego, tj. udziału procentowego prac wykonywanych przez te osoby na rzecz Zamawiającego w łącznym czasie pracy tych osób,</w:t>
      </w:r>
    </w:p>
    <w:p w14:paraId="36C5DF98" w14:textId="41790186" w:rsidR="00806C96" w:rsidRPr="00A141BA" w:rsidRDefault="00806C96" w:rsidP="00A141BA">
      <w:pPr>
        <w:numPr>
          <w:ilvl w:val="0"/>
          <w:numId w:val="116"/>
        </w:numPr>
        <w:spacing w:line="360" w:lineRule="auto"/>
        <w:ind w:left="862"/>
        <w:rPr>
          <w:rFonts w:ascii="Verdana" w:hAnsi="Verdana" w:cs="Open Sans"/>
          <w:sz w:val="20"/>
          <w:szCs w:val="20"/>
        </w:rPr>
      </w:pPr>
      <w:r w:rsidRPr="00A141BA">
        <w:rPr>
          <w:rFonts w:ascii="Verdana" w:hAnsi="Verdana" w:cs="Open Sans"/>
          <w:sz w:val="20"/>
          <w:szCs w:val="20"/>
        </w:rPr>
        <w:t xml:space="preserve">wysokość wynagrodzenia za pracę albo wysokość stawki godzinowej osób, o których mowa w </w:t>
      </w:r>
      <w:proofErr w:type="spellStart"/>
      <w:r w:rsidRPr="00A141BA">
        <w:rPr>
          <w:rFonts w:ascii="Verdana" w:hAnsi="Verdana" w:cs="Open Sans"/>
          <w:sz w:val="20"/>
          <w:szCs w:val="20"/>
        </w:rPr>
        <w:t>ppkt</w:t>
      </w:r>
      <w:proofErr w:type="spellEnd"/>
      <w:r w:rsidRPr="00A141BA">
        <w:rPr>
          <w:rFonts w:ascii="Verdana" w:hAnsi="Verdana" w:cs="Open Sans"/>
          <w:sz w:val="20"/>
          <w:szCs w:val="20"/>
        </w:rPr>
        <w:t xml:space="preserve"> a) powyżej i związane z tym obciążenia publicznoprawne lub wysokość zmiany składek na ubezpieczenie społeczne bądź zdrowotne uiszczanych dla osób, o których mowa w </w:t>
      </w:r>
      <w:proofErr w:type="spellStart"/>
      <w:r w:rsidRPr="00A141BA">
        <w:rPr>
          <w:rFonts w:ascii="Verdana" w:hAnsi="Verdana" w:cs="Open Sans"/>
          <w:sz w:val="20"/>
          <w:szCs w:val="20"/>
        </w:rPr>
        <w:t>ppkt</w:t>
      </w:r>
      <w:proofErr w:type="spellEnd"/>
      <w:r w:rsidRPr="00A141BA">
        <w:rPr>
          <w:rFonts w:ascii="Verdana" w:hAnsi="Verdana" w:cs="Open Sans"/>
          <w:sz w:val="20"/>
          <w:szCs w:val="20"/>
        </w:rPr>
        <w:t xml:space="preserve"> a) powyżej będącą konsekwencją zmiany obowiązującego minimalnego wynagrodzenia albo minimalnej stawki godzinowej lub wysokość zmiany kosztów wynikających z wpłat na pracownicze plany kapitałowe i łączną kwotę wynagrodzenia należnego Wykonawcy w związku z ww</w:t>
      </w:r>
      <w:r w:rsidR="000A6371" w:rsidRPr="00A141BA">
        <w:rPr>
          <w:rFonts w:ascii="Verdana" w:hAnsi="Verdana" w:cs="Open Sans"/>
          <w:sz w:val="20"/>
          <w:szCs w:val="20"/>
        </w:rPr>
        <w:t>.</w:t>
      </w:r>
      <w:r w:rsidRPr="00A141BA">
        <w:rPr>
          <w:rFonts w:ascii="Verdana" w:hAnsi="Verdana" w:cs="Open Sans"/>
          <w:sz w:val="20"/>
          <w:szCs w:val="20"/>
        </w:rPr>
        <w:t xml:space="preserve"> zmianami mającymi wpływ na wykonanie </w:t>
      </w:r>
      <w:r w:rsidR="000A6371" w:rsidRPr="00A141BA">
        <w:rPr>
          <w:rFonts w:ascii="Verdana" w:hAnsi="Verdana" w:cs="Open Sans"/>
          <w:sz w:val="20"/>
          <w:szCs w:val="20"/>
        </w:rPr>
        <w:t>p</w:t>
      </w:r>
      <w:r w:rsidRPr="00A141BA">
        <w:rPr>
          <w:rFonts w:ascii="Verdana" w:hAnsi="Verdana" w:cs="Open Sans"/>
          <w:sz w:val="20"/>
          <w:szCs w:val="20"/>
        </w:rPr>
        <w:t xml:space="preserve">rzedmiotu </w:t>
      </w:r>
      <w:r w:rsidR="000A6371" w:rsidRPr="00A141BA">
        <w:rPr>
          <w:rFonts w:ascii="Verdana" w:hAnsi="Verdana" w:cs="Open Sans"/>
          <w:sz w:val="20"/>
          <w:szCs w:val="20"/>
        </w:rPr>
        <w:t>u</w:t>
      </w:r>
      <w:r w:rsidRPr="00A141BA">
        <w:rPr>
          <w:rFonts w:ascii="Verdana" w:hAnsi="Verdana" w:cs="Open Sans"/>
          <w:sz w:val="20"/>
          <w:szCs w:val="20"/>
        </w:rPr>
        <w:t>mowy;</w:t>
      </w:r>
    </w:p>
    <w:p w14:paraId="601F9D16" w14:textId="1BCFF3E4" w:rsidR="00806C96" w:rsidRPr="00A141BA" w:rsidRDefault="00806C96" w:rsidP="00A141BA">
      <w:pPr>
        <w:numPr>
          <w:ilvl w:val="0"/>
          <w:numId w:val="115"/>
        </w:numPr>
        <w:spacing w:line="360" w:lineRule="auto"/>
        <w:ind w:left="502"/>
        <w:rPr>
          <w:rFonts w:ascii="Verdana" w:hAnsi="Verdana" w:cs="Open Sans"/>
          <w:sz w:val="20"/>
          <w:szCs w:val="20"/>
        </w:rPr>
      </w:pPr>
      <w:r w:rsidRPr="00A141BA">
        <w:rPr>
          <w:rFonts w:ascii="Verdana" w:hAnsi="Verdana" w:cs="Open Sans"/>
          <w:sz w:val="20"/>
          <w:szCs w:val="20"/>
        </w:rPr>
        <w:t xml:space="preserve">określenie procentowego udziału elementów cenotwórczych składających się na daną część </w:t>
      </w:r>
      <w:r w:rsidR="000A6371" w:rsidRPr="00A141BA">
        <w:rPr>
          <w:rFonts w:ascii="Verdana" w:hAnsi="Verdana" w:cs="Open Sans"/>
          <w:sz w:val="20"/>
          <w:szCs w:val="20"/>
        </w:rPr>
        <w:t>w</w:t>
      </w:r>
      <w:r w:rsidRPr="00A141BA">
        <w:rPr>
          <w:rFonts w:ascii="Verdana" w:hAnsi="Verdana" w:cs="Open Sans"/>
          <w:sz w:val="20"/>
          <w:szCs w:val="20"/>
        </w:rPr>
        <w:t xml:space="preserve">ynagrodzenia, ze szczególnym wykazaniem procentowanego udziału kosztów pracy w danej części </w:t>
      </w:r>
      <w:r w:rsidR="000A6371" w:rsidRPr="00A141BA">
        <w:rPr>
          <w:rFonts w:ascii="Verdana" w:hAnsi="Verdana" w:cs="Open Sans"/>
          <w:sz w:val="20"/>
          <w:szCs w:val="20"/>
        </w:rPr>
        <w:t>w</w:t>
      </w:r>
      <w:r w:rsidRPr="00A141BA">
        <w:rPr>
          <w:rFonts w:ascii="Verdana" w:hAnsi="Verdana" w:cs="Open Sans"/>
          <w:sz w:val="20"/>
          <w:szCs w:val="20"/>
        </w:rPr>
        <w:t>ynagrodzenia;</w:t>
      </w:r>
    </w:p>
    <w:p w14:paraId="37DA5126" w14:textId="77777777" w:rsidR="00806C96" w:rsidRPr="00A141BA" w:rsidRDefault="00806C96" w:rsidP="00A141BA">
      <w:pPr>
        <w:numPr>
          <w:ilvl w:val="0"/>
          <w:numId w:val="115"/>
        </w:numPr>
        <w:spacing w:line="360" w:lineRule="auto"/>
        <w:ind w:left="502"/>
        <w:rPr>
          <w:rFonts w:ascii="Verdana" w:hAnsi="Verdana" w:cs="Open Sans"/>
          <w:sz w:val="20"/>
          <w:szCs w:val="20"/>
        </w:rPr>
      </w:pPr>
      <w:r w:rsidRPr="00A141BA">
        <w:rPr>
          <w:rFonts w:ascii="Verdana" w:hAnsi="Verdana" w:cs="Open Sans"/>
          <w:sz w:val="20"/>
          <w:szCs w:val="20"/>
        </w:rPr>
        <w:t>kopiami dokumentów potwierdzających ponoszenie przez Wykonawcę kosztów pracy w kwotach wykazanych w pkt 1 powyżej.</w:t>
      </w:r>
    </w:p>
    <w:p w14:paraId="4D67F7D2" w14:textId="73276A01"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Na podstawie dokumentów określonych w ust. 14 Wykonawca powinien wykazać, </w:t>
      </w:r>
      <w:r w:rsidRPr="00A141BA">
        <w:rPr>
          <w:rFonts w:ascii="Verdana" w:hAnsi="Verdana" w:cs="Open Sans"/>
          <w:sz w:val="20"/>
          <w:szCs w:val="20"/>
        </w:rPr>
        <w:br/>
        <w:t xml:space="preserve">że zaistniała zmiana ma bezpośredni wpływ na koszty wykonania prac objętych daną częścią </w:t>
      </w:r>
      <w:r w:rsidR="000A6371" w:rsidRPr="00A141BA">
        <w:rPr>
          <w:rFonts w:ascii="Verdana" w:hAnsi="Verdana" w:cs="Open Sans"/>
          <w:sz w:val="20"/>
          <w:szCs w:val="20"/>
        </w:rPr>
        <w:t>w</w:t>
      </w:r>
      <w:r w:rsidRPr="00A141BA">
        <w:rPr>
          <w:rFonts w:ascii="Verdana" w:hAnsi="Verdana" w:cs="Open Sans"/>
          <w:sz w:val="20"/>
          <w:szCs w:val="20"/>
        </w:rPr>
        <w:t xml:space="preserve">ynagrodzenia oraz określić stopień, w jakim wpłynie ona na wysokość danej </w:t>
      </w:r>
      <w:r w:rsidR="000A6371" w:rsidRPr="00A141BA">
        <w:rPr>
          <w:rFonts w:ascii="Verdana" w:hAnsi="Verdana" w:cs="Open Sans"/>
          <w:sz w:val="20"/>
          <w:szCs w:val="20"/>
        </w:rPr>
        <w:t>części</w:t>
      </w:r>
      <w:r w:rsidRPr="00A141BA">
        <w:rPr>
          <w:rFonts w:ascii="Verdana" w:hAnsi="Verdana" w:cs="Open Sans"/>
          <w:sz w:val="20"/>
          <w:szCs w:val="20"/>
        </w:rPr>
        <w:t xml:space="preserve"> </w:t>
      </w:r>
      <w:r w:rsidR="000A6371" w:rsidRPr="00A141BA">
        <w:rPr>
          <w:rFonts w:ascii="Verdana" w:hAnsi="Verdana" w:cs="Open Sans"/>
          <w:sz w:val="20"/>
          <w:szCs w:val="20"/>
        </w:rPr>
        <w:t>w</w:t>
      </w:r>
      <w:r w:rsidRPr="00A141BA">
        <w:rPr>
          <w:rFonts w:ascii="Verdana" w:hAnsi="Verdana" w:cs="Open Sans"/>
          <w:sz w:val="20"/>
          <w:szCs w:val="20"/>
        </w:rPr>
        <w:t>ynagrodzenia.</w:t>
      </w:r>
    </w:p>
    <w:p w14:paraId="289B050A" w14:textId="77777777"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12 pkt 1, 2 lub 3 wpłynęły na koszt wykonania przez Wykonawcę przedmiotu umowy.</w:t>
      </w:r>
    </w:p>
    <w:p w14:paraId="5E1D0AA0" w14:textId="3DBF7BC6"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Wniosek o dokonanie zmiany danej części Wynagrodzenia powinien zostać złożony przez Wykonawcę w terminie 30 dni od dnia wejścia w życie przepisów będących przyczyną ich zmian. Jeżeli Wykonawca w terminie, o którym mowa w zdaniu poprzednim nie wystąpi do Zamawiającego z wnioskiem o dokonanie zmian danej części </w:t>
      </w:r>
      <w:r w:rsidR="000A6371" w:rsidRPr="00A141BA">
        <w:rPr>
          <w:rFonts w:ascii="Verdana" w:hAnsi="Verdana" w:cs="Open Sans"/>
          <w:sz w:val="20"/>
          <w:szCs w:val="20"/>
        </w:rPr>
        <w:t>w</w:t>
      </w:r>
      <w:r w:rsidRPr="00A141BA">
        <w:rPr>
          <w:rFonts w:ascii="Verdana" w:hAnsi="Verdana" w:cs="Open Sans"/>
          <w:sz w:val="20"/>
          <w:szCs w:val="20"/>
        </w:rPr>
        <w:t xml:space="preserve">ynagrodzenia, to wówczas Strony przyjmować będą, że zmiana przepisów nie ma wpływu na koszty wykonania </w:t>
      </w:r>
      <w:r w:rsidR="000A6371" w:rsidRPr="00A141BA">
        <w:rPr>
          <w:rFonts w:ascii="Verdana" w:hAnsi="Verdana" w:cs="Open Sans"/>
          <w:sz w:val="20"/>
          <w:szCs w:val="20"/>
        </w:rPr>
        <w:t>p</w:t>
      </w:r>
      <w:r w:rsidRPr="00A141BA">
        <w:rPr>
          <w:rFonts w:ascii="Verdana" w:hAnsi="Verdana" w:cs="Open Sans"/>
          <w:sz w:val="20"/>
          <w:szCs w:val="20"/>
        </w:rPr>
        <w:t xml:space="preserve">rzedmiotu </w:t>
      </w:r>
      <w:r w:rsidR="000A6371" w:rsidRPr="00A141BA">
        <w:rPr>
          <w:rFonts w:ascii="Verdana" w:hAnsi="Verdana" w:cs="Open Sans"/>
          <w:sz w:val="20"/>
          <w:szCs w:val="20"/>
        </w:rPr>
        <w:t>u</w:t>
      </w:r>
      <w:r w:rsidRPr="00A141BA">
        <w:rPr>
          <w:rFonts w:ascii="Verdana" w:hAnsi="Verdana" w:cs="Open Sans"/>
          <w:sz w:val="20"/>
          <w:szCs w:val="20"/>
        </w:rPr>
        <w:t>mowy przez Wykonawcę.</w:t>
      </w:r>
    </w:p>
    <w:p w14:paraId="1B2D8C98" w14:textId="77777777"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Zamawiający dokona weryfikacji żądania Wykonawcy w terminie 30 dni od daty złożenia wniosku, o którym mowa w ust. 14.</w:t>
      </w:r>
    </w:p>
    <w:p w14:paraId="3D776F59" w14:textId="77777777" w:rsidR="00806C96" w:rsidRPr="00A141BA" w:rsidRDefault="00806C9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Zmiana wysokości wynagrodzenia dokonana zostanie poprzez zawarcie aneksu do umowy.</w:t>
      </w:r>
    </w:p>
    <w:p w14:paraId="2289DB53" w14:textId="7675A684" w:rsidR="00F0614D" w:rsidRPr="00A141BA" w:rsidRDefault="00F0614D"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Maksymalną wartość zmiany </w:t>
      </w:r>
      <w:r w:rsidR="00182C90" w:rsidRPr="00A141BA">
        <w:rPr>
          <w:rFonts w:ascii="Verdana" w:hAnsi="Verdana" w:cs="Open Sans"/>
          <w:sz w:val="20"/>
          <w:szCs w:val="20"/>
        </w:rPr>
        <w:t>maksymalnej wartości nominalnej zobowiązania Zamawiającego</w:t>
      </w:r>
      <w:r w:rsidRPr="00A141BA">
        <w:rPr>
          <w:rFonts w:ascii="Verdana" w:hAnsi="Verdana" w:cs="Open Sans"/>
          <w:sz w:val="20"/>
          <w:szCs w:val="20"/>
        </w:rPr>
        <w:t xml:space="preserve"> Wykonawcy, jaką dopuszcza Zamawiający w efekcie zastosowania postanowień o zasadach wprowadzania postanowień - na podstawie art. 439 ust. 1 ustawy Prawo zamówień publicznych - dotyczących waloryzacji wynagrodzenia nie może przekroczyć </w:t>
      </w:r>
      <w:r w:rsidR="00576FFB" w:rsidRPr="00A141BA">
        <w:rPr>
          <w:rFonts w:ascii="Verdana" w:hAnsi="Verdana" w:cs="Open Sans"/>
          <w:sz w:val="20"/>
          <w:szCs w:val="20"/>
        </w:rPr>
        <w:t>1</w:t>
      </w:r>
      <w:r w:rsidR="00411B67" w:rsidRPr="00A141BA">
        <w:rPr>
          <w:rFonts w:ascii="Verdana" w:hAnsi="Verdana" w:cs="Open Sans"/>
          <w:sz w:val="20"/>
          <w:szCs w:val="20"/>
        </w:rPr>
        <w:t>0</w:t>
      </w:r>
      <w:r w:rsidRPr="00A141BA">
        <w:rPr>
          <w:rFonts w:ascii="Verdana" w:hAnsi="Verdana" w:cs="Open Sans"/>
          <w:sz w:val="20"/>
          <w:szCs w:val="20"/>
        </w:rPr>
        <w:t xml:space="preserve">% </w:t>
      </w:r>
      <w:r w:rsidR="000A6371" w:rsidRPr="00A141BA">
        <w:rPr>
          <w:rFonts w:ascii="Verdana" w:hAnsi="Verdana" w:cs="Open Sans"/>
          <w:sz w:val="20"/>
          <w:szCs w:val="20"/>
        </w:rPr>
        <w:t>wartości określonej</w:t>
      </w:r>
      <w:r w:rsidRPr="00A141BA">
        <w:rPr>
          <w:rFonts w:ascii="Verdana" w:hAnsi="Verdana" w:cs="Open Sans"/>
          <w:sz w:val="20"/>
          <w:szCs w:val="20"/>
        </w:rPr>
        <w:t xml:space="preserve"> w §</w:t>
      </w:r>
      <w:r w:rsidRPr="00A141BA">
        <w:rPr>
          <w:rFonts w:ascii="Verdana" w:hAnsi="Verdana" w:cs="Open Sans"/>
          <w:sz w:val="20"/>
          <w:szCs w:val="20"/>
        </w:rPr>
        <w:fldChar w:fldCharType="begin"/>
      </w:r>
      <w:r w:rsidRPr="00A141BA">
        <w:rPr>
          <w:rFonts w:ascii="Verdana" w:hAnsi="Verdana" w:cs="Open Sans"/>
          <w:sz w:val="20"/>
          <w:szCs w:val="20"/>
        </w:rPr>
        <w:instrText xml:space="preserve"> QUOTE </w:instrText>
      </w:r>
      <m:oMath>
        <m:r>
          <m:rPr>
            <m:sty m:val="p"/>
          </m:rPr>
          <w:rPr>
            <w:rFonts w:ascii="Cambria Math" w:hAnsi="Cambria Math" w:cs="Open Sans" w:hint="eastAsia"/>
            <w:sz w:val="20"/>
            <w:szCs w:val="20"/>
          </w:rPr>
          <m:t>§</m:t>
        </m:r>
      </m:oMath>
      <w:r w:rsidRPr="00A141BA">
        <w:rPr>
          <w:rFonts w:ascii="Verdana" w:hAnsi="Verdana" w:cs="Open Sans"/>
          <w:sz w:val="20"/>
          <w:szCs w:val="20"/>
        </w:rPr>
        <w:instrText xml:space="preserve"> </w:instrText>
      </w:r>
      <w:r w:rsidRPr="00A141BA">
        <w:rPr>
          <w:rFonts w:ascii="Verdana" w:hAnsi="Verdana" w:cs="Open Sans"/>
          <w:sz w:val="20"/>
          <w:szCs w:val="20"/>
        </w:rPr>
        <w:fldChar w:fldCharType="end"/>
      </w:r>
      <w:r w:rsidR="00576FFB" w:rsidRPr="00A141BA">
        <w:rPr>
          <w:rFonts w:ascii="Verdana" w:hAnsi="Verdana" w:cs="Open Sans"/>
          <w:sz w:val="20"/>
          <w:szCs w:val="20"/>
        </w:rPr>
        <w:t>6</w:t>
      </w:r>
      <w:r w:rsidRPr="00A141BA">
        <w:rPr>
          <w:rFonts w:ascii="Verdana" w:hAnsi="Verdana" w:cs="Open Sans"/>
          <w:sz w:val="20"/>
          <w:szCs w:val="20"/>
        </w:rPr>
        <w:t xml:space="preserve"> ust. 1 umowy.</w:t>
      </w:r>
    </w:p>
    <w:p w14:paraId="2F83B42A" w14:textId="2DBB8FFF" w:rsidR="005D3C86" w:rsidRPr="00A141BA" w:rsidRDefault="005D3C86" w:rsidP="00A141BA">
      <w:pPr>
        <w:numPr>
          <w:ilvl w:val="0"/>
          <w:numId w:val="110"/>
        </w:numPr>
        <w:spacing w:line="360" w:lineRule="auto"/>
        <w:ind w:left="360"/>
        <w:rPr>
          <w:rFonts w:ascii="Verdana" w:hAnsi="Verdana" w:cs="Open Sans"/>
          <w:sz w:val="20"/>
          <w:szCs w:val="20"/>
        </w:rPr>
      </w:pPr>
      <w:r w:rsidRPr="00A141BA">
        <w:rPr>
          <w:rFonts w:ascii="Verdana" w:hAnsi="Verdana" w:cs="Open Sans"/>
          <w:sz w:val="20"/>
          <w:szCs w:val="20"/>
        </w:rPr>
        <w:t xml:space="preserve">Jeżeli Zamawiający uzna, że okoliczności wskazane przez Wykonawcę jako stanowiące podstawę do zmiany </w:t>
      </w:r>
      <w:r w:rsidR="000A6371" w:rsidRPr="00A141BA">
        <w:rPr>
          <w:rFonts w:ascii="Verdana" w:hAnsi="Verdana" w:cs="Open Sans"/>
          <w:sz w:val="20"/>
          <w:szCs w:val="20"/>
        </w:rPr>
        <w:t xml:space="preserve">umowy </w:t>
      </w:r>
      <w:r w:rsidRPr="00A141BA">
        <w:rPr>
          <w:rFonts w:ascii="Verdana" w:hAnsi="Verdana" w:cs="Open Sans"/>
          <w:sz w:val="20"/>
          <w:szCs w:val="20"/>
        </w:rPr>
        <w:t>nie są zasadne, Wykonawca zobowiązany jest do realizacji zadania zgodnie z warunkami zawartymi</w:t>
      </w:r>
      <w:r w:rsidR="000A6371" w:rsidRPr="00A141BA">
        <w:rPr>
          <w:rFonts w:ascii="Verdana" w:hAnsi="Verdana" w:cs="Open Sans"/>
          <w:sz w:val="20"/>
          <w:szCs w:val="20"/>
        </w:rPr>
        <w:t xml:space="preserve"> </w:t>
      </w:r>
      <w:r w:rsidRPr="00A141BA">
        <w:rPr>
          <w:rFonts w:ascii="Verdana" w:hAnsi="Verdana" w:cs="Open Sans"/>
          <w:sz w:val="20"/>
          <w:szCs w:val="20"/>
        </w:rPr>
        <w:t>w umowie.</w:t>
      </w:r>
    </w:p>
    <w:p w14:paraId="3AE11DB6" w14:textId="1F10DCF7"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1</w:t>
      </w:r>
      <w:r w:rsidR="007967C1" w:rsidRPr="00A141BA">
        <w:rPr>
          <w:rFonts w:ascii="Verdana" w:eastAsia="Arial Narrow" w:hAnsi="Verdana" w:cs="Arial"/>
          <w:b/>
          <w:bCs/>
          <w:color w:val="auto"/>
          <w:sz w:val="22"/>
          <w:szCs w:val="22"/>
          <w:lang w:val="pl"/>
        </w:rPr>
        <w:t>3</w:t>
      </w:r>
      <w:r w:rsidR="00F17199"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sz w:val="22"/>
          <w:szCs w:val="22"/>
          <w:lang w:val="pl"/>
        </w:rPr>
        <w:t xml:space="preserve">Odstąpienie od umowy i wypowiedzenie umowy </w:t>
      </w:r>
    </w:p>
    <w:p w14:paraId="5AF1E44D" w14:textId="34BFD20A" w:rsidR="00F7113D" w:rsidRPr="00A141BA" w:rsidRDefault="00F7113D"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Poza przypadkami określonymi w Kodeksie Cywilnym odstąpienie od umowy dopuszczalne jest jedynie z ważnych powodów za które uważa się w szczególności okoliczności uniemożliwiające kontynuowanie inwestycji, takie jak działanie siły wyższej, w tym zwłaszcza klęski żywiołowe lub inne zdarzenia niezależne od działania Stron umowy, których w chwili jej zawarcia nie można było przewidzieć, a które w sposób trwały i nieodwracalny powodują niemożność kontynuowania postanowień umowy oraz okoliczności wymienione w następnych ustępach niniejszego paragrafu.</w:t>
      </w:r>
    </w:p>
    <w:p w14:paraId="693D8F7A" w14:textId="44F78121"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Zamawiający może odstąpić od umowy jeżeli  Zamawiający co najmniej trzykrotnie dokonał bezpośredniej zapłaty na rzecz podwykonawcy lub dalszego podwykonawcy, na skutek uchylania się Wykonawcy od wypłaty należnego im</w:t>
      </w:r>
      <w:r w:rsidRPr="00A141BA">
        <w:rPr>
          <w:rFonts w:ascii="Verdana" w:hAnsi="Verdana" w:cs="Arial"/>
          <w:sz w:val="20"/>
        </w:rPr>
        <w:t xml:space="preserve"> wynagrodzenia, lub łączna kwota bezpośredniej zapłaty na rzecz podwykonawcy lub dalszego podwykonawcy stanowi </w:t>
      </w:r>
      <w:r w:rsidRPr="00A141BA">
        <w:rPr>
          <w:rFonts w:ascii="Verdana" w:eastAsia="Calibri" w:hAnsi="Verdana" w:cs="Arial"/>
          <w:sz w:val="20"/>
        </w:rPr>
        <w:t xml:space="preserve">sumę większa niż 5% </w:t>
      </w:r>
      <w:r w:rsidRPr="00A141BA">
        <w:rPr>
          <w:rFonts w:ascii="Verdana" w:eastAsia="Calibri" w:hAnsi="Verdana" w:cs="Arial"/>
          <w:sz w:val="20"/>
          <w:lang w:val="pl-PL"/>
        </w:rPr>
        <w:t xml:space="preserve">maksymalnej wartości nominalnej </w:t>
      </w:r>
      <w:r w:rsidR="006253E2" w:rsidRPr="00A141BA">
        <w:rPr>
          <w:rFonts w:ascii="Verdana" w:eastAsia="Calibri" w:hAnsi="Verdana" w:cs="Arial"/>
          <w:sz w:val="20"/>
          <w:lang w:val="pl-PL"/>
        </w:rPr>
        <w:t xml:space="preserve">brutto </w:t>
      </w:r>
      <w:r w:rsidRPr="00A141BA">
        <w:rPr>
          <w:rFonts w:ascii="Verdana" w:eastAsia="Calibri" w:hAnsi="Verdana" w:cs="Arial"/>
          <w:sz w:val="20"/>
          <w:lang w:val="pl-PL"/>
        </w:rPr>
        <w:t>zobowiązania Zamawiającego określonego</w:t>
      </w:r>
      <w:r w:rsidRPr="00A141BA">
        <w:rPr>
          <w:rFonts w:ascii="Verdana" w:hAnsi="Verdana" w:cs="Arial"/>
          <w:sz w:val="20"/>
        </w:rPr>
        <w:t xml:space="preserve">  w § </w:t>
      </w:r>
      <w:r w:rsidRPr="00A141BA">
        <w:rPr>
          <w:rFonts w:ascii="Verdana" w:hAnsi="Verdana" w:cs="Arial"/>
          <w:sz w:val="20"/>
          <w:lang w:val="pl-PL"/>
        </w:rPr>
        <w:t>6</w:t>
      </w:r>
      <w:r w:rsidRPr="00A141BA">
        <w:rPr>
          <w:rFonts w:ascii="Verdana" w:hAnsi="Verdana" w:cs="Arial"/>
          <w:sz w:val="20"/>
        </w:rPr>
        <w:t xml:space="preserve"> ust. 1 umowy</w:t>
      </w:r>
      <w:r w:rsidRPr="00A141BA">
        <w:rPr>
          <w:rFonts w:ascii="Verdana" w:hAnsi="Verdana" w:cs="Arial"/>
          <w:sz w:val="20"/>
          <w:lang w:val="pl-PL"/>
        </w:rPr>
        <w:t>.</w:t>
      </w:r>
    </w:p>
    <w:p w14:paraId="79B63CA5" w14:textId="5FA6FB28"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Poza postanowieniami ust. </w:t>
      </w:r>
      <w:r w:rsidR="00F7113D" w:rsidRPr="00A141BA">
        <w:rPr>
          <w:rFonts w:ascii="Verdana" w:hAnsi="Verdana" w:cs="Arial"/>
          <w:sz w:val="20"/>
          <w:lang w:val="pl-PL"/>
        </w:rPr>
        <w:t>2</w:t>
      </w:r>
      <w:r w:rsidRPr="00A141BA">
        <w:rPr>
          <w:rFonts w:ascii="Verdana" w:hAnsi="Verdana" w:cs="Arial"/>
          <w:sz w:val="20"/>
        </w:rPr>
        <w:t xml:space="preserve"> i ust. </w:t>
      </w:r>
      <w:r w:rsidR="00F7113D" w:rsidRPr="00A141BA">
        <w:rPr>
          <w:rFonts w:ascii="Verdana" w:hAnsi="Verdana" w:cs="Arial"/>
          <w:sz w:val="20"/>
          <w:lang w:val="pl-PL"/>
        </w:rPr>
        <w:t>7</w:t>
      </w:r>
      <w:r w:rsidRPr="00A141BA">
        <w:rPr>
          <w:rFonts w:ascii="Verdana" w:hAnsi="Verdana" w:cs="Arial"/>
          <w:sz w:val="20"/>
        </w:rPr>
        <w:t xml:space="preserve"> niniejszego paragrafu Zamawiający może odstąpić od umowy w terminie </w:t>
      </w:r>
      <w:r w:rsidRPr="00A141BA">
        <w:rPr>
          <w:rFonts w:ascii="Verdana" w:hAnsi="Verdana" w:cs="Arial"/>
          <w:sz w:val="20"/>
          <w:lang w:val="pl-PL"/>
        </w:rPr>
        <w:t>3</w:t>
      </w:r>
      <w:r w:rsidRPr="00A141BA">
        <w:rPr>
          <w:rFonts w:ascii="Verdana" w:hAnsi="Verdana" w:cs="Arial"/>
          <w:sz w:val="20"/>
        </w:rPr>
        <w:t>0 dni od powzięcia wiadomości o poniżej wskazanych okolicznościach:</w:t>
      </w:r>
    </w:p>
    <w:p w14:paraId="5F417369" w14:textId="7777777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został złożony wniosek o ogłoszenie upadłości, likwidację, postępowanie restrukturyzacyjne lub rozwiązanie firmy Wykonawcy,</w:t>
      </w:r>
    </w:p>
    <w:p w14:paraId="6CF56B84" w14:textId="3EA34CD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 xml:space="preserve">Wykonawca </w:t>
      </w:r>
      <w:r w:rsidR="0002022E" w:rsidRPr="00A141BA">
        <w:rPr>
          <w:rFonts w:ascii="Verdana" w:hAnsi="Verdana" w:cs="Arial"/>
          <w:sz w:val="20"/>
          <w:lang w:val="pl-PL"/>
        </w:rPr>
        <w:t xml:space="preserve">w wyznaczonym przez Zamawiającego terminie nie rozpoczął </w:t>
      </w:r>
      <w:r w:rsidR="008421C8" w:rsidRPr="00A141BA">
        <w:rPr>
          <w:rFonts w:ascii="Verdana" w:hAnsi="Verdana" w:cs="Arial"/>
          <w:sz w:val="20"/>
          <w:lang w:val="pl-PL"/>
        </w:rPr>
        <w:t xml:space="preserve">zleconych zakresów </w:t>
      </w:r>
      <w:r w:rsidR="0002022E" w:rsidRPr="00A141BA">
        <w:rPr>
          <w:rFonts w:ascii="Verdana" w:hAnsi="Verdana" w:cs="Arial"/>
          <w:sz w:val="20"/>
          <w:lang w:val="pl-PL"/>
        </w:rPr>
        <w:t>bez uzasadnionych przyczyn lub nie kontynuuje ich pomimo wezwania Zamawiającego złożonego na piśmie, za wyjątkiem przerwy w realizacji robót spowodowanej wystąpieniem niesprzyjających warunków atmosferycznych,</w:t>
      </w:r>
    </w:p>
    <w:p w14:paraId="1E2AA822" w14:textId="77777777" w:rsidR="0028080B"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pomimo uprzedniego pisemnego wezwania Zamawiającego do realizacji warunków umowy nie wykonuje robót zgodnie z warunkami umownymi lub zaniedbuje zobowiązania umowne, w szczególności,  gdy wykonuje roboty </w:t>
      </w:r>
      <w:r w:rsidRPr="00A141BA">
        <w:rPr>
          <w:rFonts w:ascii="Verdana" w:hAnsi="Verdana" w:cs="Arial"/>
          <w:sz w:val="20"/>
          <w:szCs w:val="20"/>
        </w:rPr>
        <w:br/>
        <w:t>z udziałem podwykonawcy, na którego Zamawiający nie wyraził zgody,</w:t>
      </w:r>
    </w:p>
    <w:p w14:paraId="4022F8D1" w14:textId="6621A800" w:rsidR="00F7113D"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gdy wartość nałożonych na Wykonawcę kar umownych przekroczy 20 % </w:t>
      </w:r>
      <w:r w:rsidR="008421C8"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8421C8" w:rsidRPr="00A141BA">
        <w:rPr>
          <w:rFonts w:ascii="Verdana" w:hAnsi="Verdana" w:cs="Arial"/>
          <w:sz w:val="20"/>
          <w:szCs w:val="20"/>
        </w:rPr>
        <w:t>Zobowiązania Zamawiającego</w:t>
      </w:r>
      <w:r w:rsidRPr="00A141BA">
        <w:rPr>
          <w:rFonts w:ascii="Verdana" w:hAnsi="Verdana" w:cs="Arial"/>
          <w:sz w:val="20"/>
          <w:szCs w:val="20"/>
        </w:rPr>
        <w:t xml:space="preserve"> w § 6 ust. 1 umowy</w:t>
      </w:r>
      <w:r w:rsidR="00F7113D" w:rsidRPr="00A141BA">
        <w:rPr>
          <w:rFonts w:ascii="Verdana" w:hAnsi="Verdana" w:cs="Arial"/>
          <w:sz w:val="20"/>
          <w:szCs w:val="20"/>
        </w:rPr>
        <w:t>,</w:t>
      </w:r>
    </w:p>
    <w:p w14:paraId="32FAACB5" w14:textId="4F902E0B"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bez uzgodnienia z Zamawiającym przerwał realizację </w:t>
      </w:r>
      <w:r w:rsidR="008421C8" w:rsidRPr="00A141BA">
        <w:rPr>
          <w:rFonts w:ascii="Verdana" w:hAnsi="Verdana" w:cs="Arial"/>
          <w:sz w:val="20"/>
          <w:szCs w:val="20"/>
        </w:rPr>
        <w:t xml:space="preserve">zleconych zakresów </w:t>
      </w:r>
      <w:r w:rsidRPr="00A141BA">
        <w:rPr>
          <w:rFonts w:ascii="Verdana" w:hAnsi="Verdana" w:cs="Arial"/>
          <w:sz w:val="20"/>
          <w:szCs w:val="20"/>
        </w:rPr>
        <w:t>na okres dłuższy niż 7 dni,</w:t>
      </w:r>
    </w:p>
    <w:p w14:paraId="55C079DD"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naruszenia postanowień umowy przez Wykonawcę, w szczególności w razie przeniesienia przez niego praw lub obowiązków wynikających z niniejszej Umowy na osobę trzecią bez uprzedniej pisemnej zgody Zamawiającego, </w:t>
      </w:r>
    </w:p>
    <w:p w14:paraId="540FF285"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naruszenia terminów umownych,</w:t>
      </w:r>
    </w:p>
    <w:p w14:paraId="1B25B3DC" w14:textId="64F9B6D6" w:rsidR="0028080B"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gdy wartość nałożonych na Wykonawcę kar umownych przekroczy 20 % wartości </w:t>
      </w:r>
      <w:r w:rsidR="008421C8" w:rsidRPr="00A141BA">
        <w:rPr>
          <w:rFonts w:ascii="Verdana" w:hAnsi="Verdana" w:cs="Arial"/>
          <w:sz w:val="20"/>
          <w:szCs w:val="20"/>
        </w:rPr>
        <w:t>maksymalnej wartości nominalnej</w:t>
      </w:r>
      <w:r w:rsidR="006253E2" w:rsidRPr="00A141BA">
        <w:rPr>
          <w:rFonts w:ascii="Verdana" w:hAnsi="Verdana" w:cs="Arial"/>
          <w:sz w:val="20"/>
          <w:szCs w:val="20"/>
        </w:rPr>
        <w:t xml:space="preserve"> brutto</w:t>
      </w:r>
      <w:r w:rsidR="008421C8" w:rsidRPr="00A141BA">
        <w:rPr>
          <w:rFonts w:ascii="Verdana" w:hAnsi="Verdana" w:cs="Arial"/>
          <w:sz w:val="20"/>
          <w:szCs w:val="20"/>
        </w:rPr>
        <w:t xml:space="preserve"> </w:t>
      </w:r>
      <w:r w:rsidR="00286E69" w:rsidRPr="00A141BA">
        <w:rPr>
          <w:rFonts w:ascii="Verdana" w:hAnsi="Verdana" w:cs="Arial"/>
          <w:sz w:val="20"/>
          <w:szCs w:val="20"/>
        </w:rPr>
        <w:t>z</w:t>
      </w:r>
      <w:r w:rsidR="008421C8" w:rsidRPr="00A141BA">
        <w:rPr>
          <w:rFonts w:ascii="Verdana" w:hAnsi="Verdana" w:cs="Arial"/>
          <w:sz w:val="20"/>
          <w:szCs w:val="20"/>
        </w:rPr>
        <w:t>obowiązania Zamawiającego</w:t>
      </w:r>
      <w:r w:rsidRPr="00A141BA">
        <w:rPr>
          <w:rFonts w:ascii="Verdana" w:hAnsi="Verdana" w:cs="Arial"/>
          <w:sz w:val="20"/>
          <w:szCs w:val="20"/>
        </w:rPr>
        <w:t xml:space="preserve"> określonego  w § 6 ust. 1 umowy, w takim przypadku Wykonawca może żądać wyłącznie wynagrodzenia należnego z tytułu wykonania części umowy,</w:t>
      </w:r>
    </w:p>
    <w:p w14:paraId="1071D205"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Wykonawcy przysługuje prawo do odstąpienia od umowy jeżeli:</w:t>
      </w:r>
    </w:p>
    <w:p w14:paraId="7992CE26"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t>Zamawiający nie wywiązuje się z obowiązku zapłaty faktur mimo dodatkowego wezwania w terminie trzech miesięcy licząc od upływu terminu na zapłatę faktur określonego w niniejszej umowie,</w:t>
      </w:r>
    </w:p>
    <w:p w14:paraId="0FFB7AD3"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t>Zamawiający zawiadomi Wykonawcę, iż wobec zaistnienia uprzednio nie przewidzianych okoliczności nie będzie mógł spełnić swoich zobowiązań umownych wobec Wykonawcy,</w:t>
      </w:r>
    </w:p>
    <w:p w14:paraId="3DA39D3C"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Odstąpienie od umowy powinno nastąpić w formie pisemnej pod rygorem nieważności takiego oświadczenia i musi zawierać uzasadnienie.</w:t>
      </w:r>
    </w:p>
    <w:p w14:paraId="48D3E38F" w14:textId="5AE8180B"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Odstąpienie od umowy lub wypowiedzenie umowy może nastąpić tylko</w:t>
      </w:r>
      <w:r w:rsidR="003F1A09" w:rsidRPr="00A141BA">
        <w:rPr>
          <w:rFonts w:ascii="Verdana" w:hAnsi="Verdana" w:cs="Arial"/>
          <w:sz w:val="20"/>
        </w:rPr>
        <w:br/>
      </w:r>
      <w:r w:rsidRPr="00A141BA">
        <w:rPr>
          <w:rFonts w:ascii="Verdana" w:hAnsi="Verdana" w:cs="Arial"/>
          <w:sz w:val="20"/>
        </w:rPr>
        <w:t>i wyłącznie  w formie pisemnej wraz z podaniem uzasadnienia.</w:t>
      </w:r>
    </w:p>
    <w:p w14:paraId="03CDB9D9" w14:textId="77777777"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odstąpienia od umowy, Wykonawca przy udziale Zamawiającego sporządza w terminie do 7 dni od daty odstąpienia, protokół inwentaryzacji wykonanych, a nieuregulowanych finansowo robót. Protokół inwentaryzacji stanowi podstawę do ostatecznego rozliczenia robót. W przypadku nieprzystąpienia przez Wykonawcę  w powyższym terminie do inwentaryzacji robót, Zamawiający upoważniony jest do jednostronnej inwentaryzacji  tych robót na koszt Wykonawcy. W sytuacji gdy odstąpienie od umowy lub jej rozwiązanie nastąpiło z przyczyn leżących po stronie Zamawiającego, Wykonawca sporządza wykaz tych materiałów, konstrukcji lub urządzeń, które nie mogą być wykorzystane przez niego do realizacji innych robót nieobjętych umową, w celu zwrotu kosztów ich nabycia.</w:t>
      </w:r>
    </w:p>
    <w:p w14:paraId="065F6598" w14:textId="3757E8C3"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Wykonawca zabezpiecza przerwane roboty w zakresie ustalonym</w:t>
      </w:r>
      <w:r w:rsidR="00396B4A" w:rsidRPr="00A141BA">
        <w:rPr>
          <w:rFonts w:ascii="Verdana" w:hAnsi="Verdana" w:cs="Arial"/>
          <w:sz w:val="20"/>
          <w:lang w:val="pl-PL"/>
        </w:rPr>
        <w:t xml:space="preserve"> </w:t>
      </w:r>
      <w:r w:rsidRPr="00A141BA">
        <w:rPr>
          <w:rFonts w:ascii="Verdana" w:hAnsi="Verdana" w:cs="Arial"/>
          <w:sz w:val="20"/>
        </w:rPr>
        <w:t xml:space="preserve">z Zamawiającym. </w:t>
      </w:r>
    </w:p>
    <w:p w14:paraId="14C92EB2" w14:textId="77777777"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14:paraId="0511182B" w14:textId="6A1889D4"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może rozwiązać umowę w przypadku wystąpienia co najmniej jednej  z okoliczności wskazanej w art. </w:t>
      </w:r>
      <w:r w:rsidR="009E7E48" w:rsidRPr="00A141BA">
        <w:rPr>
          <w:rFonts w:ascii="Verdana" w:hAnsi="Verdana" w:cs="Arial"/>
          <w:sz w:val="20"/>
          <w:lang w:val="pl-PL"/>
        </w:rPr>
        <w:t>456</w:t>
      </w:r>
      <w:r w:rsidRPr="00A141BA">
        <w:rPr>
          <w:rFonts w:ascii="Verdana" w:hAnsi="Verdana" w:cs="Arial"/>
          <w:sz w:val="20"/>
        </w:rPr>
        <w:t xml:space="preserve"> ustawy Prawo zamówień publicznych. W takim przypadku Wykonawca może żądać wyłącznie wynagrodzenia należnego z tytułu wykonania części umowy. Rozwiązanie Umowy może nastąpić wyłącznie w formie pisemnej wraz z podaniem szczegółowego uzasadnienia.</w:t>
      </w:r>
    </w:p>
    <w:p w14:paraId="7BD8D141" w14:textId="77777777" w:rsidR="00C63A82"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1873FC8" w14:textId="5A94B0E3"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396B4A" w:rsidRPr="00A141BA">
        <w:rPr>
          <w:rFonts w:ascii="Verdana" w:eastAsia="Arial Narrow" w:hAnsi="Verdana" w:cs="Arial"/>
          <w:b/>
          <w:bCs/>
          <w:color w:val="auto"/>
          <w:sz w:val="22"/>
          <w:szCs w:val="22"/>
          <w:lang w:val="pl"/>
        </w:rPr>
        <w:t>14</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Spory</w:t>
      </w:r>
    </w:p>
    <w:p w14:paraId="0CA6950E"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 razie powstania sporu na tle wykonania niniejszej umowy obie strony są zobowiązane przede wszystkim do wyczerpania drogi postępowania reklamacyjnego.</w:t>
      </w:r>
    </w:p>
    <w:p w14:paraId="6DB0F2CE" w14:textId="63175D10"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Reklamację wykonuje się poprzez skierowanie</w:t>
      </w:r>
      <w:r w:rsidR="00F7113D" w:rsidRPr="00A141BA">
        <w:rPr>
          <w:rFonts w:ascii="Verdana" w:hAnsi="Verdana" w:cs="Arial"/>
          <w:bCs/>
          <w:iCs/>
          <w:sz w:val="20"/>
          <w:szCs w:val="20"/>
        </w:rPr>
        <w:t xml:space="preserve"> do</w:t>
      </w:r>
      <w:r w:rsidRPr="00A141BA">
        <w:rPr>
          <w:rFonts w:ascii="Verdana" w:hAnsi="Verdana" w:cs="Arial"/>
          <w:bCs/>
          <w:iCs/>
          <w:sz w:val="20"/>
          <w:szCs w:val="20"/>
        </w:rPr>
        <w:t xml:space="preserve"> drugiej Stron</w:t>
      </w:r>
      <w:r w:rsidR="00F7113D" w:rsidRPr="00A141BA">
        <w:rPr>
          <w:rFonts w:ascii="Verdana" w:hAnsi="Verdana" w:cs="Arial"/>
          <w:bCs/>
          <w:iCs/>
          <w:sz w:val="20"/>
          <w:szCs w:val="20"/>
        </w:rPr>
        <w:t>y</w:t>
      </w:r>
      <w:r w:rsidRPr="00A141BA">
        <w:rPr>
          <w:rFonts w:ascii="Verdana" w:hAnsi="Verdana" w:cs="Arial"/>
          <w:bCs/>
          <w:iCs/>
          <w:sz w:val="20"/>
          <w:szCs w:val="20"/>
        </w:rPr>
        <w:t xml:space="preserve"> konkretnego roszczenia na piśmie.</w:t>
      </w:r>
    </w:p>
    <w:p w14:paraId="385FB5EF" w14:textId="125A10BF"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Strona, do której wpłynęło roszczenie ma obowiązek do pisemnego ustosunkowania się do zgłoszonego roszczenia w terminie 14 dni roboczych od daty zgłoszenia.</w:t>
      </w:r>
    </w:p>
    <w:p w14:paraId="4AD35748" w14:textId="1552E59C"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 razie odmowy uznania roszczenia, względnie nie udzielenia odpowiedzi</w:t>
      </w:r>
      <w:r w:rsidR="003F1A09" w:rsidRPr="00A141BA">
        <w:rPr>
          <w:rFonts w:ascii="Verdana" w:hAnsi="Verdana" w:cs="Arial"/>
          <w:bCs/>
          <w:iCs/>
          <w:sz w:val="20"/>
          <w:szCs w:val="20"/>
        </w:rPr>
        <w:br/>
      </w:r>
      <w:r w:rsidRPr="00A141BA">
        <w:rPr>
          <w:rFonts w:ascii="Verdana" w:hAnsi="Verdana" w:cs="Arial"/>
          <w:bCs/>
          <w:iCs/>
          <w:sz w:val="20"/>
          <w:szCs w:val="20"/>
        </w:rPr>
        <w:t>w terminie, o którym mowa w ust. 3, zainteresowana Strona uprawniona jest do wystąpienia na drogę sądową.</w:t>
      </w:r>
    </w:p>
    <w:p w14:paraId="28C84D9C"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Wszelkie spory wynikające z niniejszej umowy rozstrzygane będą przez Sąd właściwy dla siedziby Zamawiającego.</w:t>
      </w:r>
    </w:p>
    <w:p w14:paraId="2C73EEC5" w14:textId="25F7A230"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396B4A" w:rsidRPr="00A141BA">
        <w:rPr>
          <w:rFonts w:ascii="Verdana" w:eastAsia="Arial Narrow" w:hAnsi="Verdana" w:cs="Arial"/>
          <w:b/>
          <w:bCs/>
          <w:color w:val="auto"/>
          <w:sz w:val="22"/>
          <w:szCs w:val="22"/>
          <w:lang w:val="pl"/>
        </w:rPr>
        <w:t>15</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Podwykonawcy</w:t>
      </w:r>
    </w:p>
    <w:p w14:paraId="242DF354" w14:textId="2E1CA59F" w:rsidR="00C26E6F" w:rsidRPr="00A141BA" w:rsidRDefault="00C26E6F" w:rsidP="00A141BA">
      <w:pPr>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zobowiązuje się wykonać przedmiot zamówienia kompleksowo siłami własnymi, osobiście, zgodnie z</w:t>
      </w:r>
      <w:r w:rsidR="00196F3F" w:rsidRPr="00A141BA">
        <w:rPr>
          <w:rFonts w:ascii="Verdana" w:hAnsi="Verdana" w:cs="Arial"/>
          <w:sz w:val="20"/>
          <w:szCs w:val="20"/>
        </w:rPr>
        <w:t xml:space="preserve">e </w:t>
      </w:r>
      <w:r w:rsidRPr="00A141BA">
        <w:rPr>
          <w:rFonts w:ascii="Verdana" w:hAnsi="Verdana" w:cs="Arial"/>
          <w:sz w:val="20"/>
          <w:szCs w:val="20"/>
        </w:rPr>
        <w:t>specyfikacją warunków zamówienia, zgodnie ze sztuką budowlaną, warunkami technicznymi wykonania i odbioru robót oraz obowiązującymi normami i przepisami.</w:t>
      </w:r>
    </w:p>
    <w:p w14:paraId="11DCACCB"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(ust. 1 alternatywnie - w przypadku nie wykazania w ofercie wykonywania przedsięwzięcia przy udziale podwykonawców oraz dalszych podwykonawców). </w:t>
      </w:r>
    </w:p>
    <w:p w14:paraId="59DDA1F7" w14:textId="5A73F9A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Wykonawca zobowiązuje się wykonać przedmiot zamówienia w oparciu o, specyfikację warunków zamówienia, zgodnie ze sztuką budowlaną, warunkami technicznymi wykonania i odbioru robót oraz obowiązującymi normami i przepisami, przy użyciu sił własnych oraz podwykonawców lub dalszych podwykonawców. Wykonawca oświadcza, że w trakcie realizacji przedmiotu zamówienia korzystał będzie w następujący sposób z podwykonawstwa: </w:t>
      </w:r>
    </w:p>
    <w:p w14:paraId="269B5FB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podwykonawca, na którego zasoby Wykonawca powołał się w ofercie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xml:space="preserve">, w celu wykazania spełniania warunków udziału w postępowaniu: </w:t>
      </w:r>
    </w:p>
    <w:p w14:paraId="5956A920"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7D94FDF5" w14:textId="6CA30537"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2185282"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3B340A6E" w14:textId="0A221A46"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2B4DB50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zamierza zlecić podwykonawcom następujące części zamówienia: </w:t>
      </w:r>
    </w:p>
    <w:p w14:paraId="5F279547" w14:textId="670E691E" w:rsidR="00C26E6F" w:rsidRPr="00A141BA" w:rsidRDefault="007269B7" w:rsidP="00A141BA">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00C26E6F" w:rsidRPr="00A141BA">
        <w:rPr>
          <w:rFonts w:ascii="Verdana" w:hAnsi="Verdana" w:cs="Arial"/>
          <w:sz w:val="20"/>
          <w:szCs w:val="20"/>
        </w:rPr>
        <w:t xml:space="preserve"> - </w:t>
      </w:r>
      <w:r>
        <w:rPr>
          <w:rFonts w:ascii="Verdana" w:hAnsi="Verdana" w:cs="Arial"/>
          <w:sz w:val="20"/>
          <w:szCs w:val="20"/>
        </w:rPr>
        <w:t>_________________</w:t>
      </w:r>
      <w:r w:rsidR="00C26E6F" w:rsidRPr="00A141BA">
        <w:rPr>
          <w:rFonts w:ascii="Verdana" w:hAnsi="Verdana" w:cs="Arial"/>
          <w:sz w:val="20"/>
          <w:szCs w:val="20"/>
        </w:rPr>
        <w:t xml:space="preserve">, </w:t>
      </w:r>
    </w:p>
    <w:p w14:paraId="0C96B1AB" w14:textId="77777777" w:rsidR="00C26E6F" w:rsidRPr="00A141BA" w:rsidRDefault="00C26E6F" w:rsidP="00A141BA">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(nazwa i adres podwykonawcy) (część zamówienia) </w:t>
      </w:r>
    </w:p>
    <w:p w14:paraId="62110A99"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59EFC44C" w14:textId="42D074A9"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E4A7844"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 alternatywnie - w przypadku wykonywania przedsięwzięcia przy udziale podwykonawców oraz dalszych podwykonawców).</w:t>
      </w:r>
    </w:p>
    <w:p w14:paraId="5A505F7E" w14:textId="2815C22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ponosi pełną odpowiedzialność za właściwe i terminowe wykonanie całego przedmiotu umowy, a w przypadku gdy w trakcie realizacji przedmiotu zamówienia korzysta z podwykonawstwa, ponosi także odpowiedzialność za działania wynikające z umów o podwykonawstwo. </w:t>
      </w:r>
    </w:p>
    <w:p w14:paraId="17816021" w14:textId="7C703EE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Przez umowy o podwykonawstwo strony rozumieją umowy w formie pisemnej</w:t>
      </w:r>
      <w:r w:rsidR="003F1A09" w:rsidRPr="00A141BA">
        <w:rPr>
          <w:rFonts w:ascii="Verdana" w:hAnsi="Verdana" w:cs="Arial"/>
          <w:sz w:val="20"/>
          <w:szCs w:val="20"/>
        </w:rPr>
        <w:br/>
      </w:r>
      <w:r w:rsidRPr="00A141BA">
        <w:rPr>
          <w:rFonts w:ascii="Verdana" w:hAnsi="Verdana" w:cs="Arial"/>
          <w:sz w:val="20"/>
          <w:szCs w:val="20"/>
        </w:rPr>
        <w:t xml:space="preserve">o charakterze odpłatnym, których przedmiotem są usługi, dostawy lub roboty budowlane stanowiące część niniejszej umowy, zawarte między Wykonawcą a co najmniej jednym innym podmiotem (podwykonawcą), a także między podwykonawcą a dalszym podwykonawcą lub dalszymi podwykonawcami. </w:t>
      </w:r>
    </w:p>
    <w:p w14:paraId="682CCD4C" w14:textId="79297E9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zamierzający zawrzeć umowę o podwykonawstwo, której przedmiotem są roboty budowlane, zobowiązany jest w trakcie realizacji niniejszej umowy do przedłożenia Zamawiającemu projektu umowy o podwykonawstwo, której przedmiotem są roboty budowlane, przy czym: </w:t>
      </w:r>
    </w:p>
    <w:p w14:paraId="19CCC13E" w14:textId="1524D38F"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podwykonawca lub dalszy podwykonawca zobowiązany jest dołączyć zgodę Wykonawcy na zawarcie umowy o podwykonawstwo o treści zgodnej</w:t>
      </w:r>
      <w:r w:rsidR="00396B4A" w:rsidRPr="00A141BA">
        <w:rPr>
          <w:rFonts w:ascii="Verdana" w:hAnsi="Verdana" w:cs="Arial"/>
          <w:sz w:val="20"/>
          <w:szCs w:val="20"/>
        </w:rPr>
        <w:t xml:space="preserve"> </w:t>
      </w:r>
      <w:r w:rsidRPr="00A141BA">
        <w:rPr>
          <w:rFonts w:ascii="Verdana" w:hAnsi="Verdana" w:cs="Arial"/>
          <w:sz w:val="20"/>
          <w:szCs w:val="20"/>
        </w:rPr>
        <w:t xml:space="preserve">z projektem umowy, </w:t>
      </w:r>
    </w:p>
    <w:p w14:paraId="5F1E18D3" w14:textId="3EA0E931"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umowa o podwykonawstwo winna spełniać wymagania określone</w:t>
      </w:r>
      <w:r w:rsidR="00396B4A" w:rsidRPr="00A141BA">
        <w:rPr>
          <w:rFonts w:ascii="Verdana" w:hAnsi="Verdana" w:cs="Arial"/>
          <w:sz w:val="20"/>
          <w:szCs w:val="20"/>
        </w:rPr>
        <w:t xml:space="preserve"> </w:t>
      </w:r>
      <w:r w:rsidRPr="00A141BA">
        <w:rPr>
          <w:rFonts w:ascii="Verdana" w:hAnsi="Verdana" w:cs="Arial"/>
          <w:sz w:val="20"/>
          <w:szCs w:val="20"/>
        </w:rPr>
        <w:t xml:space="preserve">w specyfikacji warunków zamówienia, </w:t>
      </w:r>
    </w:p>
    <w:p w14:paraId="20AB446D" w14:textId="77777777"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 xml:space="preserve">termin zapłaty wynagrodzenia podwykonawcy lub dalszemu podwykonawcy przewidziany w umowie na podwykonawstwo lub dalsze podwykonawstwo nie może być dłuższy niż 30 dni od dnia doręczenia Wykonawcy, podwykonawcy lub dalszemu podwykonawcy faktury lub rachunku, potwierdzających wykonanie zleconej podwykonawcy lub dalszemu podwykonawcy roboty budowlanej. </w:t>
      </w:r>
    </w:p>
    <w:p w14:paraId="656CC10B" w14:textId="3FC4074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Zamawiający zgłosi w formie pisemnej, pod rygorem nieważności, zastrzeżenia do projektu umowy o podwykonawstwo, której przedmiotem są roboty budowlane</w:t>
      </w:r>
      <w:r w:rsidR="003F1A09" w:rsidRPr="00A141BA">
        <w:rPr>
          <w:rFonts w:ascii="Verdana" w:hAnsi="Verdana" w:cs="Arial"/>
          <w:sz w:val="20"/>
          <w:szCs w:val="20"/>
        </w:rPr>
        <w:br/>
      </w:r>
      <w:r w:rsidRPr="00A141BA">
        <w:rPr>
          <w:rFonts w:ascii="Verdana" w:hAnsi="Verdana" w:cs="Arial"/>
          <w:sz w:val="20"/>
          <w:szCs w:val="20"/>
        </w:rPr>
        <w:t xml:space="preserve">w terminie 14 dni od dnia otrzymania projektu umowy, w przypadku: </w:t>
      </w:r>
    </w:p>
    <w:p w14:paraId="1836ACB9" w14:textId="71FF7ED0"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nie spełnia wymagań określonych w specyfikacji warunków zamówienia, </w:t>
      </w:r>
    </w:p>
    <w:p w14:paraId="048CF400" w14:textId="5E57550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gdy projekt przewiduje termin zapłaty wynagrodzenia dłuższy niż określony</w:t>
      </w:r>
      <w:r w:rsidR="003F1A09" w:rsidRPr="00A141BA">
        <w:rPr>
          <w:rFonts w:ascii="Verdana" w:hAnsi="Verdana" w:cs="Arial"/>
          <w:sz w:val="20"/>
          <w:szCs w:val="20"/>
        </w:rPr>
        <w:br/>
      </w:r>
      <w:r w:rsidRPr="00A141BA">
        <w:rPr>
          <w:rFonts w:ascii="Verdana" w:hAnsi="Verdana" w:cs="Arial"/>
          <w:sz w:val="20"/>
          <w:szCs w:val="20"/>
        </w:rPr>
        <w:t xml:space="preserve">w ust. 4 pkt 3, </w:t>
      </w:r>
    </w:p>
    <w:p w14:paraId="2E795FB8" w14:textId="7777777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zawiera postanowienia niezgodne z art. 463 ustawy Prawo zamówień publicznych. </w:t>
      </w:r>
    </w:p>
    <w:p w14:paraId="0159E6C5" w14:textId="5765D68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5 w formie pisemnej zastrzeżeń, o których mowa w ust. 5 do projektu umowy o podwykonawstwo, której przedmiotem są roboty budowlane, strony uznają, iż Zamawiający zaakceptował projekt umowy. </w:t>
      </w:r>
    </w:p>
    <w:p w14:paraId="70F6CDA2" w14:textId="489F00B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przedłoży Zamawiającemu poświadczoną za zgodność z oryginałem, przez przedkładającego, kopię zawartej umowy o podwykonawstwo, której przedmiotem są roboty budowlane o treści zgodnej z zaakceptowanym uprzednio przez Zamawiającego projektem umowy,</w:t>
      </w:r>
      <w:r w:rsidR="003F1A09" w:rsidRPr="00A141BA">
        <w:rPr>
          <w:rFonts w:ascii="Verdana" w:hAnsi="Verdana" w:cs="Arial"/>
          <w:sz w:val="20"/>
          <w:szCs w:val="20"/>
        </w:rPr>
        <w:br/>
      </w:r>
      <w:r w:rsidRPr="00A141BA">
        <w:rPr>
          <w:rFonts w:ascii="Verdana" w:hAnsi="Verdana" w:cs="Arial"/>
          <w:sz w:val="20"/>
          <w:szCs w:val="20"/>
        </w:rPr>
        <w:t xml:space="preserve">w terminie 7 dni od dnia jej zawarcia. </w:t>
      </w:r>
    </w:p>
    <w:p w14:paraId="473BB74A" w14:textId="16EBF98D"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zgłosi - w formie pisemnej - pod rygorem nieważności, sprzeciw do umowy o podwykonawstwo, której przedmiotem są roboty budowlane, niespełniającej wymagań określonych w ust. 5, w terminie 14 dni od dnia otrzymania poświadczonej za zgodność z oryginałem, przez przedkładającego, kopii umowy. </w:t>
      </w:r>
    </w:p>
    <w:p w14:paraId="58F3656D" w14:textId="75D1541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8 w formie pisemnej sprzeciwu do przedłożonej umowy o podwykonawstwo, której przedmiotem są roboty budowlane, strony uznają, iż Zamawiający umowę zaakceptował. </w:t>
      </w:r>
    </w:p>
    <w:p w14:paraId="0C86F4BF" w14:textId="2EE374D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zobowiązany jest</w:t>
      </w:r>
      <w:r w:rsidR="003F1A09" w:rsidRPr="00A141BA">
        <w:rPr>
          <w:rFonts w:ascii="Verdana" w:hAnsi="Verdana" w:cs="Arial"/>
          <w:sz w:val="20"/>
          <w:szCs w:val="20"/>
        </w:rPr>
        <w:br/>
      </w:r>
      <w:r w:rsidRPr="00A141BA">
        <w:rPr>
          <w:rFonts w:ascii="Verdana" w:hAnsi="Verdana" w:cs="Arial"/>
          <w:sz w:val="20"/>
          <w:szCs w:val="20"/>
        </w:rPr>
        <w:t>w trakcie realizacji niniejszej umowy do przedłożenia Zamawiającemu poświadczonej za zgodność z oryginałem, przez przedkładającego, kopii zawartej umowy o podwykonawstwo, której przedmiotem są dostawy lub usługi,</w:t>
      </w:r>
      <w:r w:rsidR="00396B4A" w:rsidRPr="00A141BA">
        <w:rPr>
          <w:rFonts w:ascii="Verdana" w:hAnsi="Verdana" w:cs="Arial"/>
          <w:sz w:val="20"/>
          <w:szCs w:val="20"/>
        </w:rPr>
        <w:t xml:space="preserve"> </w:t>
      </w:r>
      <w:r w:rsidRPr="00A141BA">
        <w:rPr>
          <w:rFonts w:ascii="Verdana" w:hAnsi="Verdana" w:cs="Arial"/>
          <w:sz w:val="20"/>
          <w:szCs w:val="20"/>
        </w:rPr>
        <w:t xml:space="preserve">w terminie 7 dni od dnia jej zawarcia, z wyłączeniem umów o podwykonawstwo o wartości mniejszej niż 0,5% </w:t>
      </w:r>
      <w:r w:rsidR="00396B4A" w:rsidRPr="00A141BA">
        <w:rPr>
          <w:rFonts w:ascii="Verdana" w:hAnsi="Verdana" w:cs="Arial"/>
          <w:sz w:val="20"/>
          <w:szCs w:val="20"/>
        </w:rPr>
        <w:t xml:space="preserve">wartości umowy </w:t>
      </w:r>
      <w:r w:rsidRPr="00A141BA">
        <w:rPr>
          <w:rFonts w:ascii="Verdana" w:hAnsi="Verdana" w:cs="Arial"/>
          <w:sz w:val="20"/>
          <w:szCs w:val="20"/>
        </w:rPr>
        <w:t>określone</w:t>
      </w:r>
      <w:r w:rsidR="00396B4A" w:rsidRPr="00A141BA">
        <w:rPr>
          <w:rFonts w:ascii="Verdana" w:hAnsi="Verdana" w:cs="Arial"/>
          <w:sz w:val="20"/>
          <w:szCs w:val="20"/>
        </w:rPr>
        <w:t>j</w:t>
      </w:r>
      <w:r w:rsidRPr="00A141BA">
        <w:rPr>
          <w:rFonts w:ascii="Verdana" w:hAnsi="Verdana" w:cs="Arial"/>
          <w:sz w:val="20"/>
          <w:szCs w:val="20"/>
        </w:rPr>
        <w:t xml:space="preserve"> w § </w:t>
      </w:r>
      <w:r w:rsidR="00396B4A" w:rsidRPr="00A141BA">
        <w:rPr>
          <w:rFonts w:ascii="Verdana" w:hAnsi="Verdana" w:cs="Arial"/>
          <w:sz w:val="20"/>
          <w:szCs w:val="20"/>
        </w:rPr>
        <w:t xml:space="preserve">6 </w:t>
      </w:r>
      <w:r w:rsidRPr="00A141BA">
        <w:rPr>
          <w:rFonts w:ascii="Verdana" w:hAnsi="Verdana" w:cs="Arial"/>
          <w:sz w:val="20"/>
          <w:szCs w:val="20"/>
        </w:rPr>
        <w:t xml:space="preserve">ust.1. Termin zapłaty wynagrodzenia podwykonawcy lub dalszemu podwykonawcy przewidziany w umowie na podwykonawstwo, której przedmiotem są dostawy lub usługi, nie może być dłuższy niż 30 dni od dnia doręczenia Wykonawcy, podwykonawcy lub dalszemu podwykonawcy faktury lub rachunku, potwierdzających wykonanie zleconej podwykonawcy lub dalszemu podwykonawcy dostawy lub usługi. </w:t>
      </w:r>
    </w:p>
    <w:p w14:paraId="3067F750" w14:textId="6705AEB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gdy w umowie określonej w ust. 10 termin zapłaty wynagrodzenia będzie dłuższy niż określony w ust. 10, Zamawiający poinformuje o tym Wykonawcę w terminie do 14 dni od daty otrzymania kopii umowy i wezwie go do doprowadzenia do zmiany tej umowy pod rygorem wystąpienia o zapłatę kary umownej. </w:t>
      </w:r>
    </w:p>
    <w:p w14:paraId="1F878D2F" w14:textId="600BE00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 </w:t>
      </w:r>
    </w:p>
    <w:p w14:paraId="2E4004BD" w14:textId="429DF53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 projektu umowy lub umowy o podwykonawstwo, stosuje się odpowiednio postanowienia ust. 4-12. </w:t>
      </w:r>
    </w:p>
    <w:p w14:paraId="69029722" w14:textId="712FDFE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zobowiązany jest do poinformowania Zamawiającego o zmianie lub rezygnacji z podwykonawcy, bądź powierzeniu podwykonawcy innej części zamówienia, a także o wykonaniu zamówienia przy pomocy podwykonawców, pomimo nie wskazania ich w postępowaniu. Ewentualna zmiana lub rezygnacja</w:t>
      </w:r>
      <w:r w:rsidR="00396B4A" w:rsidRPr="00A141BA">
        <w:rPr>
          <w:rFonts w:ascii="Verdana" w:hAnsi="Verdana" w:cs="Arial"/>
          <w:sz w:val="20"/>
          <w:szCs w:val="20"/>
        </w:rPr>
        <w:t xml:space="preserve"> </w:t>
      </w:r>
      <w:r w:rsidRPr="00A141BA">
        <w:rPr>
          <w:rFonts w:ascii="Verdana" w:hAnsi="Verdana" w:cs="Arial"/>
          <w:sz w:val="20"/>
          <w:szCs w:val="20"/>
        </w:rPr>
        <w:t xml:space="preserve">z podwykonawcy bądź powierzenie wykonania części zamówienia podwykonawcy wymaga zgody Zamawiającego wyrażonej na piśmie pod rygorem nieważności takiej zmiany. Do nowego podwykonawcy mają zastosowanie postanowienia ust. 2-13. </w:t>
      </w:r>
    </w:p>
    <w:p w14:paraId="236CD057" w14:textId="54AE1615"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Jeżeli powierzenie podwykonawcy lub dalszemu podwykonawcy wykonania części zamówienia na roboty budowlane lub usługi następuje w trakcie jego realizacji, Wykonawca na żądanie Zamawiającego przedstawia dokumenty potwierdzające brak podstaw wykluczenia wobec tego podwykonawcy lub dalszego podwykonawcy. Jeżeli Zamawiający stwierdzi, że wobec danego podwykonawcy lub dalszego podwykonawcy zachodzą podstawy wykluczenia, żąda aby w terminie 5 dni od daty otrzymania żądania Wykonawca zastąpił tego podwykonawcę lub dalszego podwykonawcę, pod rygorem niedopuszczenia tego podwykonawcy lub dalszego podwykonawcy do realizacji części zamówienia. </w:t>
      </w:r>
    </w:p>
    <w:p w14:paraId="20815D0B" w14:textId="35920A0F"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1DDB34C2" w14:textId="3E98A08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zastrzega sobie prawo do żądania od Wykonawcy w trakcie realizacji przedmiotu umowy złożenia stosownego oświadczenia o aktualnym stanie powierzenia realizacji części zamówienia objętego niniejszą umową podwykonawcom lub dalszym podwykonawcom. </w:t>
      </w:r>
    </w:p>
    <w:p w14:paraId="7D83AE12" w14:textId="0053A5B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FB9E033" w14:textId="373AE66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Powyższe postanowienia w zakresie zasad zawierania umowy</w:t>
      </w:r>
      <w:r w:rsidR="00396B4A" w:rsidRPr="00A141BA">
        <w:rPr>
          <w:rFonts w:ascii="Verdana" w:hAnsi="Verdana" w:cs="Arial"/>
          <w:sz w:val="20"/>
          <w:szCs w:val="20"/>
        </w:rPr>
        <w:t xml:space="preserve"> </w:t>
      </w:r>
      <w:r w:rsidRPr="00A141BA">
        <w:rPr>
          <w:rFonts w:ascii="Verdana" w:hAnsi="Verdana" w:cs="Arial"/>
          <w:sz w:val="20"/>
          <w:szCs w:val="20"/>
        </w:rPr>
        <w:t>o podwykonawstwo stosuje się odpowiednio do umów o podwykonawstwo</w:t>
      </w:r>
      <w:r w:rsidR="00396B4A" w:rsidRPr="00A141BA">
        <w:rPr>
          <w:rFonts w:ascii="Verdana" w:hAnsi="Verdana" w:cs="Arial"/>
          <w:sz w:val="20"/>
          <w:szCs w:val="20"/>
        </w:rPr>
        <w:t xml:space="preserve"> </w:t>
      </w:r>
      <w:r w:rsidRPr="00A141BA">
        <w:rPr>
          <w:rFonts w:ascii="Verdana" w:hAnsi="Verdana" w:cs="Arial"/>
          <w:sz w:val="20"/>
          <w:szCs w:val="20"/>
        </w:rPr>
        <w:t xml:space="preserve">z dalszymi podwykonawcami. </w:t>
      </w:r>
    </w:p>
    <w:p w14:paraId="58DAE183" w14:textId="3A0E105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zmiany lub rezygnacji z podwykonawcy, na którego zasoby Wykonawca powoływał się w trakcie postępowania o udzielenie zamówienia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w celu wykazania spełniania warunków udziału w postępowaniu, Wykonawca przed dokonaniem zmiany lub rezygnacji z ww. podwykonawcy zobowiązany jest do wykazania Zamawiającemu, iż proponowany inny podwykonawca lub Wykonawca samodzielnie spełnienia je</w:t>
      </w:r>
      <w:r w:rsidR="00396B4A" w:rsidRPr="00A141BA">
        <w:rPr>
          <w:rFonts w:ascii="Verdana" w:hAnsi="Verdana" w:cs="Arial"/>
          <w:sz w:val="20"/>
          <w:szCs w:val="20"/>
        </w:rPr>
        <w:t xml:space="preserve"> </w:t>
      </w:r>
      <w:r w:rsidRPr="00A141BA">
        <w:rPr>
          <w:rFonts w:ascii="Verdana" w:hAnsi="Verdana" w:cs="Arial"/>
          <w:sz w:val="20"/>
          <w:szCs w:val="20"/>
        </w:rPr>
        <w:t xml:space="preserve">w stopniu nie mniejszym niż podwykonawca, na którego zasoby Wykonawca powoływał się w trakcie postępowania o udzielenie zamówienia. </w:t>
      </w:r>
    </w:p>
    <w:p w14:paraId="3730E45F" w14:textId="6676172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20 w przypadku podwykonawcy, na którego zasoby Wykonawca powołał się</w:t>
      </w:r>
      <w:r w:rsidR="00396B4A" w:rsidRPr="00A141BA">
        <w:rPr>
          <w:rFonts w:ascii="Verdana" w:hAnsi="Verdana" w:cs="Arial"/>
          <w:sz w:val="20"/>
          <w:szCs w:val="20"/>
        </w:rPr>
        <w:t xml:space="preserve"> </w:t>
      </w:r>
      <w:r w:rsidRPr="00A141BA">
        <w:rPr>
          <w:rFonts w:ascii="Verdana" w:hAnsi="Verdana" w:cs="Arial"/>
          <w:sz w:val="20"/>
          <w:szCs w:val="20"/>
        </w:rPr>
        <w:t xml:space="preserve">w ofercie na zasadach określonych w art. 118 ust. 1 ustawy </w:t>
      </w:r>
      <w:r w:rsidR="00396B4A" w:rsidRPr="00A141BA">
        <w:rPr>
          <w:rFonts w:ascii="Verdana" w:hAnsi="Verdana" w:cs="Arial"/>
          <w:sz w:val="20"/>
          <w:szCs w:val="20"/>
        </w:rPr>
        <w:t>Prawo zamówień publicznych</w:t>
      </w:r>
      <w:r w:rsidRPr="00A141BA">
        <w:rPr>
          <w:rFonts w:ascii="Verdana" w:hAnsi="Verdana" w:cs="Arial"/>
          <w:sz w:val="20"/>
          <w:szCs w:val="20"/>
        </w:rPr>
        <w:t>, w celu wykazania spełniania warunków udziału w postępowaniu).</w:t>
      </w:r>
    </w:p>
    <w:p w14:paraId="4D7C5DFC" w14:textId="5C9063A5" w:rsidR="005D3C86" w:rsidRPr="00A141BA" w:rsidRDefault="005D3C86"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396B4A" w:rsidRPr="00A141BA">
        <w:rPr>
          <w:rFonts w:ascii="Verdana" w:eastAsia="Arial Narrow" w:hAnsi="Verdana" w:cs="Arial"/>
          <w:b/>
          <w:bCs/>
          <w:color w:val="auto"/>
          <w:sz w:val="22"/>
          <w:szCs w:val="22"/>
          <w:lang w:val="pl"/>
        </w:rPr>
        <w:t>16</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 xml:space="preserve">Przetwarzanie danych osobowych </w:t>
      </w:r>
    </w:p>
    <w:p w14:paraId="476CA863" w14:textId="5706FA08"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oświadczają, że są administratorami danych osobowych w rozumieniu Rozporządzenia Parlamentu Europejskiego i Rady (UE) 2016/679 z dnia 27 kwietnia 2016 r. w sprawie ochrony osób fizycznych w związku z przetwarzaniem danych osobowych</w:t>
      </w:r>
      <w:r>
        <w:rPr>
          <w:rFonts w:ascii="Verdana" w:hAnsi="Verdana"/>
          <w:sz w:val="20"/>
          <w:szCs w:val="20"/>
        </w:rPr>
        <w:br/>
        <w:t>i w sprawie swobodnego przepływu takich danych oraz uchylenia dyrektywy 95/46/WE (ogólne rozporządzenie o ochronie danych,  (dalej RODO), w odniesieniu do danych osobowych osób fizycznych reprezentujących Strony Umowy oraz osób fizycznych wskazanych przez Strony jako osoby do kontaktu i inne osoby odpowiedzialne za wykonanie niniejszej Umowy.</w:t>
      </w:r>
    </w:p>
    <w:p w14:paraId="2E84C8F7" w14:textId="77777777"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zobowiązują się wykonać w stosunku do swoich pracowników, pełnomocników, podwykonawców – osób fizycznych, o których mowa w ust. 1, obowiązek informacyjny wynikający z art. 13 i 14 RODO zgodnie z klauzulami informacyjnymi stanowiącymi załącznik nr 3 i 4 do Umowy.</w:t>
      </w:r>
    </w:p>
    <w:p w14:paraId="371E6DE5" w14:textId="77777777" w:rsidR="00667E3F" w:rsidRDefault="00667E3F" w:rsidP="00667E3F">
      <w:pPr>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zobowiązują się do udokumentowania prawidłowości realizacji obowiązku informacyjnego, o którym mowa w ust. 2 w sposób i formie zgodnej z przepisami RODO oraz przechowywania dowodów na te okoliczność oraz do udostępniania tych dowodów niezwłocznie, na każde żądanie drugiej Strony Umowy.</w:t>
      </w:r>
    </w:p>
    <w:p w14:paraId="612A33D2" w14:textId="256AAC94" w:rsidR="005D3C86" w:rsidRPr="00A141BA" w:rsidRDefault="00667E3F" w:rsidP="00667E3F">
      <w:pPr>
        <w:pStyle w:val="Tekstpodstawowy"/>
        <w:numPr>
          <w:ilvl w:val="0"/>
          <w:numId w:val="38"/>
        </w:numPr>
        <w:spacing w:line="360" w:lineRule="auto"/>
        <w:jc w:val="left"/>
        <w:rPr>
          <w:rFonts w:ascii="Verdana" w:hAnsi="Verdana" w:cs="Arial"/>
          <w:sz w:val="20"/>
        </w:rPr>
      </w:pPr>
      <w:r>
        <w:rPr>
          <w:rFonts w:ascii="Verdana" w:hAnsi="Verdana"/>
          <w:sz w:val="20"/>
        </w:rPr>
        <w:t>Strony Umowy zobowiązują się do wzajemnego wspierania w realizowaniu praw osób, których dane są przetwarzane, w szczególności poprzez ich przekazywanie od osoby, której dane dotyczą, drugiej Stronie Umowy</w:t>
      </w:r>
      <w:r w:rsidR="005D3C86" w:rsidRPr="00A141BA">
        <w:rPr>
          <w:rFonts w:ascii="Verdana" w:hAnsi="Verdana" w:cs="Arial"/>
          <w:sz w:val="20"/>
        </w:rPr>
        <w:t xml:space="preserve">. </w:t>
      </w:r>
    </w:p>
    <w:p w14:paraId="11060BCA" w14:textId="7F31A977"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Cs/>
          <w:color w:val="auto"/>
          <w:sz w:val="22"/>
          <w:szCs w:val="22"/>
          <w:lang w:val="pl"/>
        </w:rPr>
      </w:pPr>
      <w:r w:rsidRPr="00A141BA">
        <w:rPr>
          <w:rFonts w:ascii="Verdana" w:eastAsia="Arial Narrow" w:hAnsi="Verdana" w:cs="Arial"/>
          <w:b/>
          <w:bCs/>
          <w:color w:val="auto"/>
          <w:sz w:val="22"/>
          <w:szCs w:val="22"/>
          <w:lang w:val="pl"/>
        </w:rPr>
        <w:t xml:space="preserve">§ </w:t>
      </w:r>
      <w:r w:rsidR="00396B4A" w:rsidRPr="00A141BA">
        <w:rPr>
          <w:rFonts w:ascii="Verdana" w:eastAsia="Arial Narrow" w:hAnsi="Verdana" w:cs="Arial"/>
          <w:b/>
          <w:bCs/>
          <w:color w:val="auto"/>
          <w:sz w:val="22"/>
          <w:szCs w:val="22"/>
          <w:lang w:val="pl"/>
        </w:rPr>
        <w:t>17</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Postanowienia końcowe</w:t>
      </w:r>
    </w:p>
    <w:p w14:paraId="2FFEECD8" w14:textId="2966726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umowy wyłączają możliwość przelewu wierzytelności wynikających</w:t>
      </w:r>
      <w:r w:rsidR="00396B4A" w:rsidRPr="00A141BA">
        <w:rPr>
          <w:rFonts w:ascii="Verdana" w:hAnsi="Verdana" w:cs="Arial"/>
          <w:bCs/>
          <w:iCs/>
          <w:sz w:val="20"/>
          <w:szCs w:val="20"/>
        </w:rPr>
        <w:t xml:space="preserve"> </w:t>
      </w:r>
      <w:r w:rsidRPr="00A141BA">
        <w:rPr>
          <w:rFonts w:ascii="Verdana" w:hAnsi="Verdana" w:cs="Arial"/>
          <w:bCs/>
          <w:iCs/>
          <w:sz w:val="20"/>
          <w:szCs w:val="20"/>
        </w:rPr>
        <w:t>z umowy na osoby trzecie.</w:t>
      </w:r>
    </w:p>
    <w:p w14:paraId="61D0F79A" w14:textId="493ABA05"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Zamawiający ma prawo złożyć reklamacje dotyczące jakości i terminowości świadczonych </w:t>
      </w:r>
      <w:r w:rsidR="00793547" w:rsidRPr="00A141BA">
        <w:rPr>
          <w:rFonts w:ascii="Verdana" w:hAnsi="Verdana" w:cs="Arial"/>
          <w:bCs/>
          <w:iCs/>
          <w:sz w:val="20"/>
          <w:szCs w:val="20"/>
        </w:rPr>
        <w:t>prac</w:t>
      </w:r>
      <w:r w:rsidRPr="00A141BA">
        <w:rPr>
          <w:rFonts w:ascii="Verdana" w:hAnsi="Verdana" w:cs="Arial"/>
          <w:bCs/>
          <w:iCs/>
          <w:sz w:val="20"/>
          <w:szCs w:val="20"/>
        </w:rPr>
        <w:t>.</w:t>
      </w:r>
    </w:p>
    <w:p w14:paraId="28B7C6AF" w14:textId="6923207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w:t>
      </w:r>
      <w:r w:rsidR="00396B4A" w:rsidRPr="00A141BA">
        <w:rPr>
          <w:rFonts w:ascii="Verdana" w:hAnsi="Verdana" w:cs="Arial"/>
          <w:bCs/>
          <w:iCs/>
          <w:sz w:val="20"/>
          <w:szCs w:val="20"/>
        </w:rPr>
        <w:t xml:space="preserve"> </w:t>
      </w:r>
      <w:r w:rsidRPr="00A141BA">
        <w:rPr>
          <w:rFonts w:ascii="Verdana" w:hAnsi="Verdana" w:cs="Arial"/>
          <w:bCs/>
          <w:iCs/>
          <w:sz w:val="20"/>
          <w:szCs w:val="20"/>
        </w:rPr>
        <w:t>z wad przedmiotu umowy lub niedołożenia należytej staranności przez Wykonawcę przy wykonaniu przedmiotu umowy.</w:t>
      </w:r>
    </w:p>
    <w:p w14:paraId="2D4DE518" w14:textId="74364F2F"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W sprawach nieuregulowanych niniejszą umową mają zastosowanie przepisy ustawy Prawo zamówień publicznych oraz przepisy </w:t>
      </w:r>
      <w:r w:rsidR="00CC6CE4" w:rsidRPr="00A141BA">
        <w:rPr>
          <w:rFonts w:ascii="Verdana" w:hAnsi="Verdana" w:cs="Arial"/>
          <w:bCs/>
          <w:iCs/>
          <w:sz w:val="20"/>
          <w:szCs w:val="20"/>
        </w:rPr>
        <w:t>K</w:t>
      </w:r>
      <w:r w:rsidRPr="00A141BA">
        <w:rPr>
          <w:rFonts w:ascii="Verdana" w:hAnsi="Verdana" w:cs="Arial"/>
          <w:bCs/>
          <w:iCs/>
          <w:sz w:val="20"/>
          <w:szCs w:val="20"/>
        </w:rPr>
        <w:t xml:space="preserve">odeksu </w:t>
      </w:r>
      <w:r w:rsidR="00CC6CE4" w:rsidRPr="00A141BA">
        <w:rPr>
          <w:rFonts w:ascii="Verdana" w:hAnsi="Verdana" w:cs="Arial"/>
          <w:bCs/>
          <w:iCs/>
          <w:sz w:val="20"/>
          <w:szCs w:val="20"/>
        </w:rPr>
        <w:t>C</w:t>
      </w:r>
      <w:r w:rsidRPr="00A141BA">
        <w:rPr>
          <w:rFonts w:ascii="Verdana" w:hAnsi="Verdana" w:cs="Arial"/>
          <w:bCs/>
          <w:iCs/>
          <w:sz w:val="20"/>
          <w:szCs w:val="20"/>
        </w:rPr>
        <w:t>ywilnego.</w:t>
      </w:r>
    </w:p>
    <w:p w14:paraId="205A8211"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O ile postanowienia Umowy nie przewidują inaczej, wszelkie dokumenty związane z wykonywaniem Umowy, w tym oświadczenia i zawiadomienia składane przez Strony w związku z Umową powinny być przekazywane pocztą kurierską lub listem poleconym za zwrotnym potwierdzeniem odbioru. Strony dopuszczają możliwość przekazywania sobie wszelkiej korespondencji za pośrednictwem faksu lub poczty elektronicznej, jednakże powołanie się przez którąkolwiek ze Stron na fakt doręczenia pisma drugiej Stronie będzie skuteczne pod warunkiem otrzymania podpisanego zwrotnego poświadczenia odbioru.</w:t>
      </w:r>
    </w:p>
    <w:p w14:paraId="1ED6C0CC" w14:textId="610EB1C1" w:rsidR="00CC6CE4" w:rsidRPr="00A141BA" w:rsidRDefault="00CC6CE4" w:rsidP="00B22FC5">
      <w:pPr>
        <w:pStyle w:val="Akapitzlist"/>
        <w:numPr>
          <w:ilvl w:val="0"/>
          <w:numId w:val="10"/>
        </w:numPr>
        <w:spacing w:line="336" w:lineRule="auto"/>
        <w:rPr>
          <w:rFonts w:ascii="Verdana" w:hAnsi="Verdana" w:cs="Arial"/>
          <w:bCs/>
          <w:iCs/>
          <w:sz w:val="20"/>
          <w:szCs w:val="20"/>
        </w:rPr>
      </w:pPr>
      <w:r w:rsidRPr="00A141BA">
        <w:rPr>
          <w:rFonts w:ascii="Verdana" w:hAnsi="Verdana" w:cs="Arial"/>
          <w:bCs/>
          <w:i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4B3C906E" w14:textId="03A1DC9D"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zobowiązują się wzajemnie do zawiadamiania drugiej Strony</w:t>
      </w:r>
      <w:r w:rsidR="003F1A09" w:rsidRPr="00A141BA">
        <w:rPr>
          <w:rFonts w:ascii="Verdana" w:hAnsi="Verdana" w:cs="Arial"/>
          <w:bCs/>
          <w:iCs/>
          <w:sz w:val="20"/>
          <w:szCs w:val="20"/>
        </w:rPr>
        <w:br/>
      </w:r>
      <w:r w:rsidRPr="00A141BA">
        <w:rPr>
          <w:rFonts w:ascii="Verdana" w:hAnsi="Verdana" w:cs="Arial"/>
          <w:bCs/>
          <w:iCs/>
          <w:sz w:val="20"/>
          <w:szCs w:val="20"/>
        </w:rPr>
        <w:t>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D7DA606"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Umowę sporządzono w dwóch jednobrzmiących egzemplarzach, jeden dla Wykonawcy, jeden dla Zamawiającego.</w:t>
      </w:r>
    </w:p>
    <w:p w14:paraId="08571AC3"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Adresy do doręczeń: </w:t>
      </w:r>
    </w:p>
    <w:p w14:paraId="10AA5195" w14:textId="77777777" w:rsidR="00C63A82" w:rsidRPr="00A141BA" w:rsidRDefault="00C63A82" w:rsidP="00B22FC5">
      <w:pPr>
        <w:spacing w:line="336" w:lineRule="auto"/>
        <w:ind w:left="360"/>
        <w:rPr>
          <w:rFonts w:ascii="Verdana" w:hAnsi="Verdana" w:cs="Arial"/>
          <w:sz w:val="20"/>
          <w:szCs w:val="20"/>
        </w:rPr>
      </w:pPr>
      <w:r w:rsidRPr="00A141BA">
        <w:rPr>
          <w:rFonts w:ascii="Verdana" w:hAnsi="Verdana" w:cs="Arial"/>
          <w:sz w:val="20"/>
          <w:szCs w:val="20"/>
        </w:rPr>
        <w:t xml:space="preserve">Zamawiającego: Urząd Miasta i Gminy, </w:t>
      </w:r>
      <w:r w:rsidR="00FB7B92" w:rsidRPr="00A141BA">
        <w:rPr>
          <w:rFonts w:ascii="Verdana" w:hAnsi="Verdana" w:cs="Arial"/>
          <w:sz w:val="20"/>
          <w:szCs w:val="20"/>
        </w:rPr>
        <w:t>p</w:t>
      </w:r>
      <w:r w:rsidRPr="00A141BA">
        <w:rPr>
          <w:rFonts w:ascii="Verdana" w:hAnsi="Verdana" w:cs="Arial"/>
          <w:sz w:val="20"/>
          <w:szCs w:val="20"/>
        </w:rPr>
        <w:t>lac Powstańców Wlkp. 9, 62-095 Murowana Goślina.</w:t>
      </w:r>
    </w:p>
    <w:p w14:paraId="71087115" w14:textId="54DD4778" w:rsidR="00C63A82" w:rsidRPr="00A141BA" w:rsidRDefault="00C63A82" w:rsidP="00B22FC5">
      <w:pPr>
        <w:spacing w:line="336" w:lineRule="auto"/>
        <w:ind w:firstLine="360"/>
        <w:rPr>
          <w:rFonts w:ascii="Verdana" w:hAnsi="Verdana" w:cs="Arial"/>
          <w:sz w:val="20"/>
          <w:szCs w:val="20"/>
        </w:rPr>
      </w:pPr>
      <w:r w:rsidRPr="00A141BA">
        <w:rPr>
          <w:rFonts w:ascii="Verdana" w:hAnsi="Verdana" w:cs="Arial"/>
          <w:sz w:val="20"/>
          <w:szCs w:val="20"/>
        </w:rPr>
        <w:t xml:space="preserve">Wykonawcy: </w:t>
      </w:r>
      <w:r w:rsidR="00DD5214" w:rsidRPr="00A141BA">
        <w:rPr>
          <w:rFonts w:ascii="Verdana" w:hAnsi="Verdana" w:cs="Arial"/>
          <w:sz w:val="20"/>
          <w:szCs w:val="20"/>
        </w:rPr>
        <w:t>__</w:t>
      </w:r>
    </w:p>
    <w:p w14:paraId="6BE7160E" w14:textId="77777777" w:rsidR="008E25EB" w:rsidRPr="00A141BA" w:rsidRDefault="008E25EB" w:rsidP="00B22FC5">
      <w:pPr>
        <w:numPr>
          <w:ilvl w:val="0"/>
          <w:numId w:val="10"/>
        </w:numPr>
        <w:spacing w:line="336" w:lineRule="auto"/>
        <w:ind w:left="357" w:hanging="357"/>
        <w:rPr>
          <w:rFonts w:ascii="Verdana" w:hAnsi="Verdana" w:cs="Arial"/>
          <w:sz w:val="20"/>
          <w:szCs w:val="20"/>
        </w:rPr>
      </w:pPr>
      <w:r w:rsidRPr="00A141BA">
        <w:rPr>
          <w:rFonts w:ascii="Verdana" w:hAnsi="Verdana" w:cs="Arial"/>
          <w:sz w:val="20"/>
          <w:szCs w:val="20"/>
        </w:rPr>
        <w:t>Integralne załączniki do umowy stanowią:</w:t>
      </w:r>
    </w:p>
    <w:p w14:paraId="1B4618CA" w14:textId="0CB0BEFB" w:rsidR="008E25E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1  - </w:t>
      </w:r>
      <w:r w:rsidR="008E25EB" w:rsidRPr="00A141BA">
        <w:rPr>
          <w:rFonts w:ascii="Verdana" w:hAnsi="Verdana" w:cs="Arial"/>
          <w:sz w:val="20"/>
          <w:szCs w:val="20"/>
        </w:rPr>
        <w:t>Opis przedmiotu umowy</w:t>
      </w:r>
      <w:r w:rsidR="00CF3ADC">
        <w:rPr>
          <w:rFonts w:ascii="Verdana" w:hAnsi="Verdana" w:cs="Arial"/>
          <w:sz w:val="20"/>
          <w:szCs w:val="20"/>
        </w:rPr>
        <w:t xml:space="preserve"> wraz ze specyfikacjami technicznymi wykonania i odbioru robót</w:t>
      </w:r>
      <w:r w:rsidR="008E25EB" w:rsidRPr="00A141BA">
        <w:rPr>
          <w:rFonts w:ascii="Verdana" w:hAnsi="Verdana" w:cs="Arial"/>
          <w:sz w:val="20"/>
          <w:szCs w:val="20"/>
        </w:rPr>
        <w:t>,</w:t>
      </w:r>
    </w:p>
    <w:p w14:paraId="4A60B340" w14:textId="276495EC" w:rsidR="008421C8"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2 - </w:t>
      </w:r>
      <w:r w:rsidR="00FC1184">
        <w:rPr>
          <w:rFonts w:ascii="Verdana" w:hAnsi="Verdana" w:cs="Arial"/>
          <w:sz w:val="20"/>
          <w:szCs w:val="20"/>
        </w:rPr>
        <w:t>Formularz</w:t>
      </w:r>
      <w:r w:rsidR="006C655D">
        <w:rPr>
          <w:rFonts w:ascii="Verdana" w:hAnsi="Verdana" w:cs="Arial"/>
          <w:sz w:val="20"/>
          <w:szCs w:val="20"/>
        </w:rPr>
        <w:t xml:space="preserve"> cenowy</w:t>
      </w:r>
      <w:r w:rsidR="008E25EB" w:rsidRPr="00A141BA">
        <w:rPr>
          <w:rFonts w:ascii="Verdana" w:hAnsi="Verdana" w:cs="Arial"/>
          <w:sz w:val="20"/>
          <w:szCs w:val="20"/>
        </w:rPr>
        <w:t xml:space="preserve"> Wykonawcy</w:t>
      </w:r>
      <w:r w:rsidR="00135E5B" w:rsidRPr="00A141BA">
        <w:rPr>
          <w:rFonts w:ascii="Verdana" w:hAnsi="Verdana" w:cs="Arial"/>
          <w:sz w:val="20"/>
          <w:szCs w:val="20"/>
        </w:rPr>
        <w:t>,</w:t>
      </w:r>
    </w:p>
    <w:p w14:paraId="7F250B08" w14:textId="680414B6" w:rsidR="00135E5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3 </w:t>
      </w:r>
      <w:r w:rsidR="00135E5B" w:rsidRPr="00A141BA">
        <w:rPr>
          <w:rFonts w:ascii="Verdana" w:hAnsi="Verdana" w:cs="Arial"/>
          <w:sz w:val="20"/>
          <w:szCs w:val="20"/>
        </w:rPr>
        <w:t>–</w:t>
      </w:r>
      <w:r w:rsidRPr="00A141BA">
        <w:rPr>
          <w:rFonts w:ascii="Verdana" w:hAnsi="Verdana" w:cs="Arial"/>
          <w:sz w:val="20"/>
          <w:szCs w:val="20"/>
        </w:rPr>
        <w:t xml:space="preserve"> </w:t>
      </w:r>
      <w:r w:rsidR="00135E5B" w:rsidRPr="00A141BA">
        <w:rPr>
          <w:rFonts w:ascii="Verdana" w:hAnsi="Verdana" w:cs="Arial"/>
          <w:sz w:val="20"/>
          <w:szCs w:val="20"/>
        </w:rPr>
        <w:t>Klauzula RODO Zamawiający,</w:t>
      </w:r>
    </w:p>
    <w:p w14:paraId="6B31C10A" w14:textId="01F10A2C" w:rsidR="008E25EB" w:rsidRPr="00A141BA" w:rsidRDefault="00135E5B" w:rsidP="00B22FC5">
      <w:pPr>
        <w:numPr>
          <w:ilvl w:val="0"/>
          <w:numId w:val="39"/>
        </w:numPr>
        <w:spacing w:line="336" w:lineRule="auto"/>
        <w:rPr>
          <w:rFonts w:ascii="Verdana" w:hAnsi="Verdana" w:cs="Arial"/>
          <w:sz w:val="20"/>
          <w:szCs w:val="20"/>
        </w:rPr>
      </w:pPr>
      <w:r w:rsidRPr="00A141BA">
        <w:rPr>
          <w:rFonts w:ascii="Verdana" w:hAnsi="Verdana" w:cs="Arial"/>
          <w:sz w:val="20"/>
          <w:szCs w:val="20"/>
        </w:rPr>
        <w:t>Załącznik nr 4 – Klauzula RODO Wykonawca.</w:t>
      </w:r>
    </w:p>
    <w:p w14:paraId="7AF82E23" w14:textId="171FE6B8" w:rsidR="00C63A82" w:rsidRPr="00A141BA" w:rsidRDefault="00C63A82" w:rsidP="00EA20E7">
      <w:pPr>
        <w:spacing w:line="360" w:lineRule="auto"/>
        <w:rPr>
          <w:rFonts w:ascii="Verdana" w:hAnsi="Verdana" w:cs="Arial"/>
          <w:bCs/>
          <w:iCs/>
          <w:sz w:val="20"/>
          <w:szCs w:val="20"/>
        </w:rPr>
      </w:pPr>
    </w:p>
    <w:p w14:paraId="1E0EFB83" w14:textId="319EDF99" w:rsidR="00C63A82" w:rsidRPr="00A141BA" w:rsidRDefault="00C63A82" w:rsidP="00A141BA">
      <w:pPr>
        <w:spacing w:line="360" w:lineRule="auto"/>
        <w:jc w:val="center"/>
        <w:rPr>
          <w:rFonts w:ascii="Verdana" w:hAnsi="Verdana" w:cs="Arial"/>
          <w:b/>
          <w:sz w:val="20"/>
          <w:szCs w:val="20"/>
        </w:rPr>
      </w:pPr>
      <w:r w:rsidRPr="00A141BA">
        <w:rPr>
          <w:rFonts w:ascii="Verdana" w:hAnsi="Verdana" w:cs="Arial"/>
          <w:b/>
          <w:sz w:val="20"/>
          <w:szCs w:val="20"/>
        </w:rPr>
        <w:t>WYKONAWCA</w:t>
      </w:r>
      <w:r w:rsidRP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Pr="00A141BA">
        <w:rPr>
          <w:rFonts w:ascii="Verdana" w:hAnsi="Verdana" w:cs="Arial"/>
          <w:b/>
          <w:sz w:val="20"/>
          <w:szCs w:val="20"/>
        </w:rPr>
        <w:tab/>
        <w:t>ZAMAWIAJĄCY</w:t>
      </w:r>
    </w:p>
    <w:p w14:paraId="2B04EB37" w14:textId="77777777" w:rsidR="00B82042" w:rsidRPr="00A141BA" w:rsidRDefault="00B82042">
      <w:pPr>
        <w:rPr>
          <w:rFonts w:ascii="Verdana" w:hAnsi="Verdana" w:cs="Arial"/>
          <w:sz w:val="20"/>
          <w:szCs w:val="20"/>
        </w:rPr>
      </w:pPr>
      <w:r w:rsidRPr="00A141BA">
        <w:rPr>
          <w:rFonts w:ascii="Verdana" w:hAnsi="Verdana" w:cs="Arial"/>
          <w:sz w:val="20"/>
          <w:szCs w:val="20"/>
        </w:rPr>
        <w:br w:type="page"/>
      </w:r>
    </w:p>
    <w:p w14:paraId="0E5F7A63" w14:textId="0C9FF856"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t>Załącznik nr 1</w:t>
      </w:r>
    </w:p>
    <w:p w14:paraId="7FE6F390" w14:textId="76DD789B"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__</w:t>
      </w:r>
      <w:r w:rsidRPr="00A141BA">
        <w:rPr>
          <w:rFonts w:ascii="Verdana" w:hAnsi="Verdana" w:cs="Arial"/>
          <w:b/>
          <w:bCs/>
          <w:sz w:val="20"/>
          <w:szCs w:val="20"/>
        </w:rPr>
        <w:t xml:space="preserve"> </w:t>
      </w:r>
      <w:r w:rsidRPr="00A141BA">
        <w:rPr>
          <w:rFonts w:ascii="Verdana" w:hAnsi="Verdana" w:cs="Arial"/>
          <w:sz w:val="20"/>
          <w:szCs w:val="20"/>
        </w:rPr>
        <w:t xml:space="preserve"> z dnia __</w:t>
      </w:r>
      <w:r w:rsidRPr="00A141BA">
        <w:rPr>
          <w:rFonts w:ascii="Verdana" w:hAnsi="Verdana" w:cs="Arial"/>
          <w:b/>
          <w:bCs/>
          <w:sz w:val="20"/>
          <w:szCs w:val="20"/>
        </w:rPr>
        <w:t xml:space="preserve"> </w:t>
      </w:r>
      <w:r w:rsidRPr="00A141BA">
        <w:rPr>
          <w:rFonts w:ascii="Verdana" w:hAnsi="Verdana" w:cs="Arial"/>
          <w:sz w:val="20"/>
          <w:szCs w:val="20"/>
        </w:rPr>
        <w:t>202</w:t>
      </w:r>
      <w:r w:rsidR="007070FF">
        <w:rPr>
          <w:rFonts w:ascii="Verdana" w:hAnsi="Verdana" w:cs="Arial"/>
          <w:sz w:val="20"/>
          <w:szCs w:val="20"/>
        </w:rPr>
        <w:t>5</w:t>
      </w:r>
      <w:r w:rsidRPr="00A141BA">
        <w:rPr>
          <w:rFonts w:ascii="Verdana" w:hAnsi="Verdana" w:cs="Arial"/>
          <w:sz w:val="20"/>
          <w:szCs w:val="20"/>
        </w:rPr>
        <w:t xml:space="preserve">r. </w:t>
      </w:r>
    </w:p>
    <w:p w14:paraId="5A1AE614" w14:textId="77777777" w:rsidR="00D53A48" w:rsidRPr="00A141BA" w:rsidRDefault="00D53A48" w:rsidP="00D53A48">
      <w:pPr>
        <w:jc w:val="center"/>
        <w:rPr>
          <w:rFonts w:ascii="Verdana" w:hAnsi="Verdana" w:cs="Arial"/>
          <w:b/>
          <w:sz w:val="20"/>
          <w:szCs w:val="20"/>
        </w:rPr>
      </w:pPr>
    </w:p>
    <w:p w14:paraId="54F97664" w14:textId="2D291392" w:rsidR="00D53A48" w:rsidRPr="00A141BA" w:rsidRDefault="00D53A48" w:rsidP="00D53A48">
      <w:pPr>
        <w:jc w:val="center"/>
        <w:rPr>
          <w:rFonts w:ascii="Verdana" w:hAnsi="Verdana" w:cs="Arial"/>
          <w:b/>
          <w:sz w:val="20"/>
          <w:szCs w:val="20"/>
        </w:rPr>
      </w:pPr>
      <w:r w:rsidRPr="00A141BA">
        <w:rPr>
          <w:rFonts w:ascii="Verdana" w:hAnsi="Verdana" w:cs="Arial"/>
          <w:b/>
          <w:sz w:val="20"/>
          <w:szCs w:val="20"/>
        </w:rPr>
        <w:t>Opis przedmiotu umowy</w:t>
      </w:r>
    </w:p>
    <w:p w14:paraId="4DC8108E" w14:textId="77777777" w:rsidR="00D53A48" w:rsidRPr="00A141BA" w:rsidRDefault="00D53A48" w:rsidP="00D53A48">
      <w:pPr>
        <w:shd w:val="clear" w:color="auto" w:fill="FFFFFF"/>
        <w:spacing w:line="276" w:lineRule="auto"/>
        <w:jc w:val="right"/>
        <w:rPr>
          <w:rFonts w:ascii="Verdana" w:hAnsi="Verdana" w:cs="Arial"/>
          <w:sz w:val="20"/>
          <w:szCs w:val="20"/>
        </w:rPr>
      </w:pPr>
    </w:p>
    <w:p w14:paraId="013FAE1A" w14:textId="7B0A1B59"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t>Załącznik nr 2</w:t>
      </w:r>
    </w:p>
    <w:p w14:paraId="0306D1C6" w14:textId="2968D3A3"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__</w:t>
      </w:r>
      <w:r w:rsidRPr="00A141BA">
        <w:rPr>
          <w:rFonts w:ascii="Verdana" w:hAnsi="Verdana" w:cs="Arial"/>
          <w:b/>
          <w:bCs/>
          <w:sz w:val="20"/>
          <w:szCs w:val="20"/>
        </w:rPr>
        <w:t xml:space="preserve"> </w:t>
      </w:r>
      <w:r w:rsidRPr="00A141BA">
        <w:rPr>
          <w:rFonts w:ascii="Verdana" w:hAnsi="Verdana" w:cs="Arial"/>
          <w:sz w:val="20"/>
          <w:szCs w:val="20"/>
        </w:rPr>
        <w:t xml:space="preserve"> z dnia __</w:t>
      </w:r>
      <w:r w:rsidRPr="00A141BA">
        <w:rPr>
          <w:rFonts w:ascii="Verdana" w:hAnsi="Verdana" w:cs="Arial"/>
          <w:b/>
          <w:bCs/>
          <w:sz w:val="20"/>
          <w:szCs w:val="20"/>
        </w:rPr>
        <w:t xml:space="preserve"> </w:t>
      </w:r>
      <w:r w:rsidRPr="00A141BA">
        <w:rPr>
          <w:rFonts w:ascii="Verdana" w:hAnsi="Verdana" w:cs="Arial"/>
          <w:sz w:val="20"/>
          <w:szCs w:val="20"/>
        </w:rPr>
        <w:t>202</w:t>
      </w:r>
      <w:r w:rsidR="007070FF">
        <w:rPr>
          <w:rFonts w:ascii="Verdana" w:hAnsi="Verdana" w:cs="Arial"/>
          <w:sz w:val="20"/>
          <w:szCs w:val="20"/>
        </w:rPr>
        <w:t>5</w:t>
      </w:r>
      <w:r w:rsidRPr="00A141BA">
        <w:rPr>
          <w:rFonts w:ascii="Verdana" w:hAnsi="Verdana" w:cs="Arial"/>
          <w:sz w:val="20"/>
          <w:szCs w:val="20"/>
        </w:rPr>
        <w:t xml:space="preserve">r. </w:t>
      </w:r>
    </w:p>
    <w:p w14:paraId="37AA407E" w14:textId="77777777" w:rsidR="00D53A48" w:rsidRPr="00A141BA" w:rsidRDefault="00D53A48" w:rsidP="00D53A48">
      <w:pPr>
        <w:jc w:val="center"/>
        <w:rPr>
          <w:rFonts w:ascii="Verdana" w:hAnsi="Verdana" w:cs="Arial"/>
          <w:b/>
          <w:sz w:val="20"/>
          <w:szCs w:val="20"/>
        </w:rPr>
      </w:pPr>
    </w:p>
    <w:p w14:paraId="153C4B4B" w14:textId="177BC17F" w:rsidR="00D53A48" w:rsidRPr="00A141BA" w:rsidRDefault="00FC1184" w:rsidP="00B22FC5">
      <w:pPr>
        <w:jc w:val="center"/>
        <w:rPr>
          <w:rFonts w:ascii="Verdana" w:hAnsi="Verdana" w:cs="Arial"/>
          <w:b/>
          <w:sz w:val="20"/>
          <w:szCs w:val="20"/>
        </w:rPr>
      </w:pPr>
      <w:r>
        <w:rPr>
          <w:rFonts w:ascii="Verdana" w:hAnsi="Verdana" w:cs="Arial"/>
          <w:b/>
          <w:sz w:val="20"/>
          <w:szCs w:val="20"/>
        </w:rPr>
        <w:t>Formularz</w:t>
      </w:r>
      <w:r w:rsidR="00D53A48" w:rsidRPr="00A141BA">
        <w:rPr>
          <w:rFonts w:ascii="Verdana" w:hAnsi="Verdana" w:cs="Arial"/>
          <w:b/>
          <w:sz w:val="20"/>
          <w:szCs w:val="20"/>
        </w:rPr>
        <w:t xml:space="preserve"> </w:t>
      </w:r>
      <w:r w:rsidR="006C655D">
        <w:rPr>
          <w:rFonts w:ascii="Verdana" w:hAnsi="Verdana" w:cs="Arial"/>
          <w:b/>
          <w:sz w:val="20"/>
          <w:szCs w:val="20"/>
        </w:rPr>
        <w:t>cenowy</w:t>
      </w:r>
      <w:r w:rsidR="00D53A48" w:rsidRPr="00A141BA">
        <w:rPr>
          <w:rFonts w:ascii="Verdana" w:hAnsi="Verdana" w:cs="Arial"/>
          <w:b/>
          <w:sz w:val="20"/>
          <w:szCs w:val="20"/>
        </w:rPr>
        <w:t xml:space="preserve"> Wykonawcy</w:t>
      </w:r>
    </w:p>
    <w:p w14:paraId="2B8CC84E" w14:textId="77777777" w:rsidR="00D53A48" w:rsidRPr="00A141BA" w:rsidRDefault="001B23AF" w:rsidP="001B23AF">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tab/>
      </w:r>
    </w:p>
    <w:p w14:paraId="6E49556F" w14:textId="77777777" w:rsidR="00D53A48" w:rsidRPr="00A141BA" w:rsidRDefault="00D53A48">
      <w:pPr>
        <w:rPr>
          <w:rFonts w:ascii="Verdana" w:hAnsi="Verdana" w:cs="Arial"/>
          <w:sz w:val="20"/>
          <w:szCs w:val="20"/>
        </w:rPr>
      </w:pPr>
      <w:r w:rsidRPr="00A141BA">
        <w:rPr>
          <w:rFonts w:ascii="Verdana" w:hAnsi="Verdana" w:cs="Arial"/>
          <w:sz w:val="20"/>
          <w:szCs w:val="20"/>
        </w:rPr>
        <w:br w:type="page"/>
      </w:r>
    </w:p>
    <w:p w14:paraId="22134D71" w14:textId="3D94EB42" w:rsidR="007C134B" w:rsidRPr="00A141BA" w:rsidRDefault="001B23AF" w:rsidP="00B22FC5">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tab/>
      </w:r>
      <w:r w:rsidR="007C134B" w:rsidRPr="00A141BA">
        <w:rPr>
          <w:rFonts w:ascii="Verdana" w:hAnsi="Verdana" w:cs="Arial"/>
          <w:sz w:val="20"/>
          <w:szCs w:val="20"/>
        </w:rPr>
        <w:t xml:space="preserve">Załącznik nr </w:t>
      </w:r>
      <w:r w:rsidR="007A365E" w:rsidRPr="00A141BA">
        <w:rPr>
          <w:rFonts w:ascii="Verdana" w:hAnsi="Verdana" w:cs="Arial"/>
          <w:sz w:val="20"/>
          <w:szCs w:val="20"/>
        </w:rPr>
        <w:t>3</w:t>
      </w:r>
    </w:p>
    <w:p w14:paraId="598EA57E" w14:textId="358BDB79" w:rsidR="007C134B" w:rsidRPr="00A141BA" w:rsidRDefault="007C134B" w:rsidP="00B22FC5">
      <w:pPr>
        <w:shd w:val="clear" w:color="auto" w:fill="FFFFFF"/>
        <w:spacing w:line="360"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z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7070FF">
        <w:rPr>
          <w:rFonts w:ascii="Verdana" w:hAnsi="Verdana" w:cs="Arial"/>
          <w:sz w:val="20"/>
          <w:szCs w:val="20"/>
        </w:rPr>
        <w:t>5</w:t>
      </w:r>
      <w:r w:rsidRPr="00A141BA">
        <w:rPr>
          <w:rFonts w:ascii="Verdana" w:hAnsi="Verdana" w:cs="Arial"/>
          <w:sz w:val="20"/>
          <w:szCs w:val="20"/>
        </w:rPr>
        <w:t xml:space="preserve"> r.</w:t>
      </w:r>
    </w:p>
    <w:p w14:paraId="506FAA84" w14:textId="77777777" w:rsidR="007C134B" w:rsidRPr="00A141BA" w:rsidRDefault="007C134B" w:rsidP="00B22FC5">
      <w:pPr>
        <w:shd w:val="clear" w:color="auto" w:fill="FFFFFF"/>
        <w:spacing w:line="360" w:lineRule="auto"/>
        <w:rPr>
          <w:rFonts w:ascii="Verdana" w:hAnsi="Verdana" w:cs="Arial"/>
          <w:b/>
          <w:sz w:val="20"/>
          <w:szCs w:val="20"/>
        </w:rPr>
      </w:pPr>
      <w:r w:rsidRPr="00A141BA">
        <w:rPr>
          <w:rFonts w:ascii="Verdana" w:hAnsi="Verdana" w:cs="Arial"/>
          <w:b/>
          <w:sz w:val="20"/>
          <w:szCs w:val="20"/>
        </w:rPr>
        <w:t>Informacja o przetwarzaniu danych osobowych (Gmina Murowana Goślina)</w:t>
      </w:r>
    </w:p>
    <w:p w14:paraId="66ED5853" w14:textId="516F80D4" w:rsidR="007C134B" w:rsidRPr="00A141BA" w:rsidRDefault="007C134B" w:rsidP="00B22FC5">
      <w:pPr>
        <w:pStyle w:val="Akapitzlist"/>
        <w:numPr>
          <w:ilvl w:val="0"/>
          <w:numId w:val="71"/>
        </w:numPr>
        <w:shd w:val="clear" w:color="auto" w:fill="FFFFFF"/>
        <w:spacing w:line="336" w:lineRule="auto"/>
        <w:rPr>
          <w:rFonts w:ascii="Verdana" w:hAnsi="Verdana" w:cs="Arial"/>
          <w:sz w:val="20"/>
          <w:szCs w:val="20"/>
        </w:rPr>
      </w:pPr>
      <w:r w:rsidRPr="00A141BA">
        <w:rPr>
          <w:rFonts w:ascii="Verdana" w:hAnsi="Verdana" w:cs="Arial"/>
          <w:sz w:val="20"/>
          <w:szCs w:val="20"/>
        </w:rPr>
        <w:t xml:space="preserve">Niniejsza informacja o przetwarzaniu danych osobowych dotyczy Umowy (dalej „Umowa”) zawartej w dniu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7070FF">
        <w:rPr>
          <w:rFonts w:ascii="Verdana" w:hAnsi="Verdana" w:cs="Arial"/>
          <w:sz w:val="20"/>
          <w:szCs w:val="20"/>
        </w:rPr>
        <w:t>5</w:t>
      </w:r>
      <w:r w:rsidRPr="00A141BA">
        <w:rPr>
          <w:rFonts w:ascii="Verdana" w:hAnsi="Verdana" w:cs="Arial"/>
          <w:sz w:val="20"/>
          <w:szCs w:val="20"/>
        </w:rPr>
        <w:t xml:space="preserve"> r.</w:t>
      </w:r>
    </w:p>
    <w:p w14:paraId="3A626835" w14:textId="3DAE36FB"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Pani/Pana dane osobowe są przetwarzane na podstawie art. 6 ust. 1 lit. b, c oraz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Celem przetwarzania danych jest zawarcie i realizacja Umowy, dopełnienie obowiązków określonych w przepisach prawa (m.in. ustawa o finansach publicznych, realizacja obowiązków księgowych, podatkowych) oraz ustalenie i dochodzenie roszczeń lub obrona w razie zaistnienia ewentualnych roszczeń przedsiębiorcy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prowadzącego działalność pod nazwą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Podanie danych osobowych jest wymagane w celu zawarcia Umowy.</w:t>
      </w:r>
    </w:p>
    <w:p w14:paraId="6C447CF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Administratorem danych osobowych jest Burmistrz Miasta i Gminy Murowana Goślina, plac Powstańców Wielkopolskich 9, 62</w:t>
      </w:r>
      <w:r w:rsidRPr="00A141BA">
        <w:rPr>
          <w:rFonts w:ascii="Verdana" w:hAnsi="Verdana" w:cs="Arial"/>
          <w:sz w:val="20"/>
          <w:szCs w:val="20"/>
        </w:rPr>
        <w:noBreakHyphen/>
        <w:t>095 Murowana Goślina. Dane kontaktowe Inspektora Ochrony Danych: Urząd Miasta i Gminy, plac Powstańców Wielkopolskich 9, 62-095 Murowana Goślina, e</w:t>
      </w:r>
      <w:r w:rsidRPr="00A141BA">
        <w:rPr>
          <w:rFonts w:ascii="Verdana" w:hAnsi="Verdana" w:cs="Arial"/>
          <w:sz w:val="20"/>
          <w:szCs w:val="20"/>
        </w:rPr>
        <w:noBreakHyphen/>
        <w:t>mail: inspektorochronydanych@murowana-goslina.pl</w:t>
      </w:r>
    </w:p>
    <w:p w14:paraId="1A7BD78B"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Ma Pani/Pan prawo dostępu do treści swoich danych, z zastrzeżeniem przepisów prawa do ich sprostowania (poprawienia), ograniczenia przetwarzania, wniesienia sprzeciwu wobec przetwarzania danych osobowych. Przysługuje Pani/Panu prawo wniesienia skargi do organu nadzorczego zajmującego się ochroną danych osobowych gdy Pani/Pan uzna, że przetwarzanie danych osobowych narusza przepisy prawa.</w:t>
      </w:r>
    </w:p>
    <w:p w14:paraId="1C08BD0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Odbiorcami danych osobowych mogą być organy władzy publicznej oraz podmioty wykonujące zadania publiczne lub działające na zlecenie organów władzy publicznej, w zakresie i w celach, które wynikają z przepisów powszechnie obowiązującego prawa. Odrębną kategorią odbiorców mogą być podmioty uprawnione do obsługi doręczeń, osoby i podmioty świadczące usługi prawne oraz podmioty dostarczające i serwisujące rozwiązania teleinformatyczne.</w:t>
      </w:r>
    </w:p>
    <w:p w14:paraId="16494F20" w14:textId="206C68B1"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Pani/Pana dane osobowe będą przechowywane przez okres niezbędny do realizacji celów, a po tym czasie przez okres zgodny z ustawą z dnia 14 lipca 1983 r. o narodowym zasobie archiwalnym i archiwach  lub innymi szczegółowymi przepisami prawa. </w:t>
      </w:r>
    </w:p>
    <w:p w14:paraId="156D495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Dane osobowe nie będą przekazywane do państw trzecich, ani udostępniane organizacjom międzynarodowym. Na podstawie danych nie nastąpi zautomatyzowane podejmowanie decyzji, w tym profilowanie.</w:t>
      </w:r>
    </w:p>
    <w:p w14:paraId="1CA2F907"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Źródłem pochodzenia danych jest Strona umowy.</w:t>
      </w:r>
    </w:p>
    <w:p w14:paraId="33384F6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Kategorie przetwarzanych danych to: imię, nazwisko,  pełniona funkcja lub nazwa stanowiska pracy, numer telefonu, adres e-mail, adres siedziby pracodawcy.</w:t>
      </w:r>
    </w:p>
    <w:p w14:paraId="124AA4F8" w14:textId="34E9F702" w:rsidR="007C134B" w:rsidRPr="00A141BA" w:rsidRDefault="007C134B" w:rsidP="007C134B">
      <w:pPr>
        <w:shd w:val="clear" w:color="auto" w:fill="FFFFFF"/>
        <w:spacing w:line="276" w:lineRule="auto"/>
        <w:jc w:val="right"/>
        <w:rPr>
          <w:rFonts w:ascii="Verdana" w:hAnsi="Verdana" w:cs="Arial"/>
          <w:sz w:val="20"/>
          <w:szCs w:val="20"/>
        </w:rPr>
      </w:pPr>
      <w:r w:rsidRPr="00A141BA">
        <w:rPr>
          <w:rFonts w:ascii="Verdana" w:hAnsi="Verdana" w:cs="Arial"/>
          <w:sz w:val="20"/>
          <w:szCs w:val="20"/>
        </w:rPr>
        <w:br w:type="page"/>
        <w:t xml:space="preserve">Załącznik nr </w:t>
      </w:r>
      <w:r w:rsidR="007A365E" w:rsidRPr="00A141BA">
        <w:rPr>
          <w:rFonts w:ascii="Verdana" w:hAnsi="Verdana" w:cs="Arial"/>
          <w:sz w:val="20"/>
          <w:szCs w:val="20"/>
        </w:rPr>
        <w:t>4</w:t>
      </w:r>
    </w:p>
    <w:p w14:paraId="54A77850" w14:textId="5F801F96" w:rsidR="007C134B" w:rsidRPr="00A141BA" w:rsidRDefault="007C134B" w:rsidP="007C134B">
      <w:pPr>
        <w:shd w:val="clear" w:color="auto" w:fill="FFFFFF"/>
        <w:spacing w:line="276"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z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7070FF">
        <w:rPr>
          <w:rFonts w:ascii="Verdana" w:hAnsi="Verdana" w:cs="Arial"/>
          <w:sz w:val="20"/>
          <w:szCs w:val="20"/>
        </w:rPr>
        <w:t>5</w:t>
      </w:r>
      <w:r w:rsidRPr="00A141BA">
        <w:rPr>
          <w:rFonts w:ascii="Verdana" w:hAnsi="Verdana" w:cs="Arial"/>
          <w:sz w:val="20"/>
          <w:szCs w:val="20"/>
        </w:rPr>
        <w:t xml:space="preserve">r. </w:t>
      </w:r>
    </w:p>
    <w:p w14:paraId="37BF7413" w14:textId="77777777" w:rsidR="007C134B" w:rsidRPr="00A141BA" w:rsidRDefault="007C134B" w:rsidP="007C134B">
      <w:pPr>
        <w:jc w:val="center"/>
        <w:rPr>
          <w:rFonts w:ascii="Verdana" w:hAnsi="Verdana" w:cs="Arial"/>
          <w:b/>
          <w:sz w:val="20"/>
          <w:szCs w:val="20"/>
        </w:rPr>
      </w:pPr>
    </w:p>
    <w:p w14:paraId="46D4BCAB" w14:textId="77777777" w:rsidR="007C134B" w:rsidRPr="00A141BA" w:rsidRDefault="007C134B" w:rsidP="007C134B">
      <w:pPr>
        <w:jc w:val="center"/>
        <w:rPr>
          <w:rFonts w:ascii="Verdana" w:hAnsi="Verdana" w:cs="Arial"/>
          <w:b/>
          <w:sz w:val="20"/>
          <w:szCs w:val="20"/>
        </w:rPr>
      </w:pPr>
      <w:r w:rsidRPr="00A141BA">
        <w:rPr>
          <w:rFonts w:ascii="Verdana" w:hAnsi="Verdana" w:cs="Arial"/>
          <w:b/>
          <w:sz w:val="20"/>
          <w:szCs w:val="20"/>
        </w:rPr>
        <w:t>Informacja o przetwarzaniu danych osobowych</w:t>
      </w:r>
    </w:p>
    <w:p w14:paraId="6A56B5B3" w14:textId="77777777" w:rsidR="007C134B" w:rsidRPr="00A141BA" w:rsidRDefault="007C134B" w:rsidP="007C134B">
      <w:pPr>
        <w:spacing w:line="312" w:lineRule="auto"/>
        <w:jc w:val="both"/>
        <w:rPr>
          <w:rFonts w:ascii="Verdana" w:hAnsi="Verdana" w:cs="Arial"/>
          <w:b/>
          <w:sz w:val="20"/>
          <w:szCs w:val="20"/>
        </w:rPr>
      </w:pPr>
    </w:p>
    <w:p w14:paraId="1B857C1B" w14:textId="77777777" w:rsidR="007C134B" w:rsidRPr="00A141BA" w:rsidRDefault="007C134B" w:rsidP="007C134B">
      <w:pPr>
        <w:spacing w:line="312" w:lineRule="auto"/>
        <w:jc w:val="both"/>
        <w:rPr>
          <w:rFonts w:ascii="Verdana" w:hAnsi="Verdana" w:cs="Arial"/>
          <w:b/>
          <w:sz w:val="20"/>
          <w:szCs w:val="20"/>
        </w:rPr>
      </w:pPr>
      <w:r w:rsidRPr="00A141BA">
        <w:rPr>
          <w:rFonts w:ascii="Verdana" w:hAnsi="Verdana" w:cs="Arial"/>
          <w:b/>
          <w:sz w:val="20"/>
          <w:szCs w:val="20"/>
        </w:rPr>
        <w:t>KLAUZULA INFORMACYJNA DOSTARCZONA PRZEZ DRUGĄ STRONĘ UMOWY.</w:t>
      </w:r>
    </w:p>
    <w:p w14:paraId="7DD5BE81" w14:textId="6F8F455B" w:rsidR="00F91402" w:rsidRPr="00A141BA" w:rsidRDefault="00F91402" w:rsidP="00B22FC5">
      <w:pPr>
        <w:shd w:val="clear" w:color="auto" w:fill="FFFFFF"/>
        <w:spacing w:line="276" w:lineRule="auto"/>
        <w:jc w:val="both"/>
        <w:rPr>
          <w:rFonts w:ascii="Verdana" w:hAnsi="Verdana" w:cs="Arial"/>
          <w:sz w:val="20"/>
          <w:szCs w:val="20"/>
        </w:rPr>
      </w:pPr>
    </w:p>
    <w:sectPr w:rsidR="00F91402" w:rsidRPr="00A141BA" w:rsidSect="00872BC4">
      <w:footerReference w:type="default" r:id="rId10"/>
      <w:headerReference w:type="first" r:id="rId11"/>
      <w:footerReference w:type="first" r:id="rId12"/>
      <w:pgSz w:w="11906" w:h="16838" w:code="9"/>
      <w:pgMar w:top="1134" w:right="1133"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6365E" w14:textId="77777777" w:rsidR="002B7766" w:rsidRDefault="002B7766" w:rsidP="00775D9C">
      <w:r>
        <w:separator/>
      </w:r>
    </w:p>
  </w:endnote>
  <w:endnote w:type="continuationSeparator" w:id="0">
    <w:p w14:paraId="6CA36365" w14:textId="77777777" w:rsidR="002B7766" w:rsidRDefault="002B7766" w:rsidP="0077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TE1258198t00">
    <w:altName w:val="Times New Roman"/>
    <w:panose1 w:val="00000000000000000000"/>
    <w:charset w:val="00"/>
    <w:family w:val="roman"/>
    <w:notTrueType/>
    <w:pitch w:val="default"/>
  </w:font>
  <w:font w:name="TimesNewRomanPS-ItalicMT">
    <w:altName w:val="Ink Free"/>
    <w:charset w:val="EE"/>
    <w:family w:val="script"/>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altName w:val="Verdana"/>
    <w:charset w:val="EE"/>
    <w:family w:val="swiss"/>
    <w:pitch w:val="variable"/>
    <w:sig w:usb0="00000001"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AE99D" w14:textId="4AA3D466" w:rsidR="00BA599A" w:rsidRPr="00451D89" w:rsidRDefault="00BA599A" w:rsidP="00B22FC5">
    <w:pPr>
      <w:tabs>
        <w:tab w:val="center" w:pos="4536"/>
        <w:tab w:val="right" w:pos="9072"/>
      </w:tabs>
      <w:jc w:val="right"/>
      <w:rPr>
        <w:rFonts w:ascii="Arial Narrow" w:hAnsi="Arial Narrow"/>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FE88" w14:textId="77777777" w:rsidR="00BA599A" w:rsidRDefault="00BA599A">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1CD29" w14:textId="77777777" w:rsidR="002B7766" w:rsidRDefault="002B7766" w:rsidP="00775D9C">
      <w:r>
        <w:separator/>
      </w:r>
    </w:p>
  </w:footnote>
  <w:footnote w:type="continuationSeparator" w:id="0">
    <w:p w14:paraId="5A85E1F3" w14:textId="77777777" w:rsidR="002B7766" w:rsidRDefault="002B7766" w:rsidP="00775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52902" w14:textId="43792F42" w:rsidR="00BA599A" w:rsidRPr="00B22FC5" w:rsidRDefault="00BA599A">
    <w:pPr>
      <w:pStyle w:val="Nagwek"/>
      <w:rPr>
        <w:rFonts w:ascii="Verdana" w:hAnsi="Verdana"/>
        <w:sz w:val="20"/>
        <w:szCs w:val="20"/>
      </w:rPr>
    </w:pPr>
    <w:r w:rsidRPr="00B22FC5">
      <w:rPr>
        <w:rFonts w:ascii="Verdana" w:eastAsia="Calibri" w:hAnsi="Verdana" w:cs="Arial"/>
        <w:sz w:val="20"/>
        <w:szCs w:val="20"/>
        <w:lang w:eastAsia="en-US"/>
      </w:rPr>
      <w:t xml:space="preserve">Załącznik nr </w:t>
    </w:r>
    <w:r w:rsidRPr="00B22FC5">
      <w:rPr>
        <w:rFonts w:ascii="Verdana" w:eastAsia="Calibri" w:hAnsi="Verdana" w:cs="Arial"/>
        <w:sz w:val="20"/>
        <w:szCs w:val="20"/>
        <w:lang w:val="pl-PL" w:eastAsia="en-US"/>
      </w:rPr>
      <w:t>2</w:t>
    </w:r>
    <w:r w:rsidRPr="00B22FC5">
      <w:rPr>
        <w:rFonts w:ascii="Verdana" w:eastAsia="Calibri" w:hAnsi="Verdana" w:cs="Arial"/>
        <w:sz w:val="20"/>
        <w:szCs w:val="20"/>
        <w:lang w:eastAsia="en-US"/>
      </w:rPr>
      <w:t xml:space="preserve"> do SIWZ – </w:t>
    </w:r>
    <w:r w:rsidRPr="00B22FC5">
      <w:rPr>
        <w:rFonts w:ascii="Verdana" w:eastAsia="Calibri" w:hAnsi="Verdana" w:cs="Arial"/>
        <w:sz w:val="20"/>
        <w:szCs w:val="20"/>
        <w:lang w:val="pl-PL" w:eastAsia="en-US"/>
      </w:rPr>
      <w:t>projekt umowy</w:t>
    </w:r>
  </w:p>
  <w:p w14:paraId="02EA9365" w14:textId="77777777" w:rsidR="00BA599A" w:rsidRDefault="00BA59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1" w15:restartNumberingAfterBreak="0">
    <w:nsid w:val="0000000E"/>
    <w:multiLevelType w:val="singleLevel"/>
    <w:tmpl w:val="0000000E"/>
    <w:name w:val="WW8Num29"/>
    <w:lvl w:ilvl="0">
      <w:start w:val="1"/>
      <w:numFmt w:val="decimal"/>
      <w:lvlText w:val="%1."/>
      <w:lvlJc w:val="left"/>
      <w:pPr>
        <w:tabs>
          <w:tab w:val="num" w:pos="0"/>
        </w:tabs>
        <w:ind w:left="360" w:hanging="360"/>
      </w:pPr>
    </w:lvl>
  </w:abstractNum>
  <w:abstractNum w:abstractNumId="2" w15:restartNumberingAfterBreak="0">
    <w:nsid w:val="00000011"/>
    <w:multiLevelType w:val="multilevel"/>
    <w:tmpl w:val="2764757C"/>
    <w:name w:val="WW8Num18"/>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Arial Narrow" w:eastAsia="Times New Roman" w:hAnsi="Arial Narrow" w:cs="Arial" w:hint="default"/>
        <w:b/>
        <w:i w:val="0"/>
        <w:caps w:val="0"/>
        <w:smallCaps w:val="0"/>
        <w:sz w:val="24"/>
        <w:szCs w:val="20"/>
      </w:rPr>
    </w:lvl>
    <w:lvl w:ilvl="2">
      <w:start w:val="1"/>
      <w:numFmt w:val="decimal"/>
      <w:lvlText w:val="%3)"/>
      <w:lvlJc w:val="left"/>
      <w:pPr>
        <w:tabs>
          <w:tab w:val="num" w:pos="1134"/>
        </w:tabs>
        <w:ind w:left="1134" w:hanging="777"/>
      </w:pPr>
      <w:rPr>
        <w:rFonts w:hint="default"/>
        <w:b/>
        <w:i w:val="0"/>
        <w:caps/>
        <w:color w:val="auto"/>
        <w:sz w:val="20"/>
        <w:szCs w:val="20"/>
      </w:rPr>
    </w:lvl>
    <w:lvl w:ilvl="3">
      <w:start w:val="1"/>
      <w:numFmt w:val="lowerLetter"/>
      <w:lvlText w:val="%2.%3.%4)"/>
      <w:lvlJc w:val="left"/>
      <w:pPr>
        <w:tabs>
          <w:tab w:val="num" w:pos="1077"/>
        </w:tabs>
        <w:ind w:left="1077" w:hanging="357"/>
      </w:pPr>
      <w:rPr>
        <w:rFonts w:ascii="Garamond" w:eastAsia="Times New Roman" w:hAnsi="Garamond" w:cs="Arial" w:hint="default"/>
        <w:b/>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3" w15:restartNumberingAfterBreak="0">
    <w:nsid w:val="00000013"/>
    <w:multiLevelType w:val="multilevel"/>
    <w:tmpl w:val="035428F8"/>
    <w:lvl w:ilvl="0">
      <w:start w:val="1"/>
      <w:numFmt w:val="decimal"/>
      <w:lvlText w:val="%1."/>
      <w:lvlJc w:val="left"/>
      <w:pPr>
        <w:tabs>
          <w:tab w:val="num" w:pos="360"/>
        </w:tabs>
        <w:ind w:left="360" w:hanging="360"/>
      </w:pPr>
      <w:rPr>
        <w:strike w:val="0"/>
        <w:dstrike w:val="0"/>
        <w:color w:val="auto"/>
        <w:sz w:val="20"/>
        <w:szCs w:val="20"/>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000020"/>
    <w:multiLevelType w:val="multilevel"/>
    <w:tmpl w:val="1A1C1FD4"/>
    <w:name w:val="WW8Num32"/>
    <w:lvl w:ilvl="0">
      <w:start w:val="1"/>
      <w:numFmt w:val="decimal"/>
      <w:lvlText w:val="%1)"/>
      <w:lvlJc w:val="left"/>
      <w:pPr>
        <w:tabs>
          <w:tab w:val="num" w:pos="0"/>
        </w:tabs>
        <w:ind w:left="720" w:hanging="360"/>
      </w:pPr>
      <w:rPr>
        <w:rFonts w:eastAsia="Times New Roman"/>
      </w:r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28E1E56"/>
    <w:multiLevelType w:val="hybridMultilevel"/>
    <w:tmpl w:val="2604B6B8"/>
    <w:lvl w:ilvl="0" w:tplc="DD4077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255C8F"/>
    <w:multiLevelType w:val="hybridMultilevel"/>
    <w:tmpl w:val="5B16EF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350244"/>
    <w:multiLevelType w:val="multilevel"/>
    <w:tmpl w:val="A7A6FAEA"/>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Garamond" w:eastAsia="Times New Roman" w:hAnsi="Garamond" w:cs="Arial" w:hint="default"/>
        <w:b/>
        <w:i w:val="0"/>
        <w:caps w:val="0"/>
        <w:smallCaps w:val="0"/>
        <w:sz w:val="24"/>
        <w:szCs w:val="24"/>
      </w:rPr>
    </w:lvl>
    <w:lvl w:ilvl="2">
      <w:start w:val="1"/>
      <w:numFmt w:val="decimal"/>
      <w:lvlText w:val="%3)"/>
      <w:lvlJc w:val="left"/>
      <w:pPr>
        <w:tabs>
          <w:tab w:val="num" w:pos="1134"/>
        </w:tabs>
        <w:ind w:left="1134" w:hanging="777"/>
      </w:pPr>
      <w:rPr>
        <w:rFonts w:hint="default"/>
        <w:b/>
        <w:i w:val="0"/>
        <w:caps/>
        <w:color w:val="auto"/>
        <w:sz w:val="24"/>
        <w:szCs w:val="24"/>
      </w:rPr>
    </w:lvl>
    <w:lvl w:ilvl="3">
      <w:start w:val="1"/>
      <w:numFmt w:val="lowerLetter"/>
      <w:lvlText w:val="%4)"/>
      <w:lvlJc w:val="left"/>
      <w:pPr>
        <w:tabs>
          <w:tab w:val="num" w:pos="1077"/>
        </w:tabs>
        <w:ind w:left="1077" w:hanging="357"/>
      </w:pPr>
      <w:rPr>
        <w:rFonts w:eastAsia="Times New Roman" w:hint="default"/>
        <w:b w:val="0"/>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8" w15:restartNumberingAfterBreak="0">
    <w:nsid w:val="05D164BC"/>
    <w:multiLevelType w:val="hybridMultilevel"/>
    <w:tmpl w:val="7BF85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EA1208"/>
    <w:multiLevelType w:val="hybridMultilevel"/>
    <w:tmpl w:val="ED2C6CA4"/>
    <w:lvl w:ilvl="0" w:tplc="9784470C">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1B5F1B"/>
    <w:multiLevelType w:val="hybridMultilevel"/>
    <w:tmpl w:val="B6EC190E"/>
    <w:lvl w:ilvl="0" w:tplc="2B18A460">
      <w:start w:val="1"/>
      <w:numFmt w:val="bullet"/>
      <w:lvlText w:val=""/>
      <w:lvlJc w:val="left"/>
      <w:pPr>
        <w:ind w:left="720" w:hanging="360"/>
      </w:pPr>
      <w:rPr>
        <w:rFonts w:ascii="Symbol" w:hAnsi="Symbol" w:hint="default"/>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9A20D1"/>
    <w:multiLevelType w:val="hybridMultilevel"/>
    <w:tmpl w:val="492EF7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C91737"/>
    <w:multiLevelType w:val="multilevel"/>
    <w:tmpl w:val="C2FE3F6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13" w15:restartNumberingAfterBreak="0">
    <w:nsid w:val="0B811779"/>
    <w:multiLevelType w:val="multilevel"/>
    <w:tmpl w:val="4434F9F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CA846E6"/>
    <w:multiLevelType w:val="multilevel"/>
    <w:tmpl w:val="BECAB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152" w:hanging="432"/>
      </w:pPr>
      <w:rPr>
        <w:rFonts w:ascii="Segoe UI" w:eastAsia="Times New Roman" w:hAnsi="Segoe UI" w:cs="Segoe UI" w:hint="default"/>
      </w:rPr>
    </w:lvl>
    <w:lvl w:ilvl="2">
      <w:start w:val="1"/>
      <w:numFmt w:val="lowerLetter"/>
      <w:lvlText w:val="%3)"/>
      <w:lvlJc w:val="left"/>
      <w:pPr>
        <w:tabs>
          <w:tab w:val="num" w:pos="1571"/>
        </w:tabs>
        <w:ind w:left="1355" w:hanging="504"/>
      </w:pPr>
      <w:rPr>
        <w:rFonts w:ascii="Arial" w:eastAsia="Times New Roman" w:hAnsi="Arial" w:cs="Arial" w:hint="default"/>
      </w:r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15" w15:restartNumberingAfterBreak="0">
    <w:nsid w:val="0E15658A"/>
    <w:multiLevelType w:val="hybridMultilevel"/>
    <w:tmpl w:val="AADAFAB0"/>
    <w:lvl w:ilvl="0" w:tplc="F7A41658">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F560264"/>
    <w:multiLevelType w:val="hybridMultilevel"/>
    <w:tmpl w:val="EAA2D09C"/>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00253EA"/>
    <w:multiLevelType w:val="hybridMultilevel"/>
    <w:tmpl w:val="CF44FF2E"/>
    <w:lvl w:ilvl="0" w:tplc="2C344378">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105D64BE"/>
    <w:multiLevelType w:val="hybridMultilevel"/>
    <w:tmpl w:val="3CE21D04"/>
    <w:lvl w:ilvl="0" w:tplc="5BC88D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511389"/>
    <w:multiLevelType w:val="hybridMultilevel"/>
    <w:tmpl w:val="373C4A24"/>
    <w:name w:val="WW8Num19223"/>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576F29"/>
    <w:multiLevelType w:val="multilevel"/>
    <w:tmpl w:val="182CA1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3392BBE"/>
    <w:multiLevelType w:val="hybridMultilevel"/>
    <w:tmpl w:val="B05A0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EC083F"/>
    <w:multiLevelType w:val="hybridMultilevel"/>
    <w:tmpl w:val="ECE6E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253136"/>
    <w:multiLevelType w:val="hybridMultilevel"/>
    <w:tmpl w:val="65922DA2"/>
    <w:lvl w:ilvl="0" w:tplc="F4A27898">
      <w:start w:val="1"/>
      <w:numFmt w:val="decimal"/>
      <w:lvlText w:val="%1."/>
      <w:lvlJc w:val="left"/>
      <w:pPr>
        <w:ind w:left="543" w:hanging="428"/>
      </w:pPr>
      <w:rPr>
        <w:rFonts w:ascii="Verdana" w:eastAsia="Arial" w:hAnsi="Verdana" w:cs="Arial" w:hint="default"/>
        <w:b w:val="0"/>
        <w:bCs w:val="0"/>
        <w:i w:val="0"/>
        <w:iCs w:val="0"/>
        <w:spacing w:val="-2"/>
        <w:w w:val="100"/>
        <w:sz w:val="20"/>
        <w:szCs w:val="20"/>
        <w:lang w:val="pl-PL" w:eastAsia="en-US" w:bidi="ar-SA"/>
      </w:rPr>
    </w:lvl>
    <w:lvl w:ilvl="1" w:tplc="B1FCA5D6">
      <w:numFmt w:val="bullet"/>
      <w:lvlText w:val="•"/>
      <w:lvlJc w:val="left"/>
      <w:pPr>
        <w:ind w:left="1416" w:hanging="428"/>
      </w:pPr>
      <w:rPr>
        <w:lang w:val="pl-PL" w:eastAsia="en-US" w:bidi="ar-SA"/>
      </w:rPr>
    </w:lvl>
    <w:lvl w:ilvl="2" w:tplc="9B0A64C6">
      <w:numFmt w:val="bullet"/>
      <w:lvlText w:val="•"/>
      <w:lvlJc w:val="left"/>
      <w:pPr>
        <w:ind w:left="2292" w:hanging="428"/>
      </w:pPr>
      <w:rPr>
        <w:lang w:val="pl-PL" w:eastAsia="en-US" w:bidi="ar-SA"/>
      </w:rPr>
    </w:lvl>
    <w:lvl w:ilvl="3" w:tplc="7C66B116">
      <w:numFmt w:val="bullet"/>
      <w:lvlText w:val="•"/>
      <w:lvlJc w:val="left"/>
      <w:pPr>
        <w:ind w:left="3169" w:hanging="428"/>
      </w:pPr>
      <w:rPr>
        <w:lang w:val="pl-PL" w:eastAsia="en-US" w:bidi="ar-SA"/>
      </w:rPr>
    </w:lvl>
    <w:lvl w:ilvl="4" w:tplc="197E3514">
      <w:numFmt w:val="bullet"/>
      <w:lvlText w:val="•"/>
      <w:lvlJc w:val="left"/>
      <w:pPr>
        <w:ind w:left="4045" w:hanging="428"/>
      </w:pPr>
      <w:rPr>
        <w:lang w:val="pl-PL" w:eastAsia="en-US" w:bidi="ar-SA"/>
      </w:rPr>
    </w:lvl>
    <w:lvl w:ilvl="5" w:tplc="B1CEDD1C">
      <w:numFmt w:val="bullet"/>
      <w:lvlText w:val="•"/>
      <w:lvlJc w:val="left"/>
      <w:pPr>
        <w:ind w:left="4922" w:hanging="428"/>
      </w:pPr>
      <w:rPr>
        <w:lang w:val="pl-PL" w:eastAsia="en-US" w:bidi="ar-SA"/>
      </w:rPr>
    </w:lvl>
    <w:lvl w:ilvl="6" w:tplc="0ED69E5A">
      <w:numFmt w:val="bullet"/>
      <w:lvlText w:val="•"/>
      <w:lvlJc w:val="left"/>
      <w:pPr>
        <w:ind w:left="5798" w:hanging="428"/>
      </w:pPr>
      <w:rPr>
        <w:lang w:val="pl-PL" w:eastAsia="en-US" w:bidi="ar-SA"/>
      </w:rPr>
    </w:lvl>
    <w:lvl w:ilvl="7" w:tplc="7068D02A">
      <w:numFmt w:val="bullet"/>
      <w:lvlText w:val="•"/>
      <w:lvlJc w:val="left"/>
      <w:pPr>
        <w:ind w:left="6674" w:hanging="428"/>
      </w:pPr>
      <w:rPr>
        <w:lang w:val="pl-PL" w:eastAsia="en-US" w:bidi="ar-SA"/>
      </w:rPr>
    </w:lvl>
    <w:lvl w:ilvl="8" w:tplc="6068D5DA">
      <w:numFmt w:val="bullet"/>
      <w:lvlText w:val="•"/>
      <w:lvlJc w:val="left"/>
      <w:pPr>
        <w:ind w:left="7551" w:hanging="428"/>
      </w:pPr>
      <w:rPr>
        <w:lang w:val="pl-PL" w:eastAsia="en-US" w:bidi="ar-SA"/>
      </w:rPr>
    </w:lvl>
  </w:abstractNum>
  <w:abstractNum w:abstractNumId="24" w15:restartNumberingAfterBreak="0">
    <w:nsid w:val="164B7664"/>
    <w:multiLevelType w:val="multilevel"/>
    <w:tmpl w:val="3F3684DE"/>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564AE1"/>
    <w:multiLevelType w:val="hybridMultilevel"/>
    <w:tmpl w:val="9E4E8510"/>
    <w:lvl w:ilvl="0" w:tplc="9BE2D9C2">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6" w15:restartNumberingAfterBreak="0">
    <w:nsid w:val="18663B49"/>
    <w:multiLevelType w:val="multilevel"/>
    <w:tmpl w:val="2F22A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8EA7080"/>
    <w:multiLevelType w:val="hybridMultilevel"/>
    <w:tmpl w:val="CEF671F0"/>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191376"/>
    <w:multiLevelType w:val="hybridMultilevel"/>
    <w:tmpl w:val="F80C970E"/>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81180A8C">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29" w15:restartNumberingAfterBreak="0">
    <w:nsid w:val="19866DA3"/>
    <w:multiLevelType w:val="multilevel"/>
    <w:tmpl w:val="19866DA3"/>
    <w:lvl w:ilvl="0">
      <w:start w:val="1"/>
      <w:numFmt w:val="decimal"/>
      <w:lvlText w:val="%1."/>
      <w:lvlJc w:val="left"/>
      <w:pPr>
        <w:ind w:left="720" w:hanging="360"/>
      </w:pPr>
      <w:rPr>
        <w:b/>
        <w:bC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A0A270A"/>
    <w:multiLevelType w:val="hybridMultilevel"/>
    <w:tmpl w:val="431A8C90"/>
    <w:lvl w:ilvl="0" w:tplc="F252FB10">
      <w:start w:val="1"/>
      <w:numFmt w:val="lowerLetter"/>
      <w:lvlText w:val="%1)"/>
      <w:lvlJc w:val="left"/>
      <w:pPr>
        <w:ind w:left="1222" w:hanging="360"/>
      </w:p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1" w15:restartNumberingAfterBreak="0">
    <w:nsid w:val="1B54101C"/>
    <w:multiLevelType w:val="hybridMultilevel"/>
    <w:tmpl w:val="440C07FA"/>
    <w:lvl w:ilvl="0" w:tplc="4A86728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6B52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F2C0B6F"/>
    <w:multiLevelType w:val="hybridMultilevel"/>
    <w:tmpl w:val="C2A0F2FE"/>
    <w:lvl w:ilvl="0" w:tplc="04150011">
      <w:start w:val="1"/>
      <w:numFmt w:val="decimal"/>
      <w:lvlText w:val="%1)"/>
      <w:lvlJc w:val="left"/>
      <w:pPr>
        <w:ind w:left="1288" w:hanging="360"/>
      </w:pPr>
    </w:lvl>
    <w:lvl w:ilvl="1" w:tplc="04150019">
      <w:start w:val="1"/>
      <w:numFmt w:val="lowerLetter"/>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34" w15:restartNumberingAfterBreak="0">
    <w:nsid w:val="1FDE3953"/>
    <w:multiLevelType w:val="multilevel"/>
    <w:tmpl w:val="C4D80A5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18B0CD6"/>
    <w:multiLevelType w:val="multilevel"/>
    <w:tmpl w:val="A9C0D234"/>
    <w:lvl w:ilvl="0">
      <w:start w:val="1"/>
      <w:numFmt w:val="upperRoman"/>
      <w:lvlText w:val="%1."/>
      <w:lvlJc w:val="left"/>
      <w:pPr>
        <w:tabs>
          <w:tab w:val="num" w:pos="0"/>
        </w:tabs>
        <w:ind w:left="0" w:firstLine="0"/>
      </w:pPr>
      <w:rPr>
        <w:rFonts w:hint="default"/>
        <w:b/>
        <w:i w:val="0"/>
        <w:caps/>
        <w:sz w:val="24"/>
        <w:szCs w:val="24"/>
      </w:rPr>
    </w:lvl>
    <w:lvl w:ilvl="1">
      <w:start w:val="6"/>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36" w15:restartNumberingAfterBreak="0">
    <w:nsid w:val="23313753"/>
    <w:multiLevelType w:val="multilevel"/>
    <w:tmpl w:val="F7C4C01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35D70AD"/>
    <w:multiLevelType w:val="hybridMultilevel"/>
    <w:tmpl w:val="BFE412A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240D3D25"/>
    <w:multiLevelType w:val="multilevel"/>
    <w:tmpl w:val="240D3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5DF04BC"/>
    <w:multiLevelType w:val="multilevel"/>
    <w:tmpl w:val="271A57C2"/>
    <w:lvl w:ilvl="0">
      <w:start w:val="1"/>
      <w:numFmt w:val="upperRoman"/>
      <w:lvlText w:val="%1."/>
      <w:lvlJc w:val="left"/>
      <w:pPr>
        <w:tabs>
          <w:tab w:val="num" w:pos="0"/>
        </w:tabs>
        <w:ind w:left="0" w:firstLine="0"/>
      </w:pPr>
      <w:rPr>
        <w:rFonts w:hint="default"/>
        <w:b/>
        <w:i w:val="0"/>
        <w:caps/>
        <w:sz w:val="24"/>
        <w:szCs w:val="24"/>
      </w:rPr>
    </w:lvl>
    <w:lvl w:ilvl="1">
      <w:start w:val="1"/>
      <w:numFmt w:val="decimal"/>
      <w:lvlText w:val="%2."/>
      <w:lvlJc w:val="left"/>
      <w:pPr>
        <w:tabs>
          <w:tab w:val="num" w:pos="357"/>
        </w:tabs>
        <w:ind w:left="357" w:hanging="357"/>
      </w:pPr>
      <w:rPr>
        <w:rFonts w:hint="default"/>
        <w:b w:val="0"/>
        <w:i w:val="0"/>
        <w:caps w:val="0"/>
        <w:smallCaps w:val="0"/>
        <w:sz w:val="20"/>
        <w:szCs w:val="20"/>
      </w:rPr>
    </w:lvl>
    <w:lvl w:ilvl="2">
      <w:start w:val="1"/>
      <w:numFmt w:val="decimal"/>
      <w:lvlText w:val="%3)"/>
      <w:lvlJc w:val="left"/>
      <w:pPr>
        <w:tabs>
          <w:tab w:val="num" w:pos="1134"/>
        </w:tabs>
        <w:ind w:left="1134" w:hanging="777"/>
      </w:pPr>
      <w:rPr>
        <w:rFonts w:hint="default"/>
        <w:b w:val="0"/>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40" w15:restartNumberingAfterBreak="0">
    <w:nsid w:val="25E74AB6"/>
    <w:multiLevelType w:val="hybridMultilevel"/>
    <w:tmpl w:val="EC8A0B54"/>
    <w:name w:val="WW8Num19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733120A"/>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7B17242"/>
    <w:multiLevelType w:val="multilevel"/>
    <w:tmpl w:val="45AE7D14"/>
    <w:lvl w:ilvl="0">
      <w:start w:val="1"/>
      <w:numFmt w:val="none"/>
      <w:lvlText w:val="e)"/>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2A647CFA"/>
    <w:multiLevelType w:val="multilevel"/>
    <w:tmpl w:val="0CBE598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99799B"/>
    <w:multiLevelType w:val="hybridMultilevel"/>
    <w:tmpl w:val="B55C389E"/>
    <w:lvl w:ilvl="0" w:tplc="F24CDFBC">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5" w15:restartNumberingAfterBreak="0">
    <w:nsid w:val="33613DD7"/>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ED427A"/>
    <w:multiLevelType w:val="hybridMultilevel"/>
    <w:tmpl w:val="2C70187E"/>
    <w:lvl w:ilvl="0" w:tplc="04150017">
      <w:start w:val="1"/>
      <w:numFmt w:val="lowerLetter"/>
      <w:lvlText w:val="%1)"/>
      <w:lvlJc w:val="left"/>
      <w:pPr>
        <w:ind w:left="1556" w:hanging="360"/>
      </w:pPr>
    </w:lvl>
    <w:lvl w:ilvl="1" w:tplc="04150019">
      <w:start w:val="1"/>
      <w:numFmt w:val="lowerLetter"/>
      <w:lvlText w:val="%2."/>
      <w:lvlJc w:val="left"/>
      <w:pPr>
        <w:ind w:left="2276" w:hanging="360"/>
      </w:pPr>
    </w:lvl>
    <w:lvl w:ilvl="2" w:tplc="0415001B">
      <w:start w:val="1"/>
      <w:numFmt w:val="lowerRoman"/>
      <w:lvlText w:val="%3."/>
      <w:lvlJc w:val="right"/>
      <w:pPr>
        <w:ind w:left="2996" w:hanging="180"/>
      </w:pPr>
    </w:lvl>
    <w:lvl w:ilvl="3" w:tplc="0415000F">
      <w:start w:val="1"/>
      <w:numFmt w:val="decimal"/>
      <w:lvlText w:val="%4."/>
      <w:lvlJc w:val="left"/>
      <w:pPr>
        <w:ind w:left="3716" w:hanging="360"/>
      </w:pPr>
    </w:lvl>
    <w:lvl w:ilvl="4" w:tplc="04150019">
      <w:start w:val="1"/>
      <w:numFmt w:val="lowerLetter"/>
      <w:lvlText w:val="%5."/>
      <w:lvlJc w:val="left"/>
      <w:pPr>
        <w:ind w:left="4436" w:hanging="360"/>
      </w:pPr>
    </w:lvl>
    <w:lvl w:ilvl="5" w:tplc="0415001B">
      <w:start w:val="1"/>
      <w:numFmt w:val="lowerRoman"/>
      <w:lvlText w:val="%6."/>
      <w:lvlJc w:val="right"/>
      <w:pPr>
        <w:ind w:left="5156" w:hanging="180"/>
      </w:pPr>
    </w:lvl>
    <w:lvl w:ilvl="6" w:tplc="0415000F">
      <w:start w:val="1"/>
      <w:numFmt w:val="decimal"/>
      <w:lvlText w:val="%7."/>
      <w:lvlJc w:val="left"/>
      <w:pPr>
        <w:ind w:left="5876" w:hanging="360"/>
      </w:pPr>
    </w:lvl>
    <w:lvl w:ilvl="7" w:tplc="04150019">
      <w:start w:val="1"/>
      <w:numFmt w:val="lowerLetter"/>
      <w:lvlText w:val="%8."/>
      <w:lvlJc w:val="left"/>
      <w:pPr>
        <w:ind w:left="6596" w:hanging="360"/>
      </w:pPr>
    </w:lvl>
    <w:lvl w:ilvl="8" w:tplc="0415001B">
      <w:start w:val="1"/>
      <w:numFmt w:val="lowerRoman"/>
      <w:lvlText w:val="%9."/>
      <w:lvlJc w:val="right"/>
      <w:pPr>
        <w:ind w:left="7316" w:hanging="180"/>
      </w:pPr>
    </w:lvl>
  </w:abstractNum>
  <w:abstractNum w:abstractNumId="47" w15:restartNumberingAfterBreak="0">
    <w:nsid w:val="34FC75B8"/>
    <w:multiLevelType w:val="multilevel"/>
    <w:tmpl w:val="6B88E0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36E12646"/>
    <w:multiLevelType w:val="multilevel"/>
    <w:tmpl w:val="12B85D20"/>
    <w:lvl w:ilvl="0">
      <w:start w:val="1"/>
      <w:numFmt w:val="decimal"/>
      <w:lvlText w:val="%1."/>
      <w:lvlJc w:val="left"/>
      <w:pPr>
        <w:tabs>
          <w:tab w:val="num" w:pos="360"/>
        </w:tabs>
        <w:ind w:left="360" w:hanging="360"/>
      </w:pPr>
      <w:rPr>
        <w:b w:val="0"/>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9" w15:restartNumberingAfterBreak="0">
    <w:nsid w:val="36FB0721"/>
    <w:multiLevelType w:val="hybridMultilevel"/>
    <w:tmpl w:val="EA3ED1EE"/>
    <w:name w:val="WW8Num19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73A6FC5"/>
    <w:multiLevelType w:val="hybridMultilevel"/>
    <w:tmpl w:val="6A7805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78F37B6"/>
    <w:multiLevelType w:val="hybridMultilevel"/>
    <w:tmpl w:val="3B7A39E4"/>
    <w:lvl w:ilvl="0" w:tplc="4C62BA6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3C113A"/>
    <w:multiLevelType w:val="hybridMultilevel"/>
    <w:tmpl w:val="21F282E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39083699"/>
    <w:multiLevelType w:val="hybridMultilevel"/>
    <w:tmpl w:val="94AC14DA"/>
    <w:lvl w:ilvl="0" w:tplc="CF544F4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98326BD"/>
    <w:multiLevelType w:val="hybridMultilevel"/>
    <w:tmpl w:val="D80CE2C6"/>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39D71AB3"/>
    <w:multiLevelType w:val="hybridMultilevel"/>
    <w:tmpl w:val="D9761966"/>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D7F445DE">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56" w15:restartNumberingAfterBreak="0">
    <w:nsid w:val="3BB71000"/>
    <w:multiLevelType w:val="hybridMultilevel"/>
    <w:tmpl w:val="57B63FB2"/>
    <w:lvl w:ilvl="0" w:tplc="DBF28DE4">
      <w:start w:val="1"/>
      <w:numFmt w:val="decimal"/>
      <w:lvlText w:val="%1)"/>
      <w:lvlJc w:val="left"/>
      <w:pPr>
        <w:ind w:left="1440" w:hanging="360"/>
      </w:pPr>
      <w:rPr>
        <w:rFonts w:ascii="Verdana" w:hAnsi="Verdana" w:cs="Times New Roman" w:hint="default"/>
        <w:b w:val="0"/>
        <w:i w:val="0"/>
        <w:color w:val="auto"/>
        <w:sz w:val="20"/>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15:restartNumberingAfterBreak="0">
    <w:nsid w:val="3C05520A"/>
    <w:multiLevelType w:val="hybridMultilevel"/>
    <w:tmpl w:val="FD065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8A2789"/>
    <w:multiLevelType w:val="hybridMultilevel"/>
    <w:tmpl w:val="EE40BEE4"/>
    <w:lvl w:ilvl="0" w:tplc="22F4763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9" w15:restartNumberingAfterBreak="0">
    <w:nsid w:val="3DA82862"/>
    <w:multiLevelType w:val="hybridMultilevel"/>
    <w:tmpl w:val="C1B823E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0" w15:restartNumberingAfterBreak="0">
    <w:nsid w:val="3E42376F"/>
    <w:multiLevelType w:val="multilevel"/>
    <w:tmpl w:val="1F6CBAC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EA16699"/>
    <w:multiLevelType w:val="hybridMultilevel"/>
    <w:tmpl w:val="7856F6E2"/>
    <w:lvl w:ilvl="0" w:tplc="22F47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F8057BC"/>
    <w:multiLevelType w:val="hybridMultilevel"/>
    <w:tmpl w:val="22B62286"/>
    <w:lvl w:ilvl="0" w:tplc="D9B81510">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233E29"/>
    <w:multiLevelType w:val="multilevel"/>
    <w:tmpl w:val="40233E29"/>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64" w15:restartNumberingAfterBreak="0">
    <w:nsid w:val="40B2218C"/>
    <w:multiLevelType w:val="hybridMultilevel"/>
    <w:tmpl w:val="5DD061F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1E66905"/>
    <w:multiLevelType w:val="multilevel"/>
    <w:tmpl w:val="0FEAE1E0"/>
    <w:lvl w:ilvl="0">
      <w:start w:val="1"/>
      <w:numFmt w:val="upperRoman"/>
      <w:lvlText w:val="%1."/>
      <w:lvlJc w:val="left"/>
      <w:pPr>
        <w:tabs>
          <w:tab w:val="num" w:pos="0"/>
        </w:tabs>
        <w:ind w:left="0" w:firstLine="0"/>
      </w:pPr>
      <w:rPr>
        <w:rFonts w:hint="default"/>
        <w:b/>
        <w:i w:val="0"/>
        <w:caps/>
        <w:sz w:val="24"/>
        <w:szCs w:val="24"/>
      </w:rPr>
    </w:lvl>
    <w:lvl w:ilvl="1">
      <w:start w:val="7"/>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4"/>
        <w:szCs w:val="24"/>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66" w15:restartNumberingAfterBreak="0">
    <w:nsid w:val="43541F18"/>
    <w:multiLevelType w:val="hybridMultilevel"/>
    <w:tmpl w:val="0526D6F4"/>
    <w:lvl w:ilvl="0" w:tplc="67208E2A">
      <w:start w:val="1"/>
      <w:numFmt w:val="bullet"/>
      <w:lvlText w:val=""/>
      <w:lvlJc w:val="left"/>
      <w:pPr>
        <w:ind w:left="449" w:hanging="360"/>
      </w:pPr>
      <w:rPr>
        <w:rFonts w:ascii="Symbol" w:hAnsi="Symbol" w:hint="default"/>
      </w:rPr>
    </w:lvl>
    <w:lvl w:ilvl="1" w:tplc="04150003">
      <w:start w:val="1"/>
      <w:numFmt w:val="bullet"/>
      <w:lvlText w:val="o"/>
      <w:lvlJc w:val="left"/>
      <w:pPr>
        <w:ind w:left="1169" w:hanging="360"/>
      </w:pPr>
      <w:rPr>
        <w:rFonts w:ascii="Courier New" w:hAnsi="Courier New" w:cs="Courier New" w:hint="default"/>
      </w:rPr>
    </w:lvl>
    <w:lvl w:ilvl="2" w:tplc="04150005">
      <w:start w:val="1"/>
      <w:numFmt w:val="bullet"/>
      <w:lvlText w:val=""/>
      <w:lvlJc w:val="left"/>
      <w:pPr>
        <w:ind w:left="1889" w:hanging="360"/>
      </w:pPr>
      <w:rPr>
        <w:rFonts w:ascii="Wingdings" w:hAnsi="Wingdings" w:hint="default"/>
      </w:rPr>
    </w:lvl>
    <w:lvl w:ilvl="3" w:tplc="04150001">
      <w:start w:val="1"/>
      <w:numFmt w:val="bullet"/>
      <w:lvlText w:val=""/>
      <w:lvlJc w:val="left"/>
      <w:pPr>
        <w:ind w:left="2609" w:hanging="360"/>
      </w:pPr>
      <w:rPr>
        <w:rFonts w:ascii="Symbol" w:hAnsi="Symbol" w:hint="default"/>
      </w:rPr>
    </w:lvl>
    <w:lvl w:ilvl="4" w:tplc="04150003">
      <w:start w:val="1"/>
      <w:numFmt w:val="bullet"/>
      <w:lvlText w:val="o"/>
      <w:lvlJc w:val="left"/>
      <w:pPr>
        <w:ind w:left="3329" w:hanging="360"/>
      </w:pPr>
      <w:rPr>
        <w:rFonts w:ascii="Courier New" w:hAnsi="Courier New" w:cs="Courier New" w:hint="default"/>
      </w:rPr>
    </w:lvl>
    <w:lvl w:ilvl="5" w:tplc="04150005">
      <w:start w:val="1"/>
      <w:numFmt w:val="bullet"/>
      <w:lvlText w:val=""/>
      <w:lvlJc w:val="left"/>
      <w:pPr>
        <w:ind w:left="4049" w:hanging="360"/>
      </w:pPr>
      <w:rPr>
        <w:rFonts w:ascii="Wingdings" w:hAnsi="Wingdings" w:hint="default"/>
      </w:rPr>
    </w:lvl>
    <w:lvl w:ilvl="6" w:tplc="04150001">
      <w:start w:val="1"/>
      <w:numFmt w:val="bullet"/>
      <w:lvlText w:val=""/>
      <w:lvlJc w:val="left"/>
      <w:pPr>
        <w:ind w:left="4769" w:hanging="360"/>
      </w:pPr>
      <w:rPr>
        <w:rFonts w:ascii="Symbol" w:hAnsi="Symbol" w:hint="default"/>
      </w:rPr>
    </w:lvl>
    <w:lvl w:ilvl="7" w:tplc="04150003">
      <w:start w:val="1"/>
      <w:numFmt w:val="bullet"/>
      <w:lvlText w:val="o"/>
      <w:lvlJc w:val="left"/>
      <w:pPr>
        <w:ind w:left="5489" w:hanging="360"/>
      </w:pPr>
      <w:rPr>
        <w:rFonts w:ascii="Courier New" w:hAnsi="Courier New" w:cs="Courier New" w:hint="default"/>
      </w:rPr>
    </w:lvl>
    <w:lvl w:ilvl="8" w:tplc="04150005">
      <w:start w:val="1"/>
      <w:numFmt w:val="bullet"/>
      <w:lvlText w:val=""/>
      <w:lvlJc w:val="left"/>
      <w:pPr>
        <w:ind w:left="6209" w:hanging="360"/>
      </w:pPr>
      <w:rPr>
        <w:rFonts w:ascii="Wingdings" w:hAnsi="Wingdings" w:hint="default"/>
      </w:rPr>
    </w:lvl>
  </w:abstractNum>
  <w:abstractNum w:abstractNumId="67" w15:restartNumberingAfterBreak="0">
    <w:nsid w:val="440E0285"/>
    <w:multiLevelType w:val="hybridMultilevel"/>
    <w:tmpl w:val="A208996A"/>
    <w:lvl w:ilvl="0" w:tplc="04150001">
      <w:start w:val="1"/>
      <w:numFmt w:val="bullet"/>
      <w:lvlText w:val=""/>
      <w:lvlJc w:val="left"/>
      <w:pPr>
        <w:ind w:left="2198" w:hanging="360"/>
      </w:pPr>
      <w:rPr>
        <w:rFonts w:ascii="Symbol" w:hAnsi="Symbol" w:hint="default"/>
      </w:rPr>
    </w:lvl>
    <w:lvl w:ilvl="1" w:tplc="04150003" w:tentative="1">
      <w:start w:val="1"/>
      <w:numFmt w:val="bullet"/>
      <w:lvlText w:val="o"/>
      <w:lvlJc w:val="left"/>
      <w:pPr>
        <w:ind w:left="2918" w:hanging="360"/>
      </w:pPr>
      <w:rPr>
        <w:rFonts w:ascii="Courier New" w:hAnsi="Courier New" w:cs="Courier New" w:hint="default"/>
      </w:rPr>
    </w:lvl>
    <w:lvl w:ilvl="2" w:tplc="04150005" w:tentative="1">
      <w:start w:val="1"/>
      <w:numFmt w:val="bullet"/>
      <w:lvlText w:val=""/>
      <w:lvlJc w:val="left"/>
      <w:pPr>
        <w:ind w:left="3638" w:hanging="360"/>
      </w:pPr>
      <w:rPr>
        <w:rFonts w:ascii="Wingdings" w:hAnsi="Wingdings" w:hint="default"/>
      </w:rPr>
    </w:lvl>
    <w:lvl w:ilvl="3" w:tplc="04150001" w:tentative="1">
      <w:start w:val="1"/>
      <w:numFmt w:val="bullet"/>
      <w:lvlText w:val=""/>
      <w:lvlJc w:val="left"/>
      <w:pPr>
        <w:ind w:left="4358" w:hanging="360"/>
      </w:pPr>
      <w:rPr>
        <w:rFonts w:ascii="Symbol" w:hAnsi="Symbol" w:hint="default"/>
      </w:rPr>
    </w:lvl>
    <w:lvl w:ilvl="4" w:tplc="04150003" w:tentative="1">
      <w:start w:val="1"/>
      <w:numFmt w:val="bullet"/>
      <w:lvlText w:val="o"/>
      <w:lvlJc w:val="left"/>
      <w:pPr>
        <w:ind w:left="5078" w:hanging="360"/>
      </w:pPr>
      <w:rPr>
        <w:rFonts w:ascii="Courier New" w:hAnsi="Courier New" w:cs="Courier New" w:hint="default"/>
      </w:rPr>
    </w:lvl>
    <w:lvl w:ilvl="5" w:tplc="04150005" w:tentative="1">
      <w:start w:val="1"/>
      <w:numFmt w:val="bullet"/>
      <w:lvlText w:val=""/>
      <w:lvlJc w:val="left"/>
      <w:pPr>
        <w:ind w:left="5798" w:hanging="360"/>
      </w:pPr>
      <w:rPr>
        <w:rFonts w:ascii="Wingdings" w:hAnsi="Wingdings" w:hint="default"/>
      </w:rPr>
    </w:lvl>
    <w:lvl w:ilvl="6" w:tplc="04150001" w:tentative="1">
      <w:start w:val="1"/>
      <w:numFmt w:val="bullet"/>
      <w:lvlText w:val=""/>
      <w:lvlJc w:val="left"/>
      <w:pPr>
        <w:ind w:left="6518" w:hanging="360"/>
      </w:pPr>
      <w:rPr>
        <w:rFonts w:ascii="Symbol" w:hAnsi="Symbol" w:hint="default"/>
      </w:rPr>
    </w:lvl>
    <w:lvl w:ilvl="7" w:tplc="04150003" w:tentative="1">
      <w:start w:val="1"/>
      <w:numFmt w:val="bullet"/>
      <w:lvlText w:val="o"/>
      <w:lvlJc w:val="left"/>
      <w:pPr>
        <w:ind w:left="7238" w:hanging="360"/>
      </w:pPr>
      <w:rPr>
        <w:rFonts w:ascii="Courier New" w:hAnsi="Courier New" w:cs="Courier New" w:hint="default"/>
      </w:rPr>
    </w:lvl>
    <w:lvl w:ilvl="8" w:tplc="04150005" w:tentative="1">
      <w:start w:val="1"/>
      <w:numFmt w:val="bullet"/>
      <w:lvlText w:val=""/>
      <w:lvlJc w:val="left"/>
      <w:pPr>
        <w:ind w:left="7958" w:hanging="360"/>
      </w:pPr>
      <w:rPr>
        <w:rFonts w:ascii="Wingdings" w:hAnsi="Wingdings" w:hint="default"/>
      </w:rPr>
    </w:lvl>
  </w:abstractNum>
  <w:abstractNum w:abstractNumId="68" w15:restartNumberingAfterBreak="0">
    <w:nsid w:val="44B17C9A"/>
    <w:multiLevelType w:val="hybridMultilevel"/>
    <w:tmpl w:val="F478330A"/>
    <w:lvl w:ilvl="0" w:tplc="22F4763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45A17344"/>
    <w:multiLevelType w:val="hybridMultilevel"/>
    <w:tmpl w:val="AD6EC77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469764CD"/>
    <w:multiLevelType w:val="hybridMultilevel"/>
    <w:tmpl w:val="CF56CA92"/>
    <w:lvl w:ilvl="0" w:tplc="1D3AB88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8675BD6"/>
    <w:multiLevelType w:val="hybridMultilevel"/>
    <w:tmpl w:val="C108F2F4"/>
    <w:lvl w:ilvl="0" w:tplc="68887F2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9A4F24"/>
    <w:multiLevelType w:val="multilevel"/>
    <w:tmpl w:val="98B4B8F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792" w:hanging="432"/>
      </w:pPr>
      <w:rPr>
        <w:rFonts w:ascii="Arial Narrow" w:eastAsia="Times New Roman" w:hAnsi="Arial Narrow" w:cs="Segoe UI" w:hint="default"/>
      </w:rPr>
    </w:lvl>
    <w:lvl w:ilvl="2">
      <w:start w:val="1"/>
      <w:numFmt w:val="lowerLetter"/>
      <w:lvlText w:val="%3)"/>
      <w:lvlJc w:val="left"/>
      <w:pPr>
        <w:tabs>
          <w:tab w:val="num" w:pos="1440"/>
        </w:tabs>
        <w:ind w:left="1224" w:hanging="504"/>
      </w:pPr>
      <w:rPr>
        <w:rFonts w:ascii="Century Gothic" w:eastAsia="Times New Roman" w:hAnsi="Century Gothic" w:cs="TTE1258198t0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3" w15:restartNumberingAfterBreak="0">
    <w:nsid w:val="4B4D09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D172D55"/>
    <w:multiLevelType w:val="multilevel"/>
    <w:tmpl w:val="E1C8384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F0A0B43"/>
    <w:multiLevelType w:val="hybridMultilevel"/>
    <w:tmpl w:val="8D94DE12"/>
    <w:lvl w:ilvl="0" w:tplc="04150017">
      <w:start w:val="1"/>
      <w:numFmt w:val="lowerLetter"/>
      <w:lvlText w:val="%1)"/>
      <w:lvlJc w:val="left"/>
      <w:pPr>
        <w:ind w:left="1079" w:hanging="360"/>
      </w:pPr>
    </w:lvl>
    <w:lvl w:ilvl="1" w:tplc="04150019">
      <w:start w:val="1"/>
      <w:numFmt w:val="lowerLetter"/>
      <w:lvlText w:val="%2."/>
      <w:lvlJc w:val="left"/>
      <w:pPr>
        <w:ind w:left="1799" w:hanging="360"/>
      </w:pPr>
    </w:lvl>
    <w:lvl w:ilvl="2" w:tplc="0415001B">
      <w:start w:val="1"/>
      <w:numFmt w:val="lowerRoman"/>
      <w:lvlText w:val="%3."/>
      <w:lvlJc w:val="right"/>
      <w:pPr>
        <w:ind w:left="2519" w:hanging="180"/>
      </w:pPr>
    </w:lvl>
    <w:lvl w:ilvl="3" w:tplc="0415000F">
      <w:start w:val="1"/>
      <w:numFmt w:val="decimal"/>
      <w:lvlText w:val="%4."/>
      <w:lvlJc w:val="left"/>
      <w:pPr>
        <w:ind w:left="3239" w:hanging="360"/>
      </w:pPr>
    </w:lvl>
    <w:lvl w:ilvl="4" w:tplc="04150019">
      <w:start w:val="1"/>
      <w:numFmt w:val="lowerLetter"/>
      <w:lvlText w:val="%5."/>
      <w:lvlJc w:val="left"/>
      <w:pPr>
        <w:ind w:left="3959" w:hanging="360"/>
      </w:pPr>
    </w:lvl>
    <w:lvl w:ilvl="5" w:tplc="0415001B">
      <w:start w:val="1"/>
      <w:numFmt w:val="lowerRoman"/>
      <w:lvlText w:val="%6."/>
      <w:lvlJc w:val="right"/>
      <w:pPr>
        <w:ind w:left="4679" w:hanging="180"/>
      </w:pPr>
    </w:lvl>
    <w:lvl w:ilvl="6" w:tplc="0415000F">
      <w:start w:val="1"/>
      <w:numFmt w:val="decimal"/>
      <w:lvlText w:val="%7."/>
      <w:lvlJc w:val="left"/>
      <w:pPr>
        <w:ind w:left="5399" w:hanging="360"/>
      </w:pPr>
    </w:lvl>
    <w:lvl w:ilvl="7" w:tplc="04150019">
      <w:start w:val="1"/>
      <w:numFmt w:val="lowerLetter"/>
      <w:lvlText w:val="%8."/>
      <w:lvlJc w:val="left"/>
      <w:pPr>
        <w:ind w:left="6119" w:hanging="360"/>
      </w:pPr>
    </w:lvl>
    <w:lvl w:ilvl="8" w:tplc="0415001B">
      <w:start w:val="1"/>
      <w:numFmt w:val="lowerRoman"/>
      <w:lvlText w:val="%9."/>
      <w:lvlJc w:val="right"/>
      <w:pPr>
        <w:ind w:left="6839" w:hanging="180"/>
      </w:pPr>
    </w:lvl>
  </w:abstractNum>
  <w:abstractNum w:abstractNumId="76" w15:restartNumberingAfterBreak="0">
    <w:nsid w:val="508259EE"/>
    <w:multiLevelType w:val="hybridMultilevel"/>
    <w:tmpl w:val="B53A09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0D95832"/>
    <w:multiLevelType w:val="hybridMultilevel"/>
    <w:tmpl w:val="683E96EC"/>
    <w:lvl w:ilvl="0" w:tplc="22F4763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50FC1D1C"/>
    <w:multiLevelType w:val="hybridMultilevel"/>
    <w:tmpl w:val="38A4617A"/>
    <w:lvl w:ilvl="0" w:tplc="EE7C9FFE">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2850754"/>
    <w:multiLevelType w:val="hybridMultilevel"/>
    <w:tmpl w:val="C3901464"/>
    <w:lvl w:ilvl="0" w:tplc="F9E2D77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35239FB"/>
    <w:multiLevelType w:val="multilevel"/>
    <w:tmpl w:val="535239FB"/>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53DF47D0"/>
    <w:multiLevelType w:val="multilevel"/>
    <w:tmpl w:val="AD16A552"/>
    <w:name w:val="WW8Num192"/>
    <w:lvl w:ilvl="0">
      <w:start w:val="1"/>
      <w:numFmt w:val="decimal"/>
      <w:lvlText w:val="%1."/>
      <w:lvlJc w:val="left"/>
      <w:pPr>
        <w:tabs>
          <w:tab w:val="num" w:pos="360"/>
        </w:tabs>
        <w:ind w:left="360" w:hanging="360"/>
      </w:pPr>
      <w:rPr>
        <w:rFonts w:hint="default"/>
        <w:strike w:val="0"/>
        <w:dstrike w:val="0"/>
        <w:color w:val="auto"/>
        <w:sz w:val="24"/>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54BF6249"/>
    <w:multiLevelType w:val="multilevel"/>
    <w:tmpl w:val="BAFE560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83" w15:restartNumberingAfterBreak="0">
    <w:nsid w:val="56913B75"/>
    <w:multiLevelType w:val="multilevel"/>
    <w:tmpl w:val="DE6C558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9EB4F13"/>
    <w:multiLevelType w:val="hybridMultilevel"/>
    <w:tmpl w:val="B2CE3CB8"/>
    <w:lvl w:ilvl="0" w:tplc="04150017">
      <w:start w:val="1"/>
      <w:numFmt w:val="lowerLetter"/>
      <w:lvlText w:val="%1)"/>
      <w:lvlJc w:val="left"/>
      <w:pPr>
        <w:ind w:left="1196" w:hanging="360"/>
      </w:pPr>
    </w:lvl>
    <w:lvl w:ilvl="1" w:tplc="04150019">
      <w:start w:val="1"/>
      <w:numFmt w:val="lowerLetter"/>
      <w:lvlText w:val="%2."/>
      <w:lvlJc w:val="left"/>
      <w:pPr>
        <w:ind w:left="1916" w:hanging="360"/>
      </w:pPr>
    </w:lvl>
    <w:lvl w:ilvl="2" w:tplc="0415001B">
      <w:start w:val="1"/>
      <w:numFmt w:val="lowerRoman"/>
      <w:lvlText w:val="%3."/>
      <w:lvlJc w:val="right"/>
      <w:pPr>
        <w:ind w:left="2636" w:hanging="180"/>
      </w:pPr>
    </w:lvl>
    <w:lvl w:ilvl="3" w:tplc="0415000F">
      <w:start w:val="1"/>
      <w:numFmt w:val="decimal"/>
      <w:lvlText w:val="%4."/>
      <w:lvlJc w:val="left"/>
      <w:pPr>
        <w:ind w:left="3356" w:hanging="360"/>
      </w:pPr>
    </w:lvl>
    <w:lvl w:ilvl="4" w:tplc="04150019">
      <w:start w:val="1"/>
      <w:numFmt w:val="lowerLetter"/>
      <w:lvlText w:val="%5."/>
      <w:lvlJc w:val="left"/>
      <w:pPr>
        <w:ind w:left="4076" w:hanging="360"/>
      </w:pPr>
    </w:lvl>
    <w:lvl w:ilvl="5" w:tplc="0415001B">
      <w:start w:val="1"/>
      <w:numFmt w:val="lowerRoman"/>
      <w:lvlText w:val="%6."/>
      <w:lvlJc w:val="right"/>
      <w:pPr>
        <w:ind w:left="4796" w:hanging="180"/>
      </w:pPr>
    </w:lvl>
    <w:lvl w:ilvl="6" w:tplc="0415000F">
      <w:start w:val="1"/>
      <w:numFmt w:val="decimal"/>
      <w:lvlText w:val="%7."/>
      <w:lvlJc w:val="left"/>
      <w:pPr>
        <w:ind w:left="5516" w:hanging="360"/>
      </w:pPr>
    </w:lvl>
    <w:lvl w:ilvl="7" w:tplc="04150019">
      <w:start w:val="1"/>
      <w:numFmt w:val="lowerLetter"/>
      <w:lvlText w:val="%8."/>
      <w:lvlJc w:val="left"/>
      <w:pPr>
        <w:ind w:left="6236" w:hanging="360"/>
      </w:pPr>
    </w:lvl>
    <w:lvl w:ilvl="8" w:tplc="0415001B">
      <w:start w:val="1"/>
      <w:numFmt w:val="lowerRoman"/>
      <w:lvlText w:val="%9."/>
      <w:lvlJc w:val="right"/>
      <w:pPr>
        <w:ind w:left="6956" w:hanging="180"/>
      </w:pPr>
    </w:lvl>
  </w:abstractNum>
  <w:abstractNum w:abstractNumId="85" w15:restartNumberingAfterBreak="0">
    <w:nsid w:val="5A1B068C"/>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C37704A"/>
    <w:multiLevelType w:val="hybridMultilevel"/>
    <w:tmpl w:val="5120A94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5CC37BC2"/>
    <w:multiLevelType w:val="hybridMultilevel"/>
    <w:tmpl w:val="44EEB9EC"/>
    <w:lvl w:ilvl="0" w:tplc="91A0136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E716833"/>
    <w:multiLevelType w:val="multilevel"/>
    <w:tmpl w:val="8AB48E7A"/>
    <w:lvl w:ilvl="0">
      <w:start w:val="1"/>
      <w:numFmt w:val="none"/>
      <w:lvlText w:val="e)"/>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600569F0"/>
    <w:multiLevelType w:val="multilevel"/>
    <w:tmpl w:val="600569F0"/>
    <w:lvl w:ilvl="0">
      <w:start w:val="1"/>
      <w:numFmt w:val="decimal"/>
      <w:lvlText w:val="%1."/>
      <w:lvlJc w:val="left"/>
      <w:pPr>
        <w:tabs>
          <w:tab w:val="left" w:pos="360"/>
        </w:tabs>
        <w:ind w:left="360" w:hanging="360"/>
      </w:pPr>
      <w:rPr>
        <w:b/>
        <w:bCs/>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90" w15:restartNumberingAfterBreak="0">
    <w:nsid w:val="60211E9C"/>
    <w:multiLevelType w:val="multilevel"/>
    <w:tmpl w:val="60211E9C"/>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1" w15:restartNumberingAfterBreak="0">
    <w:nsid w:val="61C87DDB"/>
    <w:multiLevelType w:val="hybridMultilevel"/>
    <w:tmpl w:val="0002B4D0"/>
    <w:lvl w:ilvl="0" w:tplc="3A94C33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2471894"/>
    <w:multiLevelType w:val="hybridMultilevel"/>
    <w:tmpl w:val="8FF084DA"/>
    <w:lvl w:ilvl="0" w:tplc="459A9B4A">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33E0868"/>
    <w:multiLevelType w:val="multilevel"/>
    <w:tmpl w:val="77C071C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94" w15:restartNumberingAfterBreak="0">
    <w:nsid w:val="64BD6727"/>
    <w:multiLevelType w:val="multilevel"/>
    <w:tmpl w:val="9F90F14E"/>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54E3FDC"/>
    <w:multiLevelType w:val="hybridMultilevel"/>
    <w:tmpl w:val="127A1B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6687B2B"/>
    <w:multiLevelType w:val="multilevel"/>
    <w:tmpl w:val="66687B2B"/>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97" w15:restartNumberingAfterBreak="0">
    <w:nsid w:val="67031E34"/>
    <w:multiLevelType w:val="multilevel"/>
    <w:tmpl w:val="68945816"/>
    <w:lvl w:ilvl="0">
      <w:start w:val="1"/>
      <w:numFmt w:val="decimal"/>
      <w:lvlText w:val="%1."/>
      <w:lvlJc w:val="left"/>
      <w:pPr>
        <w:ind w:left="360" w:hanging="360"/>
      </w:pPr>
      <w:rPr>
        <w:rFonts w:hint="default"/>
        <w:b/>
        <w:bCs/>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8" w15:restartNumberingAfterBreak="0">
    <w:nsid w:val="68E43641"/>
    <w:multiLevelType w:val="hybridMultilevel"/>
    <w:tmpl w:val="51848F3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695F24D9"/>
    <w:multiLevelType w:val="multilevel"/>
    <w:tmpl w:val="695F24D9"/>
    <w:lvl w:ilvl="0">
      <w:start w:val="1"/>
      <w:numFmt w:val="decimal"/>
      <w:lvlText w:val="%1."/>
      <w:lvlJc w:val="left"/>
      <w:pPr>
        <w:tabs>
          <w:tab w:val="left" w:pos="360"/>
        </w:tabs>
        <w:ind w:left="360" w:hanging="360"/>
      </w:pPr>
      <w:rPr>
        <w:rFonts w:hint="default"/>
        <w:b/>
        <w:bCs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0" w15:restartNumberingAfterBreak="0">
    <w:nsid w:val="6BAF6060"/>
    <w:multiLevelType w:val="hybridMultilevel"/>
    <w:tmpl w:val="16F039A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1" w15:restartNumberingAfterBreak="0">
    <w:nsid w:val="6BE87A3E"/>
    <w:multiLevelType w:val="hybridMultilevel"/>
    <w:tmpl w:val="31504DF4"/>
    <w:lvl w:ilvl="0" w:tplc="A67C8692">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02" w15:restartNumberingAfterBreak="0">
    <w:nsid w:val="6C7179E2"/>
    <w:multiLevelType w:val="multilevel"/>
    <w:tmpl w:val="0BF40AB4"/>
    <w:lvl w:ilvl="0">
      <w:start w:val="1"/>
      <w:numFmt w:val="decimal"/>
      <w:lvlText w:val="%1."/>
      <w:lvlJc w:val="left"/>
      <w:pPr>
        <w:tabs>
          <w:tab w:val="num" w:pos="360"/>
        </w:tabs>
        <w:ind w:left="360" w:hanging="360"/>
      </w:pPr>
      <w:rPr>
        <w:b w:val="0"/>
        <w:i w:val="0"/>
        <w:strike w:val="0"/>
        <w:u w:val="none"/>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3" w15:restartNumberingAfterBreak="0">
    <w:nsid w:val="6D6B6931"/>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DB8716E"/>
    <w:multiLevelType w:val="hybridMultilevel"/>
    <w:tmpl w:val="0230677C"/>
    <w:lvl w:ilvl="0" w:tplc="4D44C358">
      <w:start w:val="1"/>
      <w:numFmt w:val="decimal"/>
      <w:lvlText w:val="%1)"/>
      <w:lvlJc w:val="left"/>
      <w:pPr>
        <w:ind w:left="1065" w:hanging="360"/>
      </w:pPr>
    </w:lvl>
    <w:lvl w:ilvl="1" w:tplc="A072C2A0">
      <w:start w:val="1"/>
      <w:numFmt w:val="decimal"/>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05" w15:restartNumberingAfterBreak="0">
    <w:nsid w:val="6DFA6042"/>
    <w:multiLevelType w:val="hybridMultilevel"/>
    <w:tmpl w:val="007E5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E701A09"/>
    <w:multiLevelType w:val="multilevel"/>
    <w:tmpl w:val="CFAEE9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05830A1"/>
    <w:multiLevelType w:val="hybridMultilevel"/>
    <w:tmpl w:val="DD4E73F6"/>
    <w:lvl w:ilvl="0" w:tplc="04150011">
      <w:start w:val="1"/>
      <w:numFmt w:val="decimal"/>
      <w:lvlText w:val="%1)"/>
      <w:lvlJc w:val="left"/>
      <w:pPr>
        <w:ind w:left="371" w:hanging="360"/>
      </w:pPr>
      <w:rPr>
        <w:rFonts w:hint="default"/>
        <w:b w:val="0"/>
        <w:i w:val="0"/>
        <w:color w:val="auto"/>
        <w:sz w:val="20"/>
        <w:szCs w:val="22"/>
      </w:rPr>
    </w:lvl>
    <w:lvl w:ilvl="1" w:tplc="04150019">
      <w:start w:val="1"/>
      <w:numFmt w:val="lowerLetter"/>
      <w:lvlText w:val="%2."/>
      <w:lvlJc w:val="left"/>
      <w:pPr>
        <w:ind w:left="1091" w:hanging="360"/>
      </w:pPr>
    </w:lvl>
    <w:lvl w:ilvl="2" w:tplc="0415001B">
      <w:start w:val="1"/>
      <w:numFmt w:val="lowerRoman"/>
      <w:lvlText w:val="%3."/>
      <w:lvlJc w:val="right"/>
      <w:pPr>
        <w:ind w:left="1811" w:hanging="180"/>
      </w:pPr>
    </w:lvl>
    <w:lvl w:ilvl="3" w:tplc="0415000F">
      <w:start w:val="1"/>
      <w:numFmt w:val="decimal"/>
      <w:lvlText w:val="%4."/>
      <w:lvlJc w:val="left"/>
      <w:pPr>
        <w:ind w:left="2531" w:hanging="360"/>
      </w:pPr>
    </w:lvl>
    <w:lvl w:ilvl="4" w:tplc="04150019">
      <w:start w:val="1"/>
      <w:numFmt w:val="lowerLetter"/>
      <w:lvlText w:val="%5."/>
      <w:lvlJc w:val="left"/>
      <w:pPr>
        <w:ind w:left="3251" w:hanging="360"/>
      </w:pPr>
    </w:lvl>
    <w:lvl w:ilvl="5" w:tplc="0415001B">
      <w:start w:val="1"/>
      <w:numFmt w:val="lowerRoman"/>
      <w:lvlText w:val="%6."/>
      <w:lvlJc w:val="right"/>
      <w:pPr>
        <w:ind w:left="3971" w:hanging="180"/>
      </w:pPr>
    </w:lvl>
    <w:lvl w:ilvl="6" w:tplc="0415000F">
      <w:start w:val="1"/>
      <w:numFmt w:val="decimal"/>
      <w:lvlText w:val="%7."/>
      <w:lvlJc w:val="left"/>
      <w:pPr>
        <w:ind w:left="4691" w:hanging="360"/>
      </w:pPr>
    </w:lvl>
    <w:lvl w:ilvl="7" w:tplc="04150019">
      <w:start w:val="1"/>
      <w:numFmt w:val="lowerLetter"/>
      <w:lvlText w:val="%8."/>
      <w:lvlJc w:val="left"/>
      <w:pPr>
        <w:ind w:left="5411" w:hanging="360"/>
      </w:pPr>
    </w:lvl>
    <w:lvl w:ilvl="8" w:tplc="0415001B">
      <w:start w:val="1"/>
      <w:numFmt w:val="lowerRoman"/>
      <w:lvlText w:val="%9."/>
      <w:lvlJc w:val="right"/>
      <w:pPr>
        <w:ind w:left="6131" w:hanging="180"/>
      </w:pPr>
    </w:lvl>
  </w:abstractNum>
  <w:abstractNum w:abstractNumId="108" w15:restartNumberingAfterBreak="0">
    <w:nsid w:val="70D86290"/>
    <w:multiLevelType w:val="hybridMultilevel"/>
    <w:tmpl w:val="EFD2D2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B30C6F"/>
    <w:multiLevelType w:val="hybridMultilevel"/>
    <w:tmpl w:val="66C87A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D519A6"/>
    <w:multiLevelType w:val="hybridMultilevel"/>
    <w:tmpl w:val="6CF6AB2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74577923"/>
    <w:multiLevelType w:val="hybridMultilevel"/>
    <w:tmpl w:val="31947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71535D5"/>
    <w:multiLevelType w:val="multilevel"/>
    <w:tmpl w:val="882A22CA"/>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7B10E5C"/>
    <w:multiLevelType w:val="multilevel"/>
    <w:tmpl w:val="1D2A57A2"/>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b/>
        <w:bCs/>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b w:val="0"/>
        <w:bCs/>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114" w15:restartNumberingAfterBreak="0">
    <w:nsid w:val="78A80AFC"/>
    <w:multiLevelType w:val="hybridMultilevel"/>
    <w:tmpl w:val="50D21204"/>
    <w:lvl w:ilvl="0" w:tplc="04150011">
      <w:start w:val="1"/>
      <w:numFmt w:val="decimal"/>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A5F58BA"/>
    <w:multiLevelType w:val="hybridMultilevel"/>
    <w:tmpl w:val="4AC4B3B0"/>
    <w:name w:val="WW8Num192232"/>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7AF719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CC90D87"/>
    <w:multiLevelType w:val="hybridMultilevel"/>
    <w:tmpl w:val="34227490"/>
    <w:lvl w:ilvl="0" w:tplc="F84E75E2">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DA45E73"/>
    <w:multiLevelType w:val="hybridMultilevel"/>
    <w:tmpl w:val="FF8C65EA"/>
    <w:lvl w:ilvl="0" w:tplc="5E36D548">
      <w:start w:val="1"/>
      <w:numFmt w:val="decimal"/>
      <w:lvlText w:val="%1."/>
      <w:lvlJc w:val="left"/>
      <w:pPr>
        <w:ind w:left="720" w:hanging="360"/>
      </w:pPr>
      <w:rPr>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F790B2B"/>
    <w:multiLevelType w:val="hybridMultilevel"/>
    <w:tmpl w:val="8E1ADD96"/>
    <w:lvl w:ilvl="0" w:tplc="72FA6922">
      <w:start w:val="1"/>
      <w:numFmt w:val="decimal"/>
      <w:lvlText w:val="%1."/>
      <w:lvlJc w:val="left"/>
      <w:pPr>
        <w:tabs>
          <w:tab w:val="num" w:pos="340"/>
        </w:tabs>
        <w:ind w:left="397" w:hanging="397"/>
      </w:pPr>
      <w:rPr>
        <w:rFonts w:ascii="Verdana" w:hAnsi="Verdana"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2095012">
    <w:abstractNumId w:val="82"/>
  </w:num>
  <w:num w:numId="2" w16cid:durableId="1340153699">
    <w:abstractNumId w:val="47"/>
  </w:num>
  <w:num w:numId="3" w16cid:durableId="1966934328">
    <w:abstractNumId w:val="88"/>
  </w:num>
  <w:num w:numId="4" w16cid:durableId="710613143">
    <w:abstractNumId w:val="36"/>
  </w:num>
  <w:num w:numId="5" w16cid:durableId="73364160">
    <w:abstractNumId w:val="73"/>
  </w:num>
  <w:num w:numId="6" w16cid:durableId="280571496">
    <w:abstractNumId w:val="32"/>
  </w:num>
  <w:num w:numId="7" w16cid:durableId="447118575">
    <w:abstractNumId w:val="106"/>
  </w:num>
  <w:num w:numId="8" w16cid:durableId="1989280827">
    <w:abstractNumId w:val="116"/>
  </w:num>
  <w:num w:numId="9" w16cid:durableId="1557936040">
    <w:abstractNumId w:val="41"/>
  </w:num>
  <w:num w:numId="10" w16cid:durableId="1696080675">
    <w:abstractNumId w:val="85"/>
  </w:num>
  <w:num w:numId="11" w16cid:durableId="765079540">
    <w:abstractNumId w:val="102"/>
  </w:num>
  <w:num w:numId="12" w16cid:durableId="1570070562">
    <w:abstractNumId w:val="11"/>
  </w:num>
  <w:num w:numId="13" w16cid:durableId="2105496609">
    <w:abstractNumId w:val="13"/>
  </w:num>
  <w:num w:numId="14" w16cid:durableId="522593320">
    <w:abstractNumId w:val="1"/>
  </w:num>
  <w:num w:numId="15" w16cid:durableId="339509242">
    <w:abstractNumId w:val="12"/>
  </w:num>
  <w:num w:numId="16" w16cid:durableId="844899841">
    <w:abstractNumId w:val="3"/>
  </w:num>
  <w:num w:numId="17" w16cid:durableId="7757551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3732305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4019783">
    <w:abstractNumId w:val="42"/>
  </w:num>
  <w:num w:numId="20" w16cid:durableId="207642593">
    <w:abstractNumId w:val="48"/>
  </w:num>
  <w:num w:numId="21" w16cid:durableId="491794028">
    <w:abstractNumId w:val="114"/>
  </w:num>
  <w:num w:numId="22" w16cid:durableId="1412388471">
    <w:abstractNumId w:val="24"/>
  </w:num>
  <w:num w:numId="23" w16cid:durableId="1146629900">
    <w:abstractNumId w:val="76"/>
  </w:num>
  <w:num w:numId="24" w16cid:durableId="1782383368">
    <w:abstractNumId w:val="86"/>
  </w:num>
  <w:num w:numId="25" w16cid:durableId="2103257654">
    <w:abstractNumId w:val="77"/>
  </w:num>
  <w:num w:numId="26" w16cid:durableId="1498769157">
    <w:abstractNumId w:val="16"/>
  </w:num>
  <w:num w:numId="27" w16cid:durableId="248318141">
    <w:abstractNumId w:val="54"/>
  </w:num>
  <w:num w:numId="28" w16cid:durableId="1072578635">
    <w:abstractNumId w:val="58"/>
  </w:num>
  <w:num w:numId="29" w16cid:durableId="410784222">
    <w:abstractNumId w:val="59"/>
  </w:num>
  <w:num w:numId="30" w16cid:durableId="400981885">
    <w:abstractNumId w:val="100"/>
  </w:num>
  <w:num w:numId="31" w16cid:durableId="11668320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18729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235263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37540636">
    <w:abstractNumId w:val="22"/>
  </w:num>
  <w:num w:numId="35" w16cid:durableId="1072004386">
    <w:abstractNumId w:val="7"/>
  </w:num>
  <w:num w:numId="36" w16cid:durableId="1203707641">
    <w:abstractNumId w:val="15"/>
  </w:num>
  <w:num w:numId="37" w16cid:durableId="1475290978">
    <w:abstractNumId w:val="21"/>
  </w:num>
  <w:num w:numId="38" w16cid:durableId="62224075">
    <w:abstractNumId w:val="119"/>
  </w:num>
  <w:num w:numId="39" w16cid:durableId="750270631">
    <w:abstractNumId w:val="98"/>
  </w:num>
  <w:num w:numId="40" w16cid:durableId="187449881">
    <w:abstractNumId w:val="110"/>
  </w:num>
  <w:num w:numId="41" w16cid:durableId="778987341">
    <w:abstractNumId w:val="57"/>
  </w:num>
  <w:num w:numId="42" w16cid:durableId="1502357663">
    <w:abstractNumId w:val="103"/>
  </w:num>
  <w:num w:numId="43" w16cid:durableId="1722511811">
    <w:abstractNumId w:val="67"/>
  </w:num>
  <w:num w:numId="44" w16cid:durableId="150054286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4282446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48692640">
    <w:abstractNumId w:val="96"/>
  </w:num>
  <w:num w:numId="47" w16cid:durableId="1364282906">
    <w:abstractNumId w:val="63"/>
  </w:num>
  <w:num w:numId="48" w16cid:durableId="1678966988">
    <w:abstractNumId w:val="80"/>
  </w:num>
  <w:num w:numId="49" w16cid:durableId="117279228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7961743">
    <w:abstractNumId w:val="38"/>
  </w:num>
  <w:num w:numId="51" w16cid:durableId="596329800">
    <w:abstractNumId w:val="52"/>
  </w:num>
  <w:num w:numId="52" w16cid:durableId="1573617401">
    <w:abstractNumId w:val="39"/>
  </w:num>
  <w:num w:numId="53" w16cid:durableId="1216350667">
    <w:abstractNumId w:val="20"/>
  </w:num>
  <w:num w:numId="54" w16cid:durableId="1630360592">
    <w:abstractNumId w:val="31"/>
  </w:num>
  <w:num w:numId="55" w16cid:durableId="579339179">
    <w:abstractNumId w:val="62"/>
  </w:num>
  <w:num w:numId="56" w16cid:durableId="784814836">
    <w:abstractNumId w:val="70"/>
  </w:num>
  <w:num w:numId="57" w16cid:durableId="1309361855">
    <w:abstractNumId w:val="78"/>
  </w:num>
  <w:num w:numId="58" w16cid:durableId="52892514">
    <w:abstractNumId w:val="10"/>
  </w:num>
  <w:num w:numId="59" w16cid:durableId="16406504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0610929">
    <w:abstractNumId w:val="108"/>
  </w:num>
  <w:num w:numId="61" w16cid:durableId="37628417">
    <w:abstractNumId w:val="92"/>
  </w:num>
  <w:num w:numId="62" w16cid:durableId="1440445254">
    <w:abstractNumId w:val="71"/>
  </w:num>
  <w:num w:numId="63" w16cid:durableId="406464977">
    <w:abstractNumId w:val="91"/>
  </w:num>
  <w:num w:numId="64" w16cid:durableId="1680548267">
    <w:abstractNumId w:val="5"/>
  </w:num>
  <w:num w:numId="65" w16cid:durableId="1435249368">
    <w:abstractNumId w:val="97"/>
  </w:num>
  <w:num w:numId="66" w16cid:durableId="950431776">
    <w:abstractNumId w:val="81"/>
  </w:num>
  <w:num w:numId="67" w16cid:durableId="1832669994">
    <w:abstractNumId w:val="49"/>
  </w:num>
  <w:num w:numId="68" w16cid:durableId="843009178">
    <w:abstractNumId w:val="40"/>
  </w:num>
  <w:num w:numId="69" w16cid:durableId="1137990859">
    <w:abstractNumId w:val="19"/>
  </w:num>
  <w:num w:numId="70" w16cid:durableId="1419132574">
    <w:abstractNumId w:val="115"/>
  </w:num>
  <w:num w:numId="71" w16cid:durableId="373969701">
    <w:abstractNumId w:val="26"/>
  </w:num>
  <w:num w:numId="72" w16cid:durableId="1256524477">
    <w:abstractNumId w:val="64"/>
  </w:num>
  <w:num w:numId="73" w16cid:durableId="1072315501">
    <w:abstractNumId w:val="111"/>
  </w:num>
  <w:num w:numId="74" w16cid:durableId="458690009">
    <w:abstractNumId w:val="66"/>
  </w:num>
  <w:num w:numId="75" w16cid:durableId="1535653639">
    <w:abstractNumId w:val="35"/>
  </w:num>
  <w:num w:numId="76" w16cid:durableId="16265415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971005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87269477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4289384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84423534">
    <w:abstractNumId w:val="65"/>
  </w:num>
  <w:num w:numId="81" w16cid:durableId="823811506">
    <w:abstractNumId w:val="51"/>
  </w:num>
  <w:num w:numId="82" w16cid:durableId="1318998124">
    <w:abstractNumId w:val="61"/>
  </w:num>
  <w:num w:numId="83" w16cid:durableId="1548057042">
    <w:abstractNumId w:val="118"/>
  </w:num>
  <w:num w:numId="84" w16cid:durableId="1314868641">
    <w:abstractNumId w:val="109"/>
  </w:num>
  <w:num w:numId="85" w16cid:durableId="219941865">
    <w:abstractNumId w:val="27"/>
  </w:num>
  <w:num w:numId="86" w16cid:durableId="985738279">
    <w:abstractNumId w:val="6"/>
  </w:num>
  <w:num w:numId="87" w16cid:durableId="1981033550">
    <w:abstractNumId w:val="105"/>
  </w:num>
  <w:num w:numId="88" w16cid:durableId="482745320">
    <w:abstractNumId w:val="45"/>
  </w:num>
  <w:num w:numId="89" w16cid:durableId="459955400">
    <w:abstractNumId w:val="112"/>
  </w:num>
  <w:num w:numId="90" w16cid:durableId="708333452">
    <w:abstractNumId w:val="94"/>
  </w:num>
  <w:num w:numId="91" w16cid:durableId="606163352">
    <w:abstractNumId w:val="74"/>
  </w:num>
  <w:num w:numId="92" w16cid:durableId="97603137">
    <w:abstractNumId w:val="43"/>
  </w:num>
  <w:num w:numId="93" w16cid:durableId="1174347141">
    <w:abstractNumId w:val="95"/>
  </w:num>
  <w:num w:numId="94" w16cid:durableId="555121891">
    <w:abstractNumId w:val="69"/>
  </w:num>
  <w:num w:numId="95" w16cid:durableId="90320165">
    <w:abstractNumId w:val="34"/>
  </w:num>
  <w:num w:numId="96" w16cid:durableId="2087727566">
    <w:abstractNumId w:val="87"/>
  </w:num>
  <w:num w:numId="97" w16cid:durableId="617101917">
    <w:abstractNumId w:val="79"/>
  </w:num>
  <w:num w:numId="98" w16cid:durableId="1565872930">
    <w:abstractNumId w:val="83"/>
  </w:num>
  <w:num w:numId="99" w16cid:durableId="810681870">
    <w:abstractNumId w:val="60"/>
  </w:num>
  <w:num w:numId="100" w16cid:durableId="1187790979">
    <w:abstractNumId w:val="117"/>
  </w:num>
  <w:num w:numId="101" w16cid:durableId="1284583006">
    <w:abstractNumId w:val="9"/>
  </w:num>
  <w:num w:numId="102" w16cid:durableId="392972072">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103" w16cid:durableId="14444184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81151147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69540506">
    <w:abstractNumId w:val="68"/>
  </w:num>
  <w:num w:numId="106" w16cid:durableId="143393277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5463504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807746346">
    <w:abstractNumId w:val="93"/>
  </w:num>
  <w:num w:numId="109" w16cid:durableId="2029334307">
    <w:abstractNumId w:val="55"/>
    <w:lvlOverride w:ilvl="0">
      <w:startOverride w:val="1"/>
    </w:lvlOverride>
    <w:lvlOverride w:ilvl="1">
      <w:startOverride w:val="1"/>
    </w:lvlOverride>
    <w:lvlOverride w:ilvl="2"/>
    <w:lvlOverride w:ilvl="3"/>
    <w:lvlOverride w:ilvl="4"/>
    <w:lvlOverride w:ilvl="5"/>
    <w:lvlOverride w:ilvl="6"/>
    <w:lvlOverride w:ilvl="7"/>
    <w:lvlOverride w:ilvl="8"/>
  </w:num>
  <w:num w:numId="110" w16cid:durableId="17369742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724646246">
    <w:abstractNumId w:val="107"/>
  </w:num>
  <w:num w:numId="112" w16cid:durableId="21315129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8394714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12322828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7910489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902497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226255778">
    <w:abstractNumId w:val="107"/>
  </w:num>
  <w:num w:numId="118" w16cid:durableId="190798462">
    <w:abstractNumId w:val="8"/>
  </w:num>
  <w:num w:numId="119" w16cid:durableId="1693340538">
    <w:abstractNumId w:val="23"/>
    <w:lvlOverride w:ilvl="0">
      <w:startOverride w:val="1"/>
    </w:lvlOverride>
    <w:lvlOverride w:ilvl="1"/>
    <w:lvlOverride w:ilvl="2"/>
    <w:lvlOverride w:ilvl="3"/>
    <w:lvlOverride w:ilvl="4"/>
    <w:lvlOverride w:ilvl="5"/>
    <w:lvlOverride w:ilvl="6"/>
    <w:lvlOverride w:ilvl="7"/>
    <w:lvlOverride w:ilvl="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E5D"/>
    <w:rsid w:val="00001178"/>
    <w:rsid w:val="00002697"/>
    <w:rsid w:val="00002E5D"/>
    <w:rsid w:val="00003359"/>
    <w:rsid w:val="00003402"/>
    <w:rsid w:val="0000346D"/>
    <w:rsid w:val="000040D1"/>
    <w:rsid w:val="0000439E"/>
    <w:rsid w:val="00005E46"/>
    <w:rsid w:val="000068C4"/>
    <w:rsid w:val="00006C72"/>
    <w:rsid w:val="00007547"/>
    <w:rsid w:val="00010B6D"/>
    <w:rsid w:val="000113D3"/>
    <w:rsid w:val="00011D4D"/>
    <w:rsid w:val="00012446"/>
    <w:rsid w:val="00012F3B"/>
    <w:rsid w:val="000136D9"/>
    <w:rsid w:val="00013AE0"/>
    <w:rsid w:val="000146FC"/>
    <w:rsid w:val="00014FDC"/>
    <w:rsid w:val="00015817"/>
    <w:rsid w:val="0002022E"/>
    <w:rsid w:val="00021F91"/>
    <w:rsid w:val="000229CD"/>
    <w:rsid w:val="000245B8"/>
    <w:rsid w:val="0002483E"/>
    <w:rsid w:val="00025DFF"/>
    <w:rsid w:val="00026659"/>
    <w:rsid w:val="0003158C"/>
    <w:rsid w:val="00032552"/>
    <w:rsid w:val="000334DC"/>
    <w:rsid w:val="00035623"/>
    <w:rsid w:val="000358FD"/>
    <w:rsid w:val="00035AF2"/>
    <w:rsid w:val="00036352"/>
    <w:rsid w:val="0003692E"/>
    <w:rsid w:val="00037215"/>
    <w:rsid w:val="000373FF"/>
    <w:rsid w:val="000377B2"/>
    <w:rsid w:val="00037858"/>
    <w:rsid w:val="00041075"/>
    <w:rsid w:val="00041EB0"/>
    <w:rsid w:val="00043941"/>
    <w:rsid w:val="00043A63"/>
    <w:rsid w:val="00044E65"/>
    <w:rsid w:val="00044EB5"/>
    <w:rsid w:val="00045031"/>
    <w:rsid w:val="00046E6E"/>
    <w:rsid w:val="000474B7"/>
    <w:rsid w:val="00050832"/>
    <w:rsid w:val="000514BE"/>
    <w:rsid w:val="00053187"/>
    <w:rsid w:val="00053655"/>
    <w:rsid w:val="0005412F"/>
    <w:rsid w:val="00055905"/>
    <w:rsid w:val="000564C4"/>
    <w:rsid w:val="000569C7"/>
    <w:rsid w:val="00056AB0"/>
    <w:rsid w:val="00057779"/>
    <w:rsid w:val="00060692"/>
    <w:rsid w:val="00060C4C"/>
    <w:rsid w:val="00062155"/>
    <w:rsid w:val="000625D9"/>
    <w:rsid w:val="00062654"/>
    <w:rsid w:val="000629DC"/>
    <w:rsid w:val="00064414"/>
    <w:rsid w:val="00064618"/>
    <w:rsid w:val="00064FBF"/>
    <w:rsid w:val="000651C2"/>
    <w:rsid w:val="0006576A"/>
    <w:rsid w:val="00066762"/>
    <w:rsid w:val="000671BD"/>
    <w:rsid w:val="00067435"/>
    <w:rsid w:val="00067804"/>
    <w:rsid w:val="000679D6"/>
    <w:rsid w:val="00070651"/>
    <w:rsid w:val="00070CEA"/>
    <w:rsid w:val="000714F5"/>
    <w:rsid w:val="00072B64"/>
    <w:rsid w:val="000749EB"/>
    <w:rsid w:val="00074F9D"/>
    <w:rsid w:val="00075610"/>
    <w:rsid w:val="00076539"/>
    <w:rsid w:val="0007701C"/>
    <w:rsid w:val="000770A3"/>
    <w:rsid w:val="00080468"/>
    <w:rsid w:val="000807B7"/>
    <w:rsid w:val="00080D8F"/>
    <w:rsid w:val="00081B25"/>
    <w:rsid w:val="00082D8B"/>
    <w:rsid w:val="00083FB0"/>
    <w:rsid w:val="000846E8"/>
    <w:rsid w:val="00084F2B"/>
    <w:rsid w:val="00085303"/>
    <w:rsid w:val="0008537D"/>
    <w:rsid w:val="000859DC"/>
    <w:rsid w:val="00085DEC"/>
    <w:rsid w:val="000872D9"/>
    <w:rsid w:val="000874CF"/>
    <w:rsid w:val="00087C38"/>
    <w:rsid w:val="0009088D"/>
    <w:rsid w:val="00091DBA"/>
    <w:rsid w:val="0009261E"/>
    <w:rsid w:val="0009299C"/>
    <w:rsid w:val="00093DFE"/>
    <w:rsid w:val="00093F87"/>
    <w:rsid w:val="000955DD"/>
    <w:rsid w:val="0009649E"/>
    <w:rsid w:val="000968A8"/>
    <w:rsid w:val="00096CD0"/>
    <w:rsid w:val="00097BAF"/>
    <w:rsid w:val="000A02D5"/>
    <w:rsid w:val="000A09C4"/>
    <w:rsid w:val="000A1717"/>
    <w:rsid w:val="000A1BD3"/>
    <w:rsid w:val="000A23FC"/>
    <w:rsid w:val="000A2BA5"/>
    <w:rsid w:val="000A2D04"/>
    <w:rsid w:val="000A3224"/>
    <w:rsid w:val="000A447D"/>
    <w:rsid w:val="000A47A7"/>
    <w:rsid w:val="000A495D"/>
    <w:rsid w:val="000A4E1F"/>
    <w:rsid w:val="000A50C3"/>
    <w:rsid w:val="000A525F"/>
    <w:rsid w:val="000A5FC2"/>
    <w:rsid w:val="000A6371"/>
    <w:rsid w:val="000A7037"/>
    <w:rsid w:val="000A7BBB"/>
    <w:rsid w:val="000B0239"/>
    <w:rsid w:val="000B10DC"/>
    <w:rsid w:val="000B1634"/>
    <w:rsid w:val="000B1CF4"/>
    <w:rsid w:val="000B26EC"/>
    <w:rsid w:val="000B28F9"/>
    <w:rsid w:val="000B318D"/>
    <w:rsid w:val="000B58E1"/>
    <w:rsid w:val="000B62EB"/>
    <w:rsid w:val="000B651B"/>
    <w:rsid w:val="000B662E"/>
    <w:rsid w:val="000B685A"/>
    <w:rsid w:val="000B75D4"/>
    <w:rsid w:val="000B7A0D"/>
    <w:rsid w:val="000B7A15"/>
    <w:rsid w:val="000C049C"/>
    <w:rsid w:val="000C0CE4"/>
    <w:rsid w:val="000C1B5C"/>
    <w:rsid w:val="000C1E44"/>
    <w:rsid w:val="000C3110"/>
    <w:rsid w:val="000C3525"/>
    <w:rsid w:val="000C375C"/>
    <w:rsid w:val="000C43E0"/>
    <w:rsid w:val="000C5CA5"/>
    <w:rsid w:val="000C5D28"/>
    <w:rsid w:val="000C6CC9"/>
    <w:rsid w:val="000C764A"/>
    <w:rsid w:val="000C7932"/>
    <w:rsid w:val="000D02DB"/>
    <w:rsid w:val="000D07CC"/>
    <w:rsid w:val="000D0E35"/>
    <w:rsid w:val="000D0E79"/>
    <w:rsid w:val="000D1E3F"/>
    <w:rsid w:val="000D211E"/>
    <w:rsid w:val="000D33E4"/>
    <w:rsid w:val="000D42DC"/>
    <w:rsid w:val="000D434B"/>
    <w:rsid w:val="000D5770"/>
    <w:rsid w:val="000D6B1F"/>
    <w:rsid w:val="000D78F4"/>
    <w:rsid w:val="000E160A"/>
    <w:rsid w:val="000E1A80"/>
    <w:rsid w:val="000E311C"/>
    <w:rsid w:val="000E3F8A"/>
    <w:rsid w:val="000E493A"/>
    <w:rsid w:val="000E4D1E"/>
    <w:rsid w:val="000E53E7"/>
    <w:rsid w:val="000E6DD3"/>
    <w:rsid w:val="000F0BCE"/>
    <w:rsid w:val="000F1B52"/>
    <w:rsid w:val="000F205A"/>
    <w:rsid w:val="000F23D1"/>
    <w:rsid w:val="000F280F"/>
    <w:rsid w:val="000F2857"/>
    <w:rsid w:val="000F28D8"/>
    <w:rsid w:val="000F2980"/>
    <w:rsid w:val="000F33FE"/>
    <w:rsid w:val="000F6181"/>
    <w:rsid w:val="000F73E9"/>
    <w:rsid w:val="000F7431"/>
    <w:rsid w:val="000F7588"/>
    <w:rsid w:val="001007C2"/>
    <w:rsid w:val="00100E15"/>
    <w:rsid w:val="001011FD"/>
    <w:rsid w:val="001021DA"/>
    <w:rsid w:val="001027BD"/>
    <w:rsid w:val="00102987"/>
    <w:rsid w:val="00102ACC"/>
    <w:rsid w:val="00104EFA"/>
    <w:rsid w:val="00104F76"/>
    <w:rsid w:val="001057A9"/>
    <w:rsid w:val="00105893"/>
    <w:rsid w:val="00105F2B"/>
    <w:rsid w:val="00106143"/>
    <w:rsid w:val="001071FE"/>
    <w:rsid w:val="00107D55"/>
    <w:rsid w:val="00110B1B"/>
    <w:rsid w:val="00110BB5"/>
    <w:rsid w:val="0011167F"/>
    <w:rsid w:val="001128CE"/>
    <w:rsid w:val="00112CEA"/>
    <w:rsid w:val="0011316C"/>
    <w:rsid w:val="00113A1D"/>
    <w:rsid w:val="00113B12"/>
    <w:rsid w:val="00113B3E"/>
    <w:rsid w:val="00113E2C"/>
    <w:rsid w:val="00113F07"/>
    <w:rsid w:val="001140B3"/>
    <w:rsid w:val="001145C7"/>
    <w:rsid w:val="00116039"/>
    <w:rsid w:val="001165DF"/>
    <w:rsid w:val="001173DF"/>
    <w:rsid w:val="00117888"/>
    <w:rsid w:val="00120ADB"/>
    <w:rsid w:val="00120BA9"/>
    <w:rsid w:val="00120FF2"/>
    <w:rsid w:val="00121633"/>
    <w:rsid w:val="00121D41"/>
    <w:rsid w:val="001223DF"/>
    <w:rsid w:val="00122A64"/>
    <w:rsid w:val="001231BD"/>
    <w:rsid w:val="00123F44"/>
    <w:rsid w:val="0012444E"/>
    <w:rsid w:val="00125B00"/>
    <w:rsid w:val="00125C6D"/>
    <w:rsid w:val="001265C8"/>
    <w:rsid w:val="00127810"/>
    <w:rsid w:val="00130DB8"/>
    <w:rsid w:val="00131E6D"/>
    <w:rsid w:val="00131E88"/>
    <w:rsid w:val="00132315"/>
    <w:rsid w:val="001323CF"/>
    <w:rsid w:val="0013377A"/>
    <w:rsid w:val="00134659"/>
    <w:rsid w:val="00134A4A"/>
    <w:rsid w:val="00135113"/>
    <w:rsid w:val="001358FF"/>
    <w:rsid w:val="00135DDD"/>
    <w:rsid w:val="00135E5B"/>
    <w:rsid w:val="00136226"/>
    <w:rsid w:val="0013627A"/>
    <w:rsid w:val="0013714A"/>
    <w:rsid w:val="001372F7"/>
    <w:rsid w:val="0013748F"/>
    <w:rsid w:val="00137F0F"/>
    <w:rsid w:val="0014059C"/>
    <w:rsid w:val="00142151"/>
    <w:rsid w:val="00142F6F"/>
    <w:rsid w:val="00143885"/>
    <w:rsid w:val="001439B2"/>
    <w:rsid w:val="00143E4C"/>
    <w:rsid w:val="0014563E"/>
    <w:rsid w:val="00145DB4"/>
    <w:rsid w:val="00146A7E"/>
    <w:rsid w:val="00147720"/>
    <w:rsid w:val="00150BDB"/>
    <w:rsid w:val="00152692"/>
    <w:rsid w:val="0015307A"/>
    <w:rsid w:val="001542AA"/>
    <w:rsid w:val="001548EF"/>
    <w:rsid w:val="00154B08"/>
    <w:rsid w:val="0015527B"/>
    <w:rsid w:val="001557B9"/>
    <w:rsid w:val="00156307"/>
    <w:rsid w:val="00156A1B"/>
    <w:rsid w:val="00157328"/>
    <w:rsid w:val="00157341"/>
    <w:rsid w:val="00157686"/>
    <w:rsid w:val="0015773E"/>
    <w:rsid w:val="00157EC6"/>
    <w:rsid w:val="00160063"/>
    <w:rsid w:val="001602FF"/>
    <w:rsid w:val="00160330"/>
    <w:rsid w:val="0016152B"/>
    <w:rsid w:val="00161DD3"/>
    <w:rsid w:val="00162149"/>
    <w:rsid w:val="0016366D"/>
    <w:rsid w:val="001637DF"/>
    <w:rsid w:val="00163E13"/>
    <w:rsid w:val="00166AA0"/>
    <w:rsid w:val="00171296"/>
    <w:rsid w:val="00171A41"/>
    <w:rsid w:val="00171ADC"/>
    <w:rsid w:val="00171E90"/>
    <w:rsid w:val="00172581"/>
    <w:rsid w:val="00172B5B"/>
    <w:rsid w:val="001734C2"/>
    <w:rsid w:val="00173FF6"/>
    <w:rsid w:val="001746B7"/>
    <w:rsid w:val="0017700D"/>
    <w:rsid w:val="001774A8"/>
    <w:rsid w:val="0017755C"/>
    <w:rsid w:val="00180BE7"/>
    <w:rsid w:val="001810C0"/>
    <w:rsid w:val="001818E9"/>
    <w:rsid w:val="00181C26"/>
    <w:rsid w:val="00181F9D"/>
    <w:rsid w:val="0018224E"/>
    <w:rsid w:val="00182B3F"/>
    <w:rsid w:val="00182C90"/>
    <w:rsid w:val="00183875"/>
    <w:rsid w:val="001846C6"/>
    <w:rsid w:val="00184805"/>
    <w:rsid w:val="0018540B"/>
    <w:rsid w:val="00185549"/>
    <w:rsid w:val="00185630"/>
    <w:rsid w:val="0018585E"/>
    <w:rsid w:val="00185BF1"/>
    <w:rsid w:val="00187119"/>
    <w:rsid w:val="00187945"/>
    <w:rsid w:val="001906EF"/>
    <w:rsid w:val="00190FB1"/>
    <w:rsid w:val="00191716"/>
    <w:rsid w:val="00191900"/>
    <w:rsid w:val="00192C77"/>
    <w:rsid w:val="0019347F"/>
    <w:rsid w:val="00193B86"/>
    <w:rsid w:val="0019602A"/>
    <w:rsid w:val="0019646C"/>
    <w:rsid w:val="00196F3F"/>
    <w:rsid w:val="00197459"/>
    <w:rsid w:val="00197ADB"/>
    <w:rsid w:val="001A005E"/>
    <w:rsid w:val="001A2A11"/>
    <w:rsid w:val="001A30EB"/>
    <w:rsid w:val="001A4926"/>
    <w:rsid w:val="001A52D2"/>
    <w:rsid w:val="001A5381"/>
    <w:rsid w:val="001A5F76"/>
    <w:rsid w:val="001A6EA2"/>
    <w:rsid w:val="001A754D"/>
    <w:rsid w:val="001A7B69"/>
    <w:rsid w:val="001B16F3"/>
    <w:rsid w:val="001B23AF"/>
    <w:rsid w:val="001B2934"/>
    <w:rsid w:val="001B32A1"/>
    <w:rsid w:val="001B3969"/>
    <w:rsid w:val="001B417C"/>
    <w:rsid w:val="001B4B76"/>
    <w:rsid w:val="001B5A5E"/>
    <w:rsid w:val="001B6A50"/>
    <w:rsid w:val="001B7218"/>
    <w:rsid w:val="001C0A0B"/>
    <w:rsid w:val="001C1500"/>
    <w:rsid w:val="001C293C"/>
    <w:rsid w:val="001C3CE4"/>
    <w:rsid w:val="001C3EDE"/>
    <w:rsid w:val="001C461A"/>
    <w:rsid w:val="001C5B27"/>
    <w:rsid w:val="001C5B29"/>
    <w:rsid w:val="001C68DF"/>
    <w:rsid w:val="001D0FB9"/>
    <w:rsid w:val="001D1D6D"/>
    <w:rsid w:val="001D1ED5"/>
    <w:rsid w:val="001D29D7"/>
    <w:rsid w:val="001D2B9A"/>
    <w:rsid w:val="001D383F"/>
    <w:rsid w:val="001D3C46"/>
    <w:rsid w:val="001D49AC"/>
    <w:rsid w:val="001D4DF5"/>
    <w:rsid w:val="001D510F"/>
    <w:rsid w:val="001D5112"/>
    <w:rsid w:val="001D6352"/>
    <w:rsid w:val="001D68D1"/>
    <w:rsid w:val="001D6928"/>
    <w:rsid w:val="001D6DBF"/>
    <w:rsid w:val="001D7CB4"/>
    <w:rsid w:val="001D7DB3"/>
    <w:rsid w:val="001E0688"/>
    <w:rsid w:val="001E150B"/>
    <w:rsid w:val="001E1F64"/>
    <w:rsid w:val="001E2232"/>
    <w:rsid w:val="001E2B10"/>
    <w:rsid w:val="001E2CA0"/>
    <w:rsid w:val="001E3904"/>
    <w:rsid w:val="001E63FA"/>
    <w:rsid w:val="001E6C92"/>
    <w:rsid w:val="001E792F"/>
    <w:rsid w:val="001F0C83"/>
    <w:rsid w:val="001F0DA4"/>
    <w:rsid w:val="001F175D"/>
    <w:rsid w:val="001F3C69"/>
    <w:rsid w:val="001F4BD6"/>
    <w:rsid w:val="001F4D6D"/>
    <w:rsid w:val="001F60E8"/>
    <w:rsid w:val="001F619D"/>
    <w:rsid w:val="001F6F97"/>
    <w:rsid w:val="001F7148"/>
    <w:rsid w:val="001F71A2"/>
    <w:rsid w:val="001F7805"/>
    <w:rsid w:val="001F7B37"/>
    <w:rsid w:val="00200411"/>
    <w:rsid w:val="002009F1"/>
    <w:rsid w:val="002013B9"/>
    <w:rsid w:val="0020150D"/>
    <w:rsid w:val="0020190A"/>
    <w:rsid w:val="0020199A"/>
    <w:rsid w:val="0020207D"/>
    <w:rsid w:val="0020495B"/>
    <w:rsid w:val="00206637"/>
    <w:rsid w:val="00207748"/>
    <w:rsid w:val="002114B0"/>
    <w:rsid w:val="00211EFB"/>
    <w:rsid w:val="00212FB3"/>
    <w:rsid w:val="002138D5"/>
    <w:rsid w:val="0021410C"/>
    <w:rsid w:val="002144CC"/>
    <w:rsid w:val="00214C4C"/>
    <w:rsid w:val="00214EB8"/>
    <w:rsid w:val="002150E1"/>
    <w:rsid w:val="0021551A"/>
    <w:rsid w:val="00215D98"/>
    <w:rsid w:val="00216636"/>
    <w:rsid w:val="00216FC2"/>
    <w:rsid w:val="0022007C"/>
    <w:rsid w:val="002218F6"/>
    <w:rsid w:val="00222A44"/>
    <w:rsid w:val="00223C61"/>
    <w:rsid w:val="002248F2"/>
    <w:rsid w:val="0022689B"/>
    <w:rsid w:val="00226934"/>
    <w:rsid w:val="00226D88"/>
    <w:rsid w:val="00227590"/>
    <w:rsid w:val="00230ED1"/>
    <w:rsid w:val="0023142D"/>
    <w:rsid w:val="0023150B"/>
    <w:rsid w:val="00232235"/>
    <w:rsid w:val="002348A7"/>
    <w:rsid w:val="00235849"/>
    <w:rsid w:val="0023622C"/>
    <w:rsid w:val="00236339"/>
    <w:rsid w:val="00236A40"/>
    <w:rsid w:val="00237E97"/>
    <w:rsid w:val="00240CAE"/>
    <w:rsid w:val="0024164D"/>
    <w:rsid w:val="00241874"/>
    <w:rsid w:val="00242044"/>
    <w:rsid w:val="0024298D"/>
    <w:rsid w:val="00243B72"/>
    <w:rsid w:val="0024488A"/>
    <w:rsid w:val="0024695F"/>
    <w:rsid w:val="002505D8"/>
    <w:rsid w:val="00250FF6"/>
    <w:rsid w:val="0025178A"/>
    <w:rsid w:val="00252B9E"/>
    <w:rsid w:val="00252F8E"/>
    <w:rsid w:val="00254145"/>
    <w:rsid w:val="00254CB2"/>
    <w:rsid w:val="00255051"/>
    <w:rsid w:val="002552DD"/>
    <w:rsid w:val="00255995"/>
    <w:rsid w:val="002563CE"/>
    <w:rsid w:val="002563E6"/>
    <w:rsid w:val="00260914"/>
    <w:rsid w:val="00261DEB"/>
    <w:rsid w:val="00261DED"/>
    <w:rsid w:val="00262D13"/>
    <w:rsid w:val="002641F2"/>
    <w:rsid w:val="002641F6"/>
    <w:rsid w:val="0026439C"/>
    <w:rsid w:val="0026576D"/>
    <w:rsid w:val="00265FBB"/>
    <w:rsid w:val="00266485"/>
    <w:rsid w:val="002676DB"/>
    <w:rsid w:val="002709EC"/>
    <w:rsid w:val="00270A73"/>
    <w:rsid w:val="00270F26"/>
    <w:rsid w:val="002710E0"/>
    <w:rsid w:val="00271D9A"/>
    <w:rsid w:val="00272C02"/>
    <w:rsid w:val="002738F5"/>
    <w:rsid w:val="00273E77"/>
    <w:rsid w:val="002746FB"/>
    <w:rsid w:val="00275C73"/>
    <w:rsid w:val="00275CC1"/>
    <w:rsid w:val="0027757D"/>
    <w:rsid w:val="002777FB"/>
    <w:rsid w:val="0027783F"/>
    <w:rsid w:val="0028041D"/>
    <w:rsid w:val="0028080B"/>
    <w:rsid w:val="00280DE9"/>
    <w:rsid w:val="00280F93"/>
    <w:rsid w:val="00282B02"/>
    <w:rsid w:val="00283384"/>
    <w:rsid w:val="00283F37"/>
    <w:rsid w:val="00285001"/>
    <w:rsid w:val="00285B75"/>
    <w:rsid w:val="00286E69"/>
    <w:rsid w:val="00287314"/>
    <w:rsid w:val="002873F1"/>
    <w:rsid w:val="0028793D"/>
    <w:rsid w:val="002879B5"/>
    <w:rsid w:val="00287C8D"/>
    <w:rsid w:val="0029100E"/>
    <w:rsid w:val="00291581"/>
    <w:rsid w:val="002915F2"/>
    <w:rsid w:val="002918F0"/>
    <w:rsid w:val="0029241F"/>
    <w:rsid w:val="00292F2A"/>
    <w:rsid w:val="00293DFF"/>
    <w:rsid w:val="00295450"/>
    <w:rsid w:val="00295959"/>
    <w:rsid w:val="00295FD8"/>
    <w:rsid w:val="002A03E3"/>
    <w:rsid w:val="002A0FC2"/>
    <w:rsid w:val="002A1AAD"/>
    <w:rsid w:val="002A2154"/>
    <w:rsid w:val="002A252C"/>
    <w:rsid w:val="002A2C85"/>
    <w:rsid w:val="002A4D29"/>
    <w:rsid w:val="002A4F43"/>
    <w:rsid w:val="002A523E"/>
    <w:rsid w:val="002A6FE4"/>
    <w:rsid w:val="002A75AF"/>
    <w:rsid w:val="002A7DEA"/>
    <w:rsid w:val="002A7E9C"/>
    <w:rsid w:val="002B06BC"/>
    <w:rsid w:val="002B0E6F"/>
    <w:rsid w:val="002B0EAE"/>
    <w:rsid w:val="002B20F2"/>
    <w:rsid w:val="002B2D9A"/>
    <w:rsid w:val="002B2EA9"/>
    <w:rsid w:val="002B38F0"/>
    <w:rsid w:val="002B3A5E"/>
    <w:rsid w:val="002B41AD"/>
    <w:rsid w:val="002B4223"/>
    <w:rsid w:val="002B46D6"/>
    <w:rsid w:val="002B4962"/>
    <w:rsid w:val="002B5D1E"/>
    <w:rsid w:val="002B7766"/>
    <w:rsid w:val="002B7F28"/>
    <w:rsid w:val="002C2CC8"/>
    <w:rsid w:val="002C2D14"/>
    <w:rsid w:val="002C406A"/>
    <w:rsid w:val="002C42C4"/>
    <w:rsid w:val="002C4B21"/>
    <w:rsid w:val="002C4DBA"/>
    <w:rsid w:val="002C5408"/>
    <w:rsid w:val="002C64F9"/>
    <w:rsid w:val="002C682A"/>
    <w:rsid w:val="002D03E3"/>
    <w:rsid w:val="002D0881"/>
    <w:rsid w:val="002D1677"/>
    <w:rsid w:val="002D19AB"/>
    <w:rsid w:val="002D1C1C"/>
    <w:rsid w:val="002D2154"/>
    <w:rsid w:val="002D2322"/>
    <w:rsid w:val="002D2FB8"/>
    <w:rsid w:val="002D3BF6"/>
    <w:rsid w:val="002D403F"/>
    <w:rsid w:val="002D41B9"/>
    <w:rsid w:val="002D45B0"/>
    <w:rsid w:val="002D5F5A"/>
    <w:rsid w:val="002D5FFB"/>
    <w:rsid w:val="002D615E"/>
    <w:rsid w:val="002D69B1"/>
    <w:rsid w:val="002D74AD"/>
    <w:rsid w:val="002E1433"/>
    <w:rsid w:val="002E18C2"/>
    <w:rsid w:val="002E1E7E"/>
    <w:rsid w:val="002E28F1"/>
    <w:rsid w:val="002E2FA6"/>
    <w:rsid w:val="002E2FB0"/>
    <w:rsid w:val="002E3250"/>
    <w:rsid w:val="002E35D5"/>
    <w:rsid w:val="002E3FC0"/>
    <w:rsid w:val="002E5187"/>
    <w:rsid w:val="002E6234"/>
    <w:rsid w:val="002E6CF0"/>
    <w:rsid w:val="002E7792"/>
    <w:rsid w:val="002E7840"/>
    <w:rsid w:val="002F0298"/>
    <w:rsid w:val="002F1326"/>
    <w:rsid w:val="002F17D2"/>
    <w:rsid w:val="002F18A4"/>
    <w:rsid w:val="002F199B"/>
    <w:rsid w:val="002F203E"/>
    <w:rsid w:val="002F2B07"/>
    <w:rsid w:val="002F336A"/>
    <w:rsid w:val="002F3A8C"/>
    <w:rsid w:val="002F3CCC"/>
    <w:rsid w:val="002F6C05"/>
    <w:rsid w:val="002F7CE5"/>
    <w:rsid w:val="002F7E45"/>
    <w:rsid w:val="00300332"/>
    <w:rsid w:val="003008F7"/>
    <w:rsid w:val="00300930"/>
    <w:rsid w:val="0030151C"/>
    <w:rsid w:val="00303106"/>
    <w:rsid w:val="003043D2"/>
    <w:rsid w:val="00306965"/>
    <w:rsid w:val="003102D1"/>
    <w:rsid w:val="00310948"/>
    <w:rsid w:val="0031105F"/>
    <w:rsid w:val="0031189D"/>
    <w:rsid w:val="00311D17"/>
    <w:rsid w:val="003125E1"/>
    <w:rsid w:val="003127AC"/>
    <w:rsid w:val="003127D8"/>
    <w:rsid w:val="00312C9F"/>
    <w:rsid w:val="00312D62"/>
    <w:rsid w:val="00313929"/>
    <w:rsid w:val="00314394"/>
    <w:rsid w:val="00314EF0"/>
    <w:rsid w:val="00315618"/>
    <w:rsid w:val="003162E8"/>
    <w:rsid w:val="0032093D"/>
    <w:rsid w:val="00320C68"/>
    <w:rsid w:val="003211CD"/>
    <w:rsid w:val="003212E7"/>
    <w:rsid w:val="00321514"/>
    <w:rsid w:val="0032256D"/>
    <w:rsid w:val="00323715"/>
    <w:rsid w:val="00323A0D"/>
    <w:rsid w:val="0032446D"/>
    <w:rsid w:val="00326B55"/>
    <w:rsid w:val="003270AA"/>
    <w:rsid w:val="003300ED"/>
    <w:rsid w:val="003307AF"/>
    <w:rsid w:val="00330836"/>
    <w:rsid w:val="00331A65"/>
    <w:rsid w:val="00333AE4"/>
    <w:rsid w:val="00335008"/>
    <w:rsid w:val="00336197"/>
    <w:rsid w:val="00340DA9"/>
    <w:rsid w:val="00341B2A"/>
    <w:rsid w:val="00341C0F"/>
    <w:rsid w:val="00342074"/>
    <w:rsid w:val="0034220E"/>
    <w:rsid w:val="003426D0"/>
    <w:rsid w:val="00342A86"/>
    <w:rsid w:val="00343433"/>
    <w:rsid w:val="003437E8"/>
    <w:rsid w:val="0034418F"/>
    <w:rsid w:val="00344AA8"/>
    <w:rsid w:val="00345A19"/>
    <w:rsid w:val="0034629C"/>
    <w:rsid w:val="00346C2A"/>
    <w:rsid w:val="00346CC2"/>
    <w:rsid w:val="00350089"/>
    <w:rsid w:val="00350D05"/>
    <w:rsid w:val="00350FE6"/>
    <w:rsid w:val="0035104B"/>
    <w:rsid w:val="0035423A"/>
    <w:rsid w:val="0035537C"/>
    <w:rsid w:val="00355EE6"/>
    <w:rsid w:val="00356464"/>
    <w:rsid w:val="00356D6F"/>
    <w:rsid w:val="003573B8"/>
    <w:rsid w:val="00360D80"/>
    <w:rsid w:val="0036127C"/>
    <w:rsid w:val="00361881"/>
    <w:rsid w:val="00362AB0"/>
    <w:rsid w:val="003630F6"/>
    <w:rsid w:val="0036318D"/>
    <w:rsid w:val="0036464D"/>
    <w:rsid w:val="00364726"/>
    <w:rsid w:val="00365A17"/>
    <w:rsid w:val="003660CC"/>
    <w:rsid w:val="00366E40"/>
    <w:rsid w:val="00366FA4"/>
    <w:rsid w:val="003709B4"/>
    <w:rsid w:val="00370C72"/>
    <w:rsid w:val="00371D7C"/>
    <w:rsid w:val="00372874"/>
    <w:rsid w:val="00372EA4"/>
    <w:rsid w:val="0037363B"/>
    <w:rsid w:val="0037367C"/>
    <w:rsid w:val="00374875"/>
    <w:rsid w:val="00374900"/>
    <w:rsid w:val="003749C7"/>
    <w:rsid w:val="00374D67"/>
    <w:rsid w:val="00374DB6"/>
    <w:rsid w:val="0037630D"/>
    <w:rsid w:val="00381197"/>
    <w:rsid w:val="003817C9"/>
    <w:rsid w:val="0038191B"/>
    <w:rsid w:val="00381BD9"/>
    <w:rsid w:val="00381FD0"/>
    <w:rsid w:val="00383126"/>
    <w:rsid w:val="0038360E"/>
    <w:rsid w:val="00383F1C"/>
    <w:rsid w:val="00384D44"/>
    <w:rsid w:val="00386910"/>
    <w:rsid w:val="00386EA0"/>
    <w:rsid w:val="00387F6E"/>
    <w:rsid w:val="00390C27"/>
    <w:rsid w:val="00391850"/>
    <w:rsid w:val="00391AFC"/>
    <w:rsid w:val="00392FF2"/>
    <w:rsid w:val="003930CE"/>
    <w:rsid w:val="0039361C"/>
    <w:rsid w:val="0039394A"/>
    <w:rsid w:val="00393F7B"/>
    <w:rsid w:val="00394C3A"/>
    <w:rsid w:val="00395136"/>
    <w:rsid w:val="003959FF"/>
    <w:rsid w:val="003963F1"/>
    <w:rsid w:val="003968F1"/>
    <w:rsid w:val="00396B4A"/>
    <w:rsid w:val="00396CD6"/>
    <w:rsid w:val="00396D2F"/>
    <w:rsid w:val="003972A2"/>
    <w:rsid w:val="003A045A"/>
    <w:rsid w:val="003A0B2B"/>
    <w:rsid w:val="003A0BB6"/>
    <w:rsid w:val="003A24BB"/>
    <w:rsid w:val="003A29CB"/>
    <w:rsid w:val="003A2AFA"/>
    <w:rsid w:val="003A4A83"/>
    <w:rsid w:val="003A67D3"/>
    <w:rsid w:val="003A6F76"/>
    <w:rsid w:val="003A6FCC"/>
    <w:rsid w:val="003B07AB"/>
    <w:rsid w:val="003B1063"/>
    <w:rsid w:val="003B15E2"/>
    <w:rsid w:val="003B1BB6"/>
    <w:rsid w:val="003B1DA9"/>
    <w:rsid w:val="003B3782"/>
    <w:rsid w:val="003B4FDA"/>
    <w:rsid w:val="003B527D"/>
    <w:rsid w:val="003B5862"/>
    <w:rsid w:val="003B5A2E"/>
    <w:rsid w:val="003B60EE"/>
    <w:rsid w:val="003B61C9"/>
    <w:rsid w:val="003B69A2"/>
    <w:rsid w:val="003C0268"/>
    <w:rsid w:val="003C1BFE"/>
    <w:rsid w:val="003C2309"/>
    <w:rsid w:val="003C314C"/>
    <w:rsid w:val="003C3F2C"/>
    <w:rsid w:val="003C471B"/>
    <w:rsid w:val="003C492F"/>
    <w:rsid w:val="003C5913"/>
    <w:rsid w:val="003C6591"/>
    <w:rsid w:val="003C6E67"/>
    <w:rsid w:val="003D1E18"/>
    <w:rsid w:val="003D3BE4"/>
    <w:rsid w:val="003D3D58"/>
    <w:rsid w:val="003D40A7"/>
    <w:rsid w:val="003D4628"/>
    <w:rsid w:val="003D5076"/>
    <w:rsid w:val="003D508C"/>
    <w:rsid w:val="003D5708"/>
    <w:rsid w:val="003D58C7"/>
    <w:rsid w:val="003D6081"/>
    <w:rsid w:val="003D6BC7"/>
    <w:rsid w:val="003D7502"/>
    <w:rsid w:val="003D7D57"/>
    <w:rsid w:val="003E055E"/>
    <w:rsid w:val="003E0B78"/>
    <w:rsid w:val="003E0CE7"/>
    <w:rsid w:val="003E27E2"/>
    <w:rsid w:val="003E2CEA"/>
    <w:rsid w:val="003E51C6"/>
    <w:rsid w:val="003E5AED"/>
    <w:rsid w:val="003E5F09"/>
    <w:rsid w:val="003E6213"/>
    <w:rsid w:val="003E772E"/>
    <w:rsid w:val="003F021A"/>
    <w:rsid w:val="003F038B"/>
    <w:rsid w:val="003F12B6"/>
    <w:rsid w:val="003F1A09"/>
    <w:rsid w:val="003F1ACB"/>
    <w:rsid w:val="003F1E08"/>
    <w:rsid w:val="003F2364"/>
    <w:rsid w:val="003F270B"/>
    <w:rsid w:val="003F3617"/>
    <w:rsid w:val="003F3E3E"/>
    <w:rsid w:val="003F53CE"/>
    <w:rsid w:val="003F5565"/>
    <w:rsid w:val="003F6271"/>
    <w:rsid w:val="003F65DC"/>
    <w:rsid w:val="003F69D2"/>
    <w:rsid w:val="003F6B04"/>
    <w:rsid w:val="003F7EF2"/>
    <w:rsid w:val="00401696"/>
    <w:rsid w:val="004017C8"/>
    <w:rsid w:val="00401D84"/>
    <w:rsid w:val="00403CDA"/>
    <w:rsid w:val="004048F4"/>
    <w:rsid w:val="004052CC"/>
    <w:rsid w:val="004058A3"/>
    <w:rsid w:val="00407F33"/>
    <w:rsid w:val="00410A0B"/>
    <w:rsid w:val="00411B67"/>
    <w:rsid w:val="0041218E"/>
    <w:rsid w:val="00412AFA"/>
    <w:rsid w:val="00413478"/>
    <w:rsid w:val="004136B2"/>
    <w:rsid w:val="00413847"/>
    <w:rsid w:val="00413E73"/>
    <w:rsid w:val="00414C2F"/>
    <w:rsid w:val="00415BDC"/>
    <w:rsid w:val="0041646F"/>
    <w:rsid w:val="0041677A"/>
    <w:rsid w:val="004211CF"/>
    <w:rsid w:val="004224DD"/>
    <w:rsid w:val="00422863"/>
    <w:rsid w:val="00423461"/>
    <w:rsid w:val="004235AE"/>
    <w:rsid w:val="00423DDA"/>
    <w:rsid w:val="00425E32"/>
    <w:rsid w:val="00427D8B"/>
    <w:rsid w:val="00427E73"/>
    <w:rsid w:val="0043018F"/>
    <w:rsid w:val="00430206"/>
    <w:rsid w:val="004302F8"/>
    <w:rsid w:val="004319DF"/>
    <w:rsid w:val="00432A98"/>
    <w:rsid w:val="0043300B"/>
    <w:rsid w:val="0043332E"/>
    <w:rsid w:val="00433783"/>
    <w:rsid w:val="00433874"/>
    <w:rsid w:val="00433DAA"/>
    <w:rsid w:val="00435C82"/>
    <w:rsid w:val="00441419"/>
    <w:rsid w:val="00441F6B"/>
    <w:rsid w:val="00442CF4"/>
    <w:rsid w:val="004432B5"/>
    <w:rsid w:val="00443E18"/>
    <w:rsid w:val="00443ED0"/>
    <w:rsid w:val="004448E8"/>
    <w:rsid w:val="00444A5F"/>
    <w:rsid w:val="004454F1"/>
    <w:rsid w:val="00446A68"/>
    <w:rsid w:val="00446B28"/>
    <w:rsid w:val="00447849"/>
    <w:rsid w:val="00450171"/>
    <w:rsid w:val="00451D89"/>
    <w:rsid w:val="00452B32"/>
    <w:rsid w:val="00452BDD"/>
    <w:rsid w:val="00453A8F"/>
    <w:rsid w:val="00453C09"/>
    <w:rsid w:val="004552FF"/>
    <w:rsid w:val="00455B2C"/>
    <w:rsid w:val="0045611C"/>
    <w:rsid w:val="00456E50"/>
    <w:rsid w:val="004575BD"/>
    <w:rsid w:val="00457663"/>
    <w:rsid w:val="0046047F"/>
    <w:rsid w:val="004614E2"/>
    <w:rsid w:val="00461BB2"/>
    <w:rsid w:val="0046293E"/>
    <w:rsid w:val="00466158"/>
    <w:rsid w:val="00466C7B"/>
    <w:rsid w:val="00467404"/>
    <w:rsid w:val="00467A1C"/>
    <w:rsid w:val="00470E85"/>
    <w:rsid w:val="004714F1"/>
    <w:rsid w:val="00472754"/>
    <w:rsid w:val="0047297B"/>
    <w:rsid w:val="00472B6F"/>
    <w:rsid w:val="004734E9"/>
    <w:rsid w:val="00473560"/>
    <w:rsid w:val="004736B9"/>
    <w:rsid w:val="00473AB0"/>
    <w:rsid w:val="00477053"/>
    <w:rsid w:val="00477307"/>
    <w:rsid w:val="004775F5"/>
    <w:rsid w:val="00477DCE"/>
    <w:rsid w:val="00480111"/>
    <w:rsid w:val="00480EEB"/>
    <w:rsid w:val="00481C20"/>
    <w:rsid w:val="00482262"/>
    <w:rsid w:val="004825A0"/>
    <w:rsid w:val="00482952"/>
    <w:rsid w:val="00484F3C"/>
    <w:rsid w:val="0048541E"/>
    <w:rsid w:val="00485A80"/>
    <w:rsid w:val="0048735E"/>
    <w:rsid w:val="004873FE"/>
    <w:rsid w:val="00487C94"/>
    <w:rsid w:val="0049036E"/>
    <w:rsid w:val="004907F5"/>
    <w:rsid w:val="00490A91"/>
    <w:rsid w:val="004916B1"/>
    <w:rsid w:val="00491A68"/>
    <w:rsid w:val="00492277"/>
    <w:rsid w:val="004925D6"/>
    <w:rsid w:val="00492F70"/>
    <w:rsid w:val="00494DC8"/>
    <w:rsid w:val="004957B9"/>
    <w:rsid w:val="004964FC"/>
    <w:rsid w:val="00497155"/>
    <w:rsid w:val="0049757F"/>
    <w:rsid w:val="004A0255"/>
    <w:rsid w:val="004A0952"/>
    <w:rsid w:val="004A0C74"/>
    <w:rsid w:val="004A1BD9"/>
    <w:rsid w:val="004A1D34"/>
    <w:rsid w:val="004A2D46"/>
    <w:rsid w:val="004A3827"/>
    <w:rsid w:val="004A3B9A"/>
    <w:rsid w:val="004A3C3A"/>
    <w:rsid w:val="004A3F2F"/>
    <w:rsid w:val="004A5111"/>
    <w:rsid w:val="004A5EB6"/>
    <w:rsid w:val="004A7035"/>
    <w:rsid w:val="004A7E66"/>
    <w:rsid w:val="004A7F58"/>
    <w:rsid w:val="004B0D58"/>
    <w:rsid w:val="004B138F"/>
    <w:rsid w:val="004B1D16"/>
    <w:rsid w:val="004B1D18"/>
    <w:rsid w:val="004B23CD"/>
    <w:rsid w:val="004B2A00"/>
    <w:rsid w:val="004B3A15"/>
    <w:rsid w:val="004B40F8"/>
    <w:rsid w:val="004B457E"/>
    <w:rsid w:val="004B4E64"/>
    <w:rsid w:val="004B59F8"/>
    <w:rsid w:val="004B60BE"/>
    <w:rsid w:val="004B69C3"/>
    <w:rsid w:val="004B6B3A"/>
    <w:rsid w:val="004B6ED6"/>
    <w:rsid w:val="004C0CE9"/>
    <w:rsid w:val="004C3276"/>
    <w:rsid w:val="004C351A"/>
    <w:rsid w:val="004C3865"/>
    <w:rsid w:val="004C40BC"/>
    <w:rsid w:val="004C623F"/>
    <w:rsid w:val="004C6886"/>
    <w:rsid w:val="004C71A7"/>
    <w:rsid w:val="004D00BC"/>
    <w:rsid w:val="004D0A62"/>
    <w:rsid w:val="004D0D83"/>
    <w:rsid w:val="004D0FC1"/>
    <w:rsid w:val="004D0FFB"/>
    <w:rsid w:val="004D13A0"/>
    <w:rsid w:val="004D14B7"/>
    <w:rsid w:val="004D2A1E"/>
    <w:rsid w:val="004D2E19"/>
    <w:rsid w:val="004D2F8A"/>
    <w:rsid w:val="004D44DC"/>
    <w:rsid w:val="004D614D"/>
    <w:rsid w:val="004E1995"/>
    <w:rsid w:val="004E2178"/>
    <w:rsid w:val="004E2E90"/>
    <w:rsid w:val="004E3B40"/>
    <w:rsid w:val="004E3C44"/>
    <w:rsid w:val="004E5222"/>
    <w:rsid w:val="004F1E02"/>
    <w:rsid w:val="004F268C"/>
    <w:rsid w:val="004F2B40"/>
    <w:rsid w:val="004F2D42"/>
    <w:rsid w:val="004F3639"/>
    <w:rsid w:val="004F4446"/>
    <w:rsid w:val="004F4D33"/>
    <w:rsid w:val="004F60E4"/>
    <w:rsid w:val="004F7701"/>
    <w:rsid w:val="004F7A9F"/>
    <w:rsid w:val="004F7D33"/>
    <w:rsid w:val="00500B19"/>
    <w:rsid w:val="00501014"/>
    <w:rsid w:val="0050136B"/>
    <w:rsid w:val="00501867"/>
    <w:rsid w:val="005026F4"/>
    <w:rsid w:val="00502CCC"/>
    <w:rsid w:val="0050323D"/>
    <w:rsid w:val="00503A86"/>
    <w:rsid w:val="00503A91"/>
    <w:rsid w:val="00503B9A"/>
    <w:rsid w:val="005056C8"/>
    <w:rsid w:val="0050620D"/>
    <w:rsid w:val="005064FA"/>
    <w:rsid w:val="005068C9"/>
    <w:rsid w:val="00510AA9"/>
    <w:rsid w:val="00510D30"/>
    <w:rsid w:val="00510FEE"/>
    <w:rsid w:val="005112A0"/>
    <w:rsid w:val="00511348"/>
    <w:rsid w:val="005116C9"/>
    <w:rsid w:val="0051174C"/>
    <w:rsid w:val="0051213B"/>
    <w:rsid w:val="00512B0C"/>
    <w:rsid w:val="00513123"/>
    <w:rsid w:val="00514A44"/>
    <w:rsid w:val="00514ADD"/>
    <w:rsid w:val="00514C84"/>
    <w:rsid w:val="00516019"/>
    <w:rsid w:val="0051602F"/>
    <w:rsid w:val="00516C91"/>
    <w:rsid w:val="005170F7"/>
    <w:rsid w:val="0052052F"/>
    <w:rsid w:val="00523239"/>
    <w:rsid w:val="00523887"/>
    <w:rsid w:val="00523AA0"/>
    <w:rsid w:val="00523CF2"/>
    <w:rsid w:val="00523D2B"/>
    <w:rsid w:val="0052412C"/>
    <w:rsid w:val="00524734"/>
    <w:rsid w:val="00524D6A"/>
    <w:rsid w:val="00525E28"/>
    <w:rsid w:val="00525EE4"/>
    <w:rsid w:val="0052680D"/>
    <w:rsid w:val="005272BC"/>
    <w:rsid w:val="0052748A"/>
    <w:rsid w:val="00527A44"/>
    <w:rsid w:val="0053019E"/>
    <w:rsid w:val="00530B05"/>
    <w:rsid w:val="00531023"/>
    <w:rsid w:val="005320C7"/>
    <w:rsid w:val="005337B9"/>
    <w:rsid w:val="00533AEB"/>
    <w:rsid w:val="00535534"/>
    <w:rsid w:val="005357FF"/>
    <w:rsid w:val="00536273"/>
    <w:rsid w:val="005366A5"/>
    <w:rsid w:val="00537F1C"/>
    <w:rsid w:val="00540877"/>
    <w:rsid w:val="005409D8"/>
    <w:rsid w:val="00541EDA"/>
    <w:rsid w:val="005427D8"/>
    <w:rsid w:val="00546089"/>
    <w:rsid w:val="00546452"/>
    <w:rsid w:val="005502B8"/>
    <w:rsid w:val="005509C9"/>
    <w:rsid w:val="00552226"/>
    <w:rsid w:val="00552E7C"/>
    <w:rsid w:val="00553104"/>
    <w:rsid w:val="0055386E"/>
    <w:rsid w:val="00554F5F"/>
    <w:rsid w:val="005563BE"/>
    <w:rsid w:val="00556D16"/>
    <w:rsid w:val="005576DE"/>
    <w:rsid w:val="005608E5"/>
    <w:rsid w:val="005608F9"/>
    <w:rsid w:val="00560D4F"/>
    <w:rsid w:val="00563826"/>
    <w:rsid w:val="00563AC1"/>
    <w:rsid w:val="00564A84"/>
    <w:rsid w:val="00565B44"/>
    <w:rsid w:val="00565D90"/>
    <w:rsid w:val="005663A5"/>
    <w:rsid w:val="00566B40"/>
    <w:rsid w:val="00567047"/>
    <w:rsid w:val="00567298"/>
    <w:rsid w:val="00567479"/>
    <w:rsid w:val="00567742"/>
    <w:rsid w:val="00567F3B"/>
    <w:rsid w:val="005702E6"/>
    <w:rsid w:val="00570A00"/>
    <w:rsid w:val="00570C70"/>
    <w:rsid w:val="00571D99"/>
    <w:rsid w:val="00572554"/>
    <w:rsid w:val="00572720"/>
    <w:rsid w:val="0057380F"/>
    <w:rsid w:val="00573EA2"/>
    <w:rsid w:val="00574E24"/>
    <w:rsid w:val="00574EB2"/>
    <w:rsid w:val="005763F9"/>
    <w:rsid w:val="00576D44"/>
    <w:rsid w:val="00576FFB"/>
    <w:rsid w:val="005772F2"/>
    <w:rsid w:val="005775D7"/>
    <w:rsid w:val="00577C19"/>
    <w:rsid w:val="00580A10"/>
    <w:rsid w:val="00582890"/>
    <w:rsid w:val="00582AE2"/>
    <w:rsid w:val="00584262"/>
    <w:rsid w:val="00584CC6"/>
    <w:rsid w:val="00585697"/>
    <w:rsid w:val="00585DBF"/>
    <w:rsid w:val="00586004"/>
    <w:rsid w:val="0058681C"/>
    <w:rsid w:val="00586C48"/>
    <w:rsid w:val="00590CF6"/>
    <w:rsid w:val="00590FDC"/>
    <w:rsid w:val="00591604"/>
    <w:rsid w:val="005919ED"/>
    <w:rsid w:val="00591B47"/>
    <w:rsid w:val="00591FEB"/>
    <w:rsid w:val="005925B1"/>
    <w:rsid w:val="00592DC0"/>
    <w:rsid w:val="00593280"/>
    <w:rsid w:val="005961C6"/>
    <w:rsid w:val="0059679D"/>
    <w:rsid w:val="00597282"/>
    <w:rsid w:val="005A05EC"/>
    <w:rsid w:val="005A17BB"/>
    <w:rsid w:val="005A18AF"/>
    <w:rsid w:val="005A30F9"/>
    <w:rsid w:val="005A38F6"/>
    <w:rsid w:val="005A4039"/>
    <w:rsid w:val="005A449B"/>
    <w:rsid w:val="005A464F"/>
    <w:rsid w:val="005A67B6"/>
    <w:rsid w:val="005A67FF"/>
    <w:rsid w:val="005A6F95"/>
    <w:rsid w:val="005B0CD4"/>
    <w:rsid w:val="005B0D77"/>
    <w:rsid w:val="005B0F48"/>
    <w:rsid w:val="005B0F70"/>
    <w:rsid w:val="005B1411"/>
    <w:rsid w:val="005B15DD"/>
    <w:rsid w:val="005B1725"/>
    <w:rsid w:val="005B1991"/>
    <w:rsid w:val="005B2D39"/>
    <w:rsid w:val="005B349D"/>
    <w:rsid w:val="005B35C9"/>
    <w:rsid w:val="005B3F68"/>
    <w:rsid w:val="005B42A9"/>
    <w:rsid w:val="005B4637"/>
    <w:rsid w:val="005B561D"/>
    <w:rsid w:val="005B5BB4"/>
    <w:rsid w:val="005B5D1E"/>
    <w:rsid w:val="005B64B6"/>
    <w:rsid w:val="005B6A4D"/>
    <w:rsid w:val="005B6FC2"/>
    <w:rsid w:val="005B7D8E"/>
    <w:rsid w:val="005C0D2C"/>
    <w:rsid w:val="005C21A7"/>
    <w:rsid w:val="005C27EE"/>
    <w:rsid w:val="005C294A"/>
    <w:rsid w:val="005C33D9"/>
    <w:rsid w:val="005C3C46"/>
    <w:rsid w:val="005C4221"/>
    <w:rsid w:val="005C447E"/>
    <w:rsid w:val="005C4B86"/>
    <w:rsid w:val="005C5E32"/>
    <w:rsid w:val="005C6243"/>
    <w:rsid w:val="005C6AB1"/>
    <w:rsid w:val="005C6BB5"/>
    <w:rsid w:val="005C6DEA"/>
    <w:rsid w:val="005C746A"/>
    <w:rsid w:val="005C78EB"/>
    <w:rsid w:val="005D0905"/>
    <w:rsid w:val="005D18F2"/>
    <w:rsid w:val="005D1950"/>
    <w:rsid w:val="005D1AEE"/>
    <w:rsid w:val="005D2A91"/>
    <w:rsid w:val="005D3C51"/>
    <w:rsid w:val="005D3C86"/>
    <w:rsid w:val="005D40D8"/>
    <w:rsid w:val="005D4F0E"/>
    <w:rsid w:val="005D6A7E"/>
    <w:rsid w:val="005D6A9B"/>
    <w:rsid w:val="005D6DD3"/>
    <w:rsid w:val="005E14B4"/>
    <w:rsid w:val="005E37A2"/>
    <w:rsid w:val="005E51C8"/>
    <w:rsid w:val="005E5879"/>
    <w:rsid w:val="005E6241"/>
    <w:rsid w:val="005E693E"/>
    <w:rsid w:val="005E70C3"/>
    <w:rsid w:val="005E73D4"/>
    <w:rsid w:val="005F0619"/>
    <w:rsid w:val="005F0A78"/>
    <w:rsid w:val="005F0E06"/>
    <w:rsid w:val="005F139C"/>
    <w:rsid w:val="005F1A16"/>
    <w:rsid w:val="005F2B94"/>
    <w:rsid w:val="005F3599"/>
    <w:rsid w:val="005F4730"/>
    <w:rsid w:val="005F69F4"/>
    <w:rsid w:val="005F7DBE"/>
    <w:rsid w:val="00602F47"/>
    <w:rsid w:val="00602F4D"/>
    <w:rsid w:val="00602F8D"/>
    <w:rsid w:val="00603A5B"/>
    <w:rsid w:val="00604AE1"/>
    <w:rsid w:val="00605738"/>
    <w:rsid w:val="00606D53"/>
    <w:rsid w:val="00607488"/>
    <w:rsid w:val="00610728"/>
    <w:rsid w:val="00611D09"/>
    <w:rsid w:val="006126EF"/>
    <w:rsid w:val="00612E63"/>
    <w:rsid w:val="006134CA"/>
    <w:rsid w:val="00616764"/>
    <w:rsid w:val="00617463"/>
    <w:rsid w:val="0061754B"/>
    <w:rsid w:val="00617C3B"/>
    <w:rsid w:val="00617E62"/>
    <w:rsid w:val="00620A7A"/>
    <w:rsid w:val="0062133B"/>
    <w:rsid w:val="00622C9D"/>
    <w:rsid w:val="006231CB"/>
    <w:rsid w:val="00623B73"/>
    <w:rsid w:val="006244C3"/>
    <w:rsid w:val="006253E2"/>
    <w:rsid w:val="00627335"/>
    <w:rsid w:val="006277F7"/>
    <w:rsid w:val="00630332"/>
    <w:rsid w:val="00630944"/>
    <w:rsid w:val="00630EA6"/>
    <w:rsid w:val="00631C75"/>
    <w:rsid w:val="006320FA"/>
    <w:rsid w:val="006322CE"/>
    <w:rsid w:val="006363D7"/>
    <w:rsid w:val="00636637"/>
    <w:rsid w:val="00637DF7"/>
    <w:rsid w:val="00640804"/>
    <w:rsid w:val="0064097C"/>
    <w:rsid w:val="00640CB9"/>
    <w:rsid w:val="00640E25"/>
    <w:rsid w:val="00641B08"/>
    <w:rsid w:val="00643861"/>
    <w:rsid w:val="0064397B"/>
    <w:rsid w:val="00643F79"/>
    <w:rsid w:val="00645D04"/>
    <w:rsid w:val="0064655D"/>
    <w:rsid w:val="00647064"/>
    <w:rsid w:val="006470A8"/>
    <w:rsid w:val="00650A7B"/>
    <w:rsid w:val="00651CA2"/>
    <w:rsid w:val="00653256"/>
    <w:rsid w:val="00653B94"/>
    <w:rsid w:val="006550FD"/>
    <w:rsid w:val="006559EC"/>
    <w:rsid w:val="00655D79"/>
    <w:rsid w:val="0065600E"/>
    <w:rsid w:val="00656809"/>
    <w:rsid w:val="006571A5"/>
    <w:rsid w:val="0066045D"/>
    <w:rsid w:val="00660589"/>
    <w:rsid w:val="00660AC1"/>
    <w:rsid w:val="006613FA"/>
    <w:rsid w:val="00661C8F"/>
    <w:rsid w:val="00661F8C"/>
    <w:rsid w:val="00662237"/>
    <w:rsid w:val="00662453"/>
    <w:rsid w:val="00662BF1"/>
    <w:rsid w:val="00663D7B"/>
    <w:rsid w:val="006643D3"/>
    <w:rsid w:val="006657BD"/>
    <w:rsid w:val="006658C8"/>
    <w:rsid w:val="00665AAD"/>
    <w:rsid w:val="00666813"/>
    <w:rsid w:val="00666FFF"/>
    <w:rsid w:val="00667326"/>
    <w:rsid w:val="006675BF"/>
    <w:rsid w:val="00667E3F"/>
    <w:rsid w:val="00670F33"/>
    <w:rsid w:val="00671ED7"/>
    <w:rsid w:val="00672884"/>
    <w:rsid w:val="00676489"/>
    <w:rsid w:val="0067695A"/>
    <w:rsid w:val="006772E1"/>
    <w:rsid w:val="006773EA"/>
    <w:rsid w:val="006812D7"/>
    <w:rsid w:val="00682669"/>
    <w:rsid w:val="0068268E"/>
    <w:rsid w:val="006830A8"/>
    <w:rsid w:val="00683390"/>
    <w:rsid w:val="006833B6"/>
    <w:rsid w:val="00684A9D"/>
    <w:rsid w:val="00685149"/>
    <w:rsid w:val="00685542"/>
    <w:rsid w:val="0068636B"/>
    <w:rsid w:val="00687252"/>
    <w:rsid w:val="0069002F"/>
    <w:rsid w:val="006908AC"/>
    <w:rsid w:val="00692607"/>
    <w:rsid w:val="00692C15"/>
    <w:rsid w:val="00693C34"/>
    <w:rsid w:val="00694984"/>
    <w:rsid w:val="006949EC"/>
    <w:rsid w:val="00694A33"/>
    <w:rsid w:val="00694B33"/>
    <w:rsid w:val="00695637"/>
    <w:rsid w:val="006976A0"/>
    <w:rsid w:val="00697A1E"/>
    <w:rsid w:val="00697E38"/>
    <w:rsid w:val="006A1216"/>
    <w:rsid w:val="006A2A00"/>
    <w:rsid w:val="006A3183"/>
    <w:rsid w:val="006A34F0"/>
    <w:rsid w:val="006A5CF5"/>
    <w:rsid w:val="006A6F40"/>
    <w:rsid w:val="006B0515"/>
    <w:rsid w:val="006B06D5"/>
    <w:rsid w:val="006B0C15"/>
    <w:rsid w:val="006B0C5C"/>
    <w:rsid w:val="006B1A0F"/>
    <w:rsid w:val="006B1A19"/>
    <w:rsid w:val="006B2B7F"/>
    <w:rsid w:val="006B36F1"/>
    <w:rsid w:val="006B39E8"/>
    <w:rsid w:val="006B4159"/>
    <w:rsid w:val="006B4C1D"/>
    <w:rsid w:val="006B4CF5"/>
    <w:rsid w:val="006B5029"/>
    <w:rsid w:val="006B6BBF"/>
    <w:rsid w:val="006B7A84"/>
    <w:rsid w:val="006B7EC2"/>
    <w:rsid w:val="006C0834"/>
    <w:rsid w:val="006C0B41"/>
    <w:rsid w:val="006C17D2"/>
    <w:rsid w:val="006C1A88"/>
    <w:rsid w:val="006C21E3"/>
    <w:rsid w:val="006C24F7"/>
    <w:rsid w:val="006C2F16"/>
    <w:rsid w:val="006C3114"/>
    <w:rsid w:val="006C43DC"/>
    <w:rsid w:val="006C4BAE"/>
    <w:rsid w:val="006C4D63"/>
    <w:rsid w:val="006C545A"/>
    <w:rsid w:val="006C5748"/>
    <w:rsid w:val="006C58C5"/>
    <w:rsid w:val="006C6151"/>
    <w:rsid w:val="006C655D"/>
    <w:rsid w:val="006C6707"/>
    <w:rsid w:val="006C6B34"/>
    <w:rsid w:val="006C6EE9"/>
    <w:rsid w:val="006C7DF3"/>
    <w:rsid w:val="006D12F1"/>
    <w:rsid w:val="006D139D"/>
    <w:rsid w:val="006D1A12"/>
    <w:rsid w:val="006D274C"/>
    <w:rsid w:val="006D3C28"/>
    <w:rsid w:val="006D3EC9"/>
    <w:rsid w:val="006D3F40"/>
    <w:rsid w:val="006D40AA"/>
    <w:rsid w:val="006D5079"/>
    <w:rsid w:val="006D57F4"/>
    <w:rsid w:val="006D5E9E"/>
    <w:rsid w:val="006D67EB"/>
    <w:rsid w:val="006D7442"/>
    <w:rsid w:val="006E1C3B"/>
    <w:rsid w:val="006E3442"/>
    <w:rsid w:val="006E3FCC"/>
    <w:rsid w:val="006E54E4"/>
    <w:rsid w:val="006E576F"/>
    <w:rsid w:val="006E586D"/>
    <w:rsid w:val="006E5B8D"/>
    <w:rsid w:val="006E60BD"/>
    <w:rsid w:val="006E61F3"/>
    <w:rsid w:val="006E6EDB"/>
    <w:rsid w:val="006E786A"/>
    <w:rsid w:val="006E7B44"/>
    <w:rsid w:val="006F02E7"/>
    <w:rsid w:val="006F10BB"/>
    <w:rsid w:val="006F348F"/>
    <w:rsid w:val="006F34F5"/>
    <w:rsid w:val="006F3B36"/>
    <w:rsid w:val="006F3F39"/>
    <w:rsid w:val="006F43D1"/>
    <w:rsid w:val="006F507E"/>
    <w:rsid w:val="006F5B33"/>
    <w:rsid w:val="007003E7"/>
    <w:rsid w:val="0070081E"/>
    <w:rsid w:val="00701D45"/>
    <w:rsid w:val="0070261F"/>
    <w:rsid w:val="00702CB4"/>
    <w:rsid w:val="00702D6B"/>
    <w:rsid w:val="0070327F"/>
    <w:rsid w:val="00703FAD"/>
    <w:rsid w:val="007042F8"/>
    <w:rsid w:val="00704B4E"/>
    <w:rsid w:val="0070591C"/>
    <w:rsid w:val="00706B1C"/>
    <w:rsid w:val="00706E7F"/>
    <w:rsid w:val="0070709C"/>
    <w:rsid w:val="007070FF"/>
    <w:rsid w:val="00710041"/>
    <w:rsid w:val="00710737"/>
    <w:rsid w:val="00710E25"/>
    <w:rsid w:val="007111C5"/>
    <w:rsid w:val="00711E4E"/>
    <w:rsid w:val="00711FC2"/>
    <w:rsid w:val="00712EE8"/>
    <w:rsid w:val="00713228"/>
    <w:rsid w:val="00713401"/>
    <w:rsid w:val="00713B34"/>
    <w:rsid w:val="00714638"/>
    <w:rsid w:val="00715383"/>
    <w:rsid w:val="00715ED3"/>
    <w:rsid w:val="0071623E"/>
    <w:rsid w:val="007163CB"/>
    <w:rsid w:val="007175CE"/>
    <w:rsid w:val="00717CA7"/>
    <w:rsid w:val="007204A7"/>
    <w:rsid w:val="007204DE"/>
    <w:rsid w:val="0072052E"/>
    <w:rsid w:val="007205FB"/>
    <w:rsid w:val="007206D7"/>
    <w:rsid w:val="00721EC2"/>
    <w:rsid w:val="00721F30"/>
    <w:rsid w:val="00722B3B"/>
    <w:rsid w:val="00722F97"/>
    <w:rsid w:val="007235DB"/>
    <w:rsid w:val="00724526"/>
    <w:rsid w:val="0072576E"/>
    <w:rsid w:val="00725CCF"/>
    <w:rsid w:val="00726992"/>
    <w:rsid w:val="007269B7"/>
    <w:rsid w:val="00726BF2"/>
    <w:rsid w:val="00727143"/>
    <w:rsid w:val="00727E19"/>
    <w:rsid w:val="00730962"/>
    <w:rsid w:val="00730C39"/>
    <w:rsid w:val="00731E16"/>
    <w:rsid w:val="007325B9"/>
    <w:rsid w:val="007327E9"/>
    <w:rsid w:val="007347C1"/>
    <w:rsid w:val="00734935"/>
    <w:rsid w:val="007349DC"/>
    <w:rsid w:val="007351D3"/>
    <w:rsid w:val="007354B8"/>
    <w:rsid w:val="00735F05"/>
    <w:rsid w:val="00736FEC"/>
    <w:rsid w:val="00737DE0"/>
    <w:rsid w:val="007405A1"/>
    <w:rsid w:val="00741146"/>
    <w:rsid w:val="007414A4"/>
    <w:rsid w:val="0074170D"/>
    <w:rsid w:val="00741C0D"/>
    <w:rsid w:val="00741DC9"/>
    <w:rsid w:val="00743314"/>
    <w:rsid w:val="007434A0"/>
    <w:rsid w:val="00743947"/>
    <w:rsid w:val="007444FC"/>
    <w:rsid w:val="00744DC4"/>
    <w:rsid w:val="00744FF2"/>
    <w:rsid w:val="0074642B"/>
    <w:rsid w:val="0074652F"/>
    <w:rsid w:val="00747ECD"/>
    <w:rsid w:val="0075034D"/>
    <w:rsid w:val="00752237"/>
    <w:rsid w:val="0075239B"/>
    <w:rsid w:val="007530F2"/>
    <w:rsid w:val="00753331"/>
    <w:rsid w:val="0075371E"/>
    <w:rsid w:val="007554E0"/>
    <w:rsid w:val="007565E3"/>
    <w:rsid w:val="00756FB7"/>
    <w:rsid w:val="007602C7"/>
    <w:rsid w:val="00760722"/>
    <w:rsid w:val="00760EA5"/>
    <w:rsid w:val="007618FA"/>
    <w:rsid w:val="00761C02"/>
    <w:rsid w:val="0076248C"/>
    <w:rsid w:val="0076336F"/>
    <w:rsid w:val="0076398F"/>
    <w:rsid w:val="0076464B"/>
    <w:rsid w:val="007647FF"/>
    <w:rsid w:val="00765276"/>
    <w:rsid w:val="0076578E"/>
    <w:rsid w:val="007666DD"/>
    <w:rsid w:val="00766BAA"/>
    <w:rsid w:val="00766BE4"/>
    <w:rsid w:val="00767BB9"/>
    <w:rsid w:val="00767F23"/>
    <w:rsid w:val="0077044A"/>
    <w:rsid w:val="00770A01"/>
    <w:rsid w:val="00771FA1"/>
    <w:rsid w:val="007725BB"/>
    <w:rsid w:val="00772690"/>
    <w:rsid w:val="00772952"/>
    <w:rsid w:val="00772E99"/>
    <w:rsid w:val="007733DC"/>
    <w:rsid w:val="007739CE"/>
    <w:rsid w:val="00773A1A"/>
    <w:rsid w:val="0077413B"/>
    <w:rsid w:val="00774569"/>
    <w:rsid w:val="0077520E"/>
    <w:rsid w:val="00775726"/>
    <w:rsid w:val="00775B57"/>
    <w:rsid w:val="00775BBE"/>
    <w:rsid w:val="00775D9C"/>
    <w:rsid w:val="00776422"/>
    <w:rsid w:val="00776D3F"/>
    <w:rsid w:val="00777062"/>
    <w:rsid w:val="00777DED"/>
    <w:rsid w:val="00777FB0"/>
    <w:rsid w:val="007809D6"/>
    <w:rsid w:val="007832E2"/>
    <w:rsid w:val="00783B36"/>
    <w:rsid w:val="007841A1"/>
    <w:rsid w:val="00784AAA"/>
    <w:rsid w:val="00784AD1"/>
    <w:rsid w:val="007853F9"/>
    <w:rsid w:val="007856B5"/>
    <w:rsid w:val="00791F24"/>
    <w:rsid w:val="0079333F"/>
    <w:rsid w:val="00793547"/>
    <w:rsid w:val="00793929"/>
    <w:rsid w:val="00794CC6"/>
    <w:rsid w:val="007956A9"/>
    <w:rsid w:val="00795D98"/>
    <w:rsid w:val="00796734"/>
    <w:rsid w:val="007967C1"/>
    <w:rsid w:val="007A0747"/>
    <w:rsid w:val="007A07B6"/>
    <w:rsid w:val="007A1053"/>
    <w:rsid w:val="007A2B48"/>
    <w:rsid w:val="007A2C08"/>
    <w:rsid w:val="007A365E"/>
    <w:rsid w:val="007A3C6C"/>
    <w:rsid w:val="007A41C0"/>
    <w:rsid w:val="007A4C3C"/>
    <w:rsid w:val="007A4D29"/>
    <w:rsid w:val="007A4EB8"/>
    <w:rsid w:val="007A5013"/>
    <w:rsid w:val="007A5B56"/>
    <w:rsid w:val="007A5CAD"/>
    <w:rsid w:val="007A7C8C"/>
    <w:rsid w:val="007A7FA1"/>
    <w:rsid w:val="007B0827"/>
    <w:rsid w:val="007B1317"/>
    <w:rsid w:val="007B1D7C"/>
    <w:rsid w:val="007B1FE9"/>
    <w:rsid w:val="007B427A"/>
    <w:rsid w:val="007B4F0C"/>
    <w:rsid w:val="007B56A3"/>
    <w:rsid w:val="007B5866"/>
    <w:rsid w:val="007B5E75"/>
    <w:rsid w:val="007B6641"/>
    <w:rsid w:val="007C06EC"/>
    <w:rsid w:val="007C0AAA"/>
    <w:rsid w:val="007C134B"/>
    <w:rsid w:val="007C26A6"/>
    <w:rsid w:val="007C3094"/>
    <w:rsid w:val="007C58EE"/>
    <w:rsid w:val="007C5B87"/>
    <w:rsid w:val="007C6B42"/>
    <w:rsid w:val="007C722C"/>
    <w:rsid w:val="007C799A"/>
    <w:rsid w:val="007C7AA7"/>
    <w:rsid w:val="007D0952"/>
    <w:rsid w:val="007D121D"/>
    <w:rsid w:val="007D1E1D"/>
    <w:rsid w:val="007D20CD"/>
    <w:rsid w:val="007D4524"/>
    <w:rsid w:val="007D48FC"/>
    <w:rsid w:val="007D5158"/>
    <w:rsid w:val="007D5437"/>
    <w:rsid w:val="007D5471"/>
    <w:rsid w:val="007D58EB"/>
    <w:rsid w:val="007D66F1"/>
    <w:rsid w:val="007D6A80"/>
    <w:rsid w:val="007D7710"/>
    <w:rsid w:val="007E0134"/>
    <w:rsid w:val="007E02B8"/>
    <w:rsid w:val="007E15FF"/>
    <w:rsid w:val="007E18A1"/>
    <w:rsid w:val="007E194B"/>
    <w:rsid w:val="007E24FA"/>
    <w:rsid w:val="007E28A5"/>
    <w:rsid w:val="007E405A"/>
    <w:rsid w:val="007E417E"/>
    <w:rsid w:val="007E435C"/>
    <w:rsid w:val="007E46E5"/>
    <w:rsid w:val="007E52EC"/>
    <w:rsid w:val="007E55B7"/>
    <w:rsid w:val="007E57FB"/>
    <w:rsid w:val="007E6294"/>
    <w:rsid w:val="007E740A"/>
    <w:rsid w:val="007E75A0"/>
    <w:rsid w:val="007E7C47"/>
    <w:rsid w:val="007F01BF"/>
    <w:rsid w:val="007F02EC"/>
    <w:rsid w:val="007F06B1"/>
    <w:rsid w:val="007F1682"/>
    <w:rsid w:val="007F1F0D"/>
    <w:rsid w:val="007F2148"/>
    <w:rsid w:val="007F2362"/>
    <w:rsid w:val="007F2398"/>
    <w:rsid w:val="007F313F"/>
    <w:rsid w:val="007F3947"/>
    <w:rsid w:val="007F4509"/>
    <w:rsid w:val="007F6767"/>
    <w:rsid w:val="007F6AEA"/>
    <w:rsid w:val="007F783A"/>
    <w:rsid w:val="007F7AEF"/>
    <w:rsid w:val="0080135F"/>
    <w:rsid w:val="0080241C"/>
    <w:rsid w:val="00803CF3"/>
    <w:rsid w:val="00803EBC"/>
    <w:rsid w:val="0080594C"/>
    <w:rsid w:val="00806B9E"/>
    <w:rsid w:val="00806C96"/>
    <w:rsid w:val="00807A54"/>
    <w:rsid w:val="00810CCD"/>
    <w:rsid w:val="008131D6"/>
    <w:rsid w:val="008137AF"/>
    <w:rsid w:val="008138D1"/>
    <w:rsid w:val="00813C5D"/>
    <w:rsid w:val="00816A8D"/>
    <w:rsid w:val="00816B61"/>
    <w:rsid w:val="00817955"/>
    <w:rsid w:val="0082034E"/>
    <w:rsid w:val="00821ACE"/>
    <w:rsid w:val="008226CF"/>
    <w:rsid w:val="00822C8A"/>
    <w:rsid w:val="00823F31"/>
    <w:rsid w:val="00824368"/>
    <w:rsid w:val="0082579B"/>
    <w:rsid w:val="008261E8"/>
    <w:rsid w:val="008301C7"/>
    <w:rsid w:val="008312FC"/>
    <w:rsid w:val="0083182E"/>
    <w:rsid w:val="00832B3C"/>
    <w:rsid w:val="00832FC7"/>
    <w:rsid w:val="0083319F"/>
    <w:rsid w:val="00833404"/>
    <w:rsid w:val="00835A2E"/>
    <w:rsid w:val="00835F74"/>
    <w:rsid w:val="008368FF"/>
    <w:rsid w:val="00836A51"/>
    <w:rsid w:val="0084008C"/>
    <w:rsid w:val="00840FB3"/>
    <w:rsid w:val="008421C8"/>
    <w:rsid w:val="00843FFF"/>
    <w:rsid w:val="008443F6"/>
    <w:rsid w:val="008449F4"/>
    <w:rsid w:val="008452A1"/>
    <w:rsid w:val="00846020"/>
    <w:rsid w:val="00846542"/>
    <w:rsid w:val="00850934"/>
    <w:rsid w:val="00851CDD"/>
    <w:rsid w:val="00852F57"/>
    <w:rsid w:val="00853FD9"/>
    <w:rsid w:val="008545E6"/>
    <w:rsid w:val="00855118"/>
    <w:rsid w:val="00855AC5"/>
    <w:rsid w:val="008569BB"/>
    <w:rsid w:val="00860224"/>
    <w:rsid w:val="00861329"/>
    <w:rsid w:val="0086224A"/>
    <w:rsid w:val="008641DC"/>
    <w:rsid w:val="008641DD"/>
    <w:rsid w:val="008648A7"/>
    <w:rsid w:val="00864B77"/>
    <w:rsid w:val="00865CB3"/>
    <w:rsid w:val="00866BF6"/>
    <w:rsid w:val="00870B4A"/>
    <w:rsid w:val="00870BD7"/>
    <w:rsid w:val="008710AE"/>
    <w:rsid w:val="008719D5"/>
    <w:rsid w:val="008722A3"/>
    <w:rsid w:val="00872796"/>
    <w:rsid w:val="00872866"/>
    <w:rsid w:val="00872BC4"/>
    <w:rsid w:val="00872C9B"/>
    <w:rsid w:val="008749B5"/>
    <w:rsid w:val="00874A82"/>
    <w:rsid w:val="00874D5E"/>
    <w:rsid w:val="0087635F"/>
    <w:rsid w:val="008766D9"/>
    <w:rsid w:val="008774BC"/>
    <w:rsid w:val="0087753C"/>
    <w:rsid w:val="0088021B"/>
    <w:rsid w:val="00880D6E"/>
    <w:rsid w:val="00880FD1"/>
    <w:rsid w:val="00882A92"/>
    <w:rsid w:val="0088326F"/>
    <w:rsid w:val="00884725"/>
    <w:rsid w:val="00884BB2"/>
    <w:rsid w:val="0088533F"/>
    <w:rsid w:val="00886E3A"/>
    <w:rsid w:val="00887B22"/>
    <w:rsid w:val="00890CB2"/>
    <w:rsid w:val="00890CDD"/>
    <w:rsid w:val="00890ECD"/>
    <w:rsid w:val="0089245B"/>
    <w:rsid w:val="00892DA6"/>
    <w:rsid w:val="0089356B"/>
    <w:rsid w:val="00894926"/>
    <w:rsid w:val="00894DF3"/>
    <w:rsid w:val="00895273"/>
    <w:rsid w:val="008955DC"/>
    <w:rsid w:val="008A072A"/>
    <w:rsid w:val="008A1E3C"/>
    <w:rsid w:val="008A265A"/>
    <w:rsid w:val="008A375D"/>
    <w:rsid w:val="008A3E4F"/>
    <w:rsid w:val="008A4B93"/>
    <w:rsid w:val="008A5646"/>
    <w:rsid w:val="008A5A89"/>
    <w:rsid w:val="008A7C8E"/>
    <w:rsid w:val="008B0757"/>
    <w:rsid w:val="008B0F6A"/>
    <w:rsid w:val="008B23AE"/>
    <w:rsid w:val="008B4139"/>
    <w:rsid w:val="008B4ADF"/>
    <w:rsid w:val="008B62D2"/>
    <w:rsid w:val="008B6438"/>
    <w:rsid w:val="008B64BC"/>
    <w:rsid w:val="008B699F"/>
    <w:rsid w:val="008B6BAB"/>
    <w:rsid w:val="008B6D42"/>
    <w:rsid w:val="008B756A"/>
    <w:rsid w:val="008C0B15"/>
    <w:rsid w:val="008C13F1"/>
    <w:rsid w:val="008C159E"/>
    <w:rsid w:val="008C2067"/>
    <w:rsid w:val="008C221B"/>
    <w:rsid w:val="008C290A"/>
    <w:rsid w:val="008C312B"/>
    <w:rsid w:val="008C445A"/>
    <w:rsid w:val="008C4843"/>
    <w:rsid w:val="008C5116"/>
    <w:rsid w:val="008C52F3"/>
    <w:rsid w:val="008C5BF8"/>
    <w:rsid w:val="008C6518"/>
    <w:rsid w:val="008C6911"/>
    <w:rsid w:val="008C6F55"/>
    <w:rsid w:val="008C76D8"/>
    <w:rsid w:val="008C78B0"/>
    <w:rsid w:val="008D191A"/>
    <w:rsid w:val="008D1FD5"/>
    <w:rsid w:val="008D504E"/>
    <w:rsid w:val="008D5259"/>
    <w:rsid w:val="008D5AC6"/>
    <w:rsid w:val="008D5AD9"/>
    <w:rsid w:val="008D6022"/>
    <w:rsid w:val="008D6CB3"/>
    <w:rsid w:val="008D7413"/>
    <w:rsid w:val="008D7F1F"/>
    <w:rsid w:val="008E0A6D"/>
    <w:rsid w:val="008E0EFC"/>
    <w:rsid w:val="008E2395"/>
    <w:rsid w:val="008E25EB"/>
    <w:rsid w:val="008E2762"/>
    <w:rsid w:val="008E3937"/>
    <w:rsid w:val="008E3D07"/>
    <w:rsid w:val="008E3DCF"/>
    <w:rsid w:val="008E5182"/>
    <w:rsid w:val="008F014A"/>
    <w:rsid w:val="008F13C1"/>
    <w:rsid w:val="008F2182"/>
    <w:rsid w:val="008F2D8A"/>
    <w:rsid w:val="008F2F95"/>
    <w:rsid w:val="008F3650"/>
    <w:rsid w:val="008F37BC"/>
    <w:rsid w:val="008F3DBF"/>
    <w:rsid w:val="008F3F02"/>
    <w:rsid w:val="008F5732"/>
    <w:rsid w:val="008F5F89"/>
    <w:rsid w:val="008F6A8B"/>
    <w:rsid w:val="0090102C"/>
    <w:rsid w:val="009020E5"/>
    <w:rsid w:val="00902B5A"/>
    <w:rsid w:val="009036C6"/>
    <w:rsid w:val="00905200"/>
    <w:rsid w:val="009057AE"/>
    <w:rsid w:val="009061BD"/>
    <w:rsid w:val="0090792D"/>
    <w:rsid w:val="00907A8E"/>
    <w:rsid w:val="00907D6D"/>
    <w:rsid w:val="00911752"/>
    <w:rsid w:val="0091199C"/>
    <w:rsid w:val="00911D08"/>
    <w:rsid w:val="00912174"/>
    <w:rsid w:val="00912CCA"/>
    <w:rsid w:val="00912D4C"/>
    <w:rsid w:val="0091519B"/>
    <w:rsid w:val="009163A6"/>
    <w:rsid w:val="00916657"/>
    <w:rsid w:val="00917068"/>
    <w:rsid w:val="009203F2"/>
    <w:rsid w:val="00921C53"/>
    <w:rsid w:val="00921CAF"/>
    <w:rsid w:val="00921D9F"/>
    <w:rsid w:val="00922839"/>
    <w:rsid w:val="00923A1E"/>
    <w:rsid w:val="00924777"/>
    <w:rsid w:val="00925FAE"/>
    <w:rsid w:val="00926218"/>
    <w:rsid w:val="009266BE"/>
    <w:rsid w:val="009277DF"/>
    <w:rsid w:val="00927E04"/>
    <w:rsid w:val="00931193"/>
    <w:rsid w:val="00931F82"/>
    <w:rsid w:val="00932050"/>
    <w:rsid w:val="009320A4"/>
    <w:rsid w:val="009334F0"/>
    <w:rsid w:val="00933AD3"/>
    <w:rsid w:val="00934FEB"/>
    <w:rsid w:val="00937A40"/>
    <w:rsid w:val="009406CF"/>
    <w:rsid w:val="00942029"/>
    <w:rsid w:val="00942E3C"/>
    <w:rsid w:val="00943FE3"/>
    <w:rsid w:val="00944DFE"/>
    <w:rsid w:val="00945368"/>
    <w:rsid w:val="00945573"/>
    <w:rsid w:val="0094604B"/>
    <w:rsid w:val="009469BA"/>
    <w:rsid w:val="00946A0B"/>
    <w:rsid w:val="0094783D"/>
    <w:rsid w:val="0095030E"/>
    <w:rsid w:val="009503B7"/>
    <w:rsid w:val="00950530"/>
    <w:rsid w:val="0095062A"/>
    <w:rsid w:val="009510DE"/>
    <w:rsid w:val="00951319"/>
    <w:rsid w:val="00951B82"/>
    <w:rsid w:val="00951BDE"/>
    <w:rsid w:val="00951FB1"/>
    <w:rsid w:val="009523EF"/>
    <w:rsid w:val="00952765"/>
    <w:rsid w:val="009533BF"/>
    <w:rsid w:val="00953BA6"/>
    <w:rsid w:val="00953C25"/>
    <w:rsid w:val="00953C50"/>
    <w:rsid w:val="00953C8E"/>
    <w:rsid w:val="009546CE"/>
    <w:rsid w:val="00956F17"/>
    <w:rsid w:val="009570A4"/>
    <w:rsid w:val="009570D4"/>
    <w:rsid w:val="00957609"/>
    <w:rsid w:val="00960380"/>
    <w:rsid w:val="009604CA"/>
    <w:rsid w:val="00960D9C"/>
    <w:rsid w:val="009621D4"/>
    <w:rsid w:val="00962644"/>
    <w:rsid w:val="00962AED"/>
    <w:rsid w:val="00963913"/>
    <w:rsid w:val="00964E1B"/>
    <w:rsid w:val="0096571C"/>
    <w:rsid w:val="00965747"/>
    <w:rsid w:val="0096606A"/>
    <w:rsid w:val="009709C2"/>
    <w:rsid w:val="00971807"/>
    <w:rsid w:val="00973756"/>
    <w:rsid w:val="00974A02"/>
    <w:rsid w:val="0097531D"/>
    <w:rsid w:val="0097595D"/>
    <w:rsid w:val="0097602A"/>
    <w:rsid w:val="00981962"/>
    <w:rsid w:val="00983ADC"/>
    <w:rsid w:val="0098536D"/>
    <w:rsid w:val="009855CC"/>
    <w:rsid w:val="00987880"/>
    <w:rsid w:val="009911E1"/>
    <w:rsid w:val="009917B9"/>
    <w:rsid w:val="00991A5E"/>
    <w:rsid w:val="0099232A"/>
    <w:rsid w:val="0099236D"/>
    <w:rsid w:val="00995B23"/>
    <w:rsid w:val="00996803"/>
    <w:rsid w:val="00997120"/>
    <w:rsid w:val="009971B4"/>
    <w:rsid w:val="009974F6"/>
    <w:rsid w:val="009A00F9"/>
    <w:rsid w:val="009A0C3B"/>
    <w:rsid w:val="009A2BD7"/>
    <w:rsid w:val="009A2E06"/>
    <w:rsid w:val="009A42D4"/>
    <w:rsid w:val="009A50DA"/>
    <w:rsid w:val="009A559B"/>
    <w:rsid w:val="009A6FFB"/>
    <w:rsid w:val="009A7708"/>
    <w:rsid w:val="009A7EEE"/>
    <w:rsid w:val="009B02D5"/>
    <w:rsid w:val="009B1BA5"/>
    <w:rsid w:val="009B1D3D"/>
    <w:rsid w:val="009B33DC"/>
    <w:rsid w:val="009B446F"/>
    <w:rsid w:val="009B531F"/>
    <w:rsid w:val="009B5352"/>
    <w:rsid w:val="009B5943"/>
    <w:rsid w:val="009B5B96"/>
    <w:rsid w:val="009B775B"/>
    <w:rsid w:val="009C0803"/>
    <w:rsid w:val="009C1610"/>
    <w:rsid w:val="009C1A7B"/>
    <w:rsid w:val="009C1EFF"/>
    <w:rsid w:val="009C20DC"/>
    <w:rsid w:val="009C2451"/>
    <w:rsid w:val="009C261D"/>
    <w:rsid w:val="009C26EA"/>
    <w:rsid w:val="009C2D7F"/>
    <w:rsid w:val="009C3E8C"/>
    <w:rsid w:val="009C4880"/>
    <w:rsid w:val="009C4BA6"/>
    <w:rsid w:val="009C6567"/>
    <w:rsid w:val="009C6585"/>
    <w:rsid w:val="009C7A03"/>
    <w:rsid w:val="009D0647"/>
    <w:rsid w:val="009D0B42"/>
    <w:rsid w:val="009D177A"/>
    <w:rsid w:val="009D1DB7"/>
    <w:rsid w:val="009D2DCA"/>
    <w:rsid w:val="009D4CE0"/>
    <w:rsid w:val="009D70F0"/>
    <w:rsid w:val="009E0378"/>
    <w:rsid w:val="009E219B"/>
    <w:rsid w:val="009E4477"/>
    <w:rsid w:val="009E5301"/>
    <w:rsid w:val="009E65AD"/>
    <w:rsid w:val="009E6B0F"/>
    <w:rsid w:val="009E708E"/>
    <w:rsid w:val="009E75B9"/>
    <w:rsid w:val="009E7E48"/>
    <w:rsid w:val="009E7FCA"/>
    <w:rsid w:val="009F08EE"/>
    <w:rsid w:val="009F0C94"/>
    <w:rsid w:val="009F101B"/>
    <w:rsid w:val="009F1132"/>
    <w:rsid w:val="009F12A8"/>
    <w:rsid w:val="009F260D"/>
    <w:rsid w:val="009F287A"/>
    <w:rsid w:val="009F3DC7"/>
    <w:rsid w:val="009F42A2"/>
    <w:rsid w:val="009F5E95"/>
    <w:rsid w:val="009F6B16"/>
    <w:rsid w:val="00A024E8"/>
    <w:rsid w:val="00A026EB"/>
    <w:rsid w:val="00A035AC"/>
    <w:rsid w:val="00A04295"/>
    <w:rsid w:val="00A04D51"/>
    <w:rsid w:val="00A05107"/>
    <w:rsid w:val="00A07431"/>
    <w:rsid w:val="00A07549"/>
    <w:rsid w:val="00A07AD3"/>
    <w:rsid w:val="00A1031E"/>
    <w:rsid w:val="00A105DC"/>
    <w:rsid w:val="00A10FB8"/>
    <w:rsid w:val="00A1117D"/>
    <w:rsid w:val="00A11445"/>
    <w:rsid w:val="00A11768"/>
    <w:rsid w:val="00A11DCF"/>
    <w:rsid w:val="00A1226D"/>
    <w:rsid w:val="00A12713"/>
    <w:rsid w:val="00A12E19"/>
    <w:rsid w:val="00A12FBC"/>
    <w:rsid w:val="00A141BA"/>
    <w:rsid w:val="00A15763"/>
    <w:rsid w:val="00A16111"/>
    <w:rsid w:val="00A16F1E"/>
    <w:rsid w:val="00A20148"/>
    <w:rsid w:val="00A205A7"/>
    <w:rsid w:val="00A20706"/>
    <w:rsid w:val="00A20761"/>
    <w:rsid w:val="00A20AE9"/>
    <w:rsid w:val="00A21FA1"/>
    <w:rsid w:val="00A22223"/>
    <w:rsid w:val="00A256B4"/>
    <w:rsid w:val="00A25CCC"/>
    <w:rsid w:val="00A25E69"/>
    <w:rsid w:val="00A26F5D"/>
    <w:rsid w:val="00A30A04"/>
    <w:rsid w:val="00A30DA5"/>
    <w:rsid w:val="00A34867"/>
    <w:rsid w:val="00A353AB"/>
    <w:rsid w:val="00A35817"/>
    <w:rsid w:val="00A4068B"/>
    <w:rsid w:val="00A419AC"/>
    <w:rsid w:val="00A41C3D"/>
    <w:rsid w:val="00A41CE9"/>
    <w:rsid w:val="00A41E85"/>
    <w:rsid w:val="00A42819"/>
    <w:rsid w:val="00A43911"/>
    <w:rsid w:val="00A439B5"/>
    <w:rsid w:val="00A44FB2"/>
    <w:rsid w:val="00A45881"/>
    <w:rsid w:val="00A46690"/>
    <w:rsid w:val="00A468F8"/>
    <w:rsid w:val="00A50236"/>
    <w:rsid w:val="00A53BF3"/>
    <w:rsid w:val="00A55247"/>
    <w:rsid w:val="00A55CEA"/>
    <w:rsid w:val="00A55F75"/>
    <w:rsid w:val="00A5647C"/>
    <w:rsid w:val="00A56B81"/>
    <w:rsid w:val="00A57095"/>
    <w:rsid w:val="00A60AEE"/>
    <w:rsid w:val="00A61E07"/>
    <w:rsid w:val="00A650F3"/>
    <w:rsid w:val="00A66CE1"/>
    <w:rsid w:val="00A66D31"/>
    <w:rsid w:val="00A66D79"/>
    <w:rsid w:val="00A674A9"/>
    <w:rsid w:val="00A708B0"/>
    <w:rsid w:val="00A7141F"/>
    <w:rsid w:val="00A733AF"/>
    <w:rsid w:val="00A74F91"/>
    <w:rsid w:val="00A750C0"/>
    <w:rsid w:val="00A75E9E"/>
    <w:rsid w:val="00A80185"/>
    <w:rsid w:val="00A8053F"/>
    <w:rsid w:val="00A81209"/>
    <w:rsid w:val="00A815EA"/>
    <w:rsid w:val="00A81A66"/>
    <w:rsid w:val="00A838DA"/>
    <w:rsid w:val="00A839CD"/>
    <w:rsid w:val="00A83A5E"/>
    <w:rsid w:val="00A844BA"/>
    <w:rsid w:val="00A8558E"/>
    <w:rsid w:val="00A85C7C"/>
    <w:rsid w:val="00A85DC7"/>
    <w:rsid w:val="00A86B14"/>
    <w:rsid w:val="00A87495"/>
    <w:rsid w:val="00A877C5"/>
    <w:rsid w:val="00A878F0"/>
    <w:rsid w:val="00A9166E"/>
    <w:rsid w:val="00A91DF3"/>
    <w:rsid w:val="00A928EF"/>
    <w:rsid w:val="00A937E8"/>
    <w:rsid w:val="00A93813"/>
    <w:rsid w:val="00A94011"/>
    <w:rsid w:val="00A9445E"/>
    <w:rsid w:val="00A94E2D"/>
    <w:rsid w:val="00A9712C"/>
    <w:rsid w:val="00AA17C2"/>
    <w:rsid w:val="00AA1B69"/>
    <w:rsid w:val="00AA21F4"/>
    <w:rsid w:val="00AA2CC3"/>
    <w:rsid w:val="00AA3350"/>
    <w:rsid w:val="00AA3929"/>
    <w:rsid w:val="00AA538D"/>
    <w:rsid w:val="00AA6257"/>
    <w:rsid w:val="00AA68E8"/>
    <w:rsid w:val="00AA7046"/>
    <w:rsid w:val="00AA76E7"/>
    <w:rsid w:val="00AB001D"/>
    <w:rsid w:val="00AB0B15"/>
    <w:rsid w:val="00AB18E1"/>
    <w:rsid w:val="00AB1D5C"/>
    <w:rsid w:val="00AB1E60"/>
    <w:rsid w:val="00AB4406"/>
    <w:rsid w:val="00AB494D"/>
    <w:rsid w:val="00AB677E"/>
    <w:rsid w:val="00AB6CEC"/>
    <w:rsid w:val="00AC0015"/>
    <w:rsid w:val="00AC0FFE"/>
    <w:rsid w:val="00AC335E"/>
    <w:rsid w:val="00AC3B7C"/>
    <w:rsid w:val="00AC3CE5"/>
    <w:rsid w:val="00AC4051"/>
    <w:rsid w:val="00AC4E5B"/>
    <w:rsid w:val="00AC5BE9"/>
    <w:rsid w:val="00AC6A6E"/>
    <w:rsid w:val="00AC74EF"/>
    <w:rsid w:val="00AD02A3"/>
    <w:rsid w:val="00AD08FF"/>
    <w:rsid w:val="00AD0948"/>
    <w:rsid w:val="00AD2AF6"/>
    <w:rsid w:val="00AD3CAC"/>
    <w:rsid w:val="00AD4132"/>
    <w:rsid w:val="00AD4F09"/>
    <w:rsid w:val="00AD526E"/>
    <w:rsid w:val="00AD5657"/>
    <w:rsid w:val="00AD5E20"/>
    <w:rsid w:val="00AD5E49"/>
    <w:rsid w:val="00AD6042"/>
    <w:rsid w:val="00AD7765"/>
    <w:rsid w:val="00AE01BE"/>
    <w:rsid w:val="00AE075A"/>
    <w:rsid w:val="00AE08A7"/>
    <w:rsid w:val="00AE101D"/>
    <w:rsid w:val="00AE2617"/>
    <w:rsid w:val="00AE2693"/>
    <w:rsid w:val="00AE2909"/>
    <w:rsid w:val="00AE335B"/>
    <w:rsid w:val="00AE42BC"/>
    <w:rsid w:val="00AE6086"/>
    <w:rsid w:val="00AE61D3"/>
    <w:rsid w:val="00AE61EF"/>
    <w:rsid w:val="00AE636B"/>
    <w:rsid w:val="00AE6B7A"/>
    <w:rsid w:val="00AE7F44"/>
    <w:rsid w:val="00AF0019"/>
    <w:rsid w:val="00AF0087"/>
    <w:rsid w:val="00AF1394"/>
    <w:rsid w:val="00AF1A49"/>
    <w:rsid w:val="00AF29BE"/>
    <w:rsid w:val="00AF3A83"/>
    <w:rsid w:val="00AF4DC6"/>
    <w:rsid w:val="00AF570B"/>
    <w:rsid w:val="00AF5ED7"/>
    <w:rsid w:val="00AF6DB1"/>
    <w:rsid w:val="00AF6E7D"/>
    <w:rsid w:val="00AF7141"/>
    <w:rsid w:val="00AF74EC"/>
    <w:rsid w:val="00AF776D"/>
    <w:rsid w:val="00B00610"/>
    <w:rsid w:val="00B00D3F"/>
    <w:rsid w:val="00B01844"/>
    <w:rsid w:val="00B01B41"/>
    <w:rsid w:val="00B02B63"/>
    <w:rsid w:val="00B038B3"/>
    <w:rsid w:val="00B0479F"/>
    <w:rsid w:val="00B04B10"/>
    <w:rsid w:val="00B04DFE"/>
    <w:rsid w:val="00B06431"/>
    <w:rsid w:val="00B113B7"/>
    <w:rsid w:val="00B117E9"/>
    <w:rsid w:val="00B12951"/>
    <w:rsid w:val="00B1351A"/>
    <w:rsid w:val="00B13F6B"/>
    <w:rsid w:val="00B142C6"/>
    <w:rsid w:val="00B1432A"/>
    <w:rsid w:val="00B15249"/>
    <w:rsid w:val="00B15BF3"/>
    <w:rsid w:val="00B161E1"/>
    <w:rsid w:val="00B166AC"/>
    <w:rsid w:val="00B17129"/>
    <w:rsid w:val="00B17D1C"/>
    <w:rsid w:val="00B17F88"/>
    <w:rsid w:val="00B20C13"/>
    <w:rsid w:val="00B20D86"/>
    <w:rsid w:val="00B20F2E"/>
    <w:rsid w:val="00B20F30"/>
    <w:rsid w:val="00B22AE1"/>
    <w:rsid w:val="00B22D02"/>
    <w:rsid w:val="00B22FC5"/>
    <w:rsid w:val="00B24123"/>
    <w:rsid w:val="00B242E8"/>
    <w:rsid w:val="00B254DA"/>
    <w:rsid w:val="00B25811"/>
    <w:rsid w:val="00B26AED"/>
    <w:rsid w:val="00B27714"/>
    <w:rsid w:val="00B27D00"/>
    <w:rsid w:val="00B30DF9"/>
    <w:rsid w:val="00B319D8"/>
    <w:rsid w:val="00B31FF0"/>
    <w:rsid w:val="00B329CE"/>
    <w:rsid w:val="00B3383C"/>
    <w:rsid w:val="00B35249"/>
    <w:rsid w:val="00B35E74"/>
    <w:rsid w:val="00B37046"/>
    <w:rsid w:val="00B40118"/>
    <w:rsid w:val="00B406A6"/>
    <w:rsid w:val="00B40C62"/>
    <w:rsid w:val="00B4117C"/>
    <w:rsid w:val="00B415B1"/>
    <w:rsid w:val="00B42603"/>
    <w:rsid w:val="00B42E42"/>
    <w:rsid w:val="00B430C9"/>
    <w:rsid w:val="00B4334E"/>
    <w:rsid w:val="00B43CE7"/>
    <w:rsid w:val="00B43E93"/>
    <w:rsid w:val="00B45180"/>
    <w:rsid w:val="00B45C7B"/>
    <w:rsid w:val="00B46D36"/>
    <w:rsid w:val="00B500B5"/>
    <w:rsid w:val="00B508FA"/>
    <w:rsid w:val="00B50B8B"/>
    <w:rsid w:val="00B52B12"/>
    <w:rsid w:val="00B5337E"/>
    <w:rsid w:val="00B53D87"/>
    <w:rsid w:val="00B54E40"/>
    <w:rsid w:val="00B553D9"/>
    <w:rsid w:val="00B55467"/>
    <w:rsid w:val="00B559CC"/>
    <w:rsid w:val="00B561BE"/>
    <w:rsid w:val="00B5749C"/>
    <w:rsid w:val="00B576C8"/>
    <w:rsid w:val="00B60354"/>
    <w:rsid w:val="00B6164D"/>
    <w:rsid w:val="00B63BA1"/>
    <w:rsid w:val="00B64563"/>
    <w:rsid w:val="00B6566E"/>
    <w:rsid w:val="00B6767D"/>
    <w:rsid w:val="00B67DCE"/>
    <w:rsid w:val="00B70DDA"/>
    <w:rsid w:val="00B732DE"/>
    <w:rsid w:val="00B7645E"/>
    <w:rsid w:val="00B766F1"/>
    <w:rsid w:val="00B774CE"/>
    <w:rsid w:val="00B80A28"/>
    <w:rsid w:val="00B80D91"/>
    <w:rsid w:val="00B81181"/>
    <w:rsid w:val="00B812A2"/>
    <w:rsid w:val="00B82042"/>
    <w:rsid w:val="00B8246C"/>
    <w:rsid w:val="00B82FD0"/>
    <w:rsid w:val="00B83CA3"/>
    <w:rsid w:val="00B842E8"/>
    <w:rsid w:val="00B8462D"/>
    <w:rsid w:val="00B849A2"/>
    <w:rsid w:val="00B858F6"/>
    <w:rsid w:val="00B868CB"/>
    <w:rsid w:val="00B9024D"/>
    <w:rsid w:val="00B90894"/>
    <w:rsid w:val="00B90AC1"/>
    <w:rsid w:val="00B920B8"/>
    <w:rsid w:val="00B9275E"/>
    <w:rsid w:val="00B94198"/>
    <w:rsid w:val="00B941AE"/>
    <w:rsid w:val="00B9432E"/>
    <w:rsid w:val="00B9471B"/>
    <w:rsid w:val="00B94E4B"/>
    <w:rsid w:val="00B95CC5"/>
    <w:rsid w:val="00BA09FF"/>
    <w:rsid w:val="00BA1033"/>
    <w:rsid w:val="00BA1229"/>
    <w:rsid w:val="00BA1D10"/>
    <w:rsid w:val="00BA203E"/>
    <w:rsid w:val="00BA2701"/>
    <w:rsid w:val="00BA2B06"/>
    <w:rsid w:val="00BA2B1F"/>
    <w:rsid w:val="00BA33A3"/>
    <w:rsid w:val="00BA424A"/>
    <w:rsid w:val="00BA4F2F"/>
    <w:rsid w:val="00BA599A"/>
    <w:rsid w:val="00BA6089"/>
    <w:rsid w:val="00BA6C4E"/>
    <w:rsid w:val="00BA6D74"/>
    <w:rsid w:val="00BA70BC"/>
    <w:rsid w:val="00BA76B7"/>
    <w:rsid w:val="00BB118E"/>
    <w:rsid w:val="00BB11AD"/>
    <w:rsid w:val="00BB1876"/>
    <w:rsid w:val="00BB26CE"/>
    <w:rsid w:val="00BB2F17"/>
    <w:rsid w:val="00BB32DD"/>
    <w:rsid w:val="00BB3751"/>
    <w:rsid w:val="00BB3D94"/>
    <w:rsid w:val="00BB43D8"/>
    <w:rsid w:val="00BB56D3"/>
    <w:rsid w:val="00BB6B18"/>
    <w:rsid w:val="00BB6CA0"/>
    <w:rsid w:val="00BB7A9E"/>
    <w:rsid w:val="00BC05DB"/>
    <w:rsid w:val="00BC081C"/>
    <w:rsid w:val="00BC0898"/>
    <w:rsid w:val="00BC106F"/>
    <w:rsid w:val="00BC1F40"/>
    <w:rsid w:val="00BC38F9"/>
    <w:rsid w:val="00BC3DAC"/>
    <w:rsid w:val="00BC435B"/>
    <w:rsid w:val="00BC50FE"/>
    <w:rsid w:val="00BC52A9"/>
    <w:rsid w:val="00BC55D7"/>
    <w:rsid w:val="00BC6082"/>
    <w:rsid w:val="00BC68D2"/>
    <w:rsid w:val="00BC6926"/>
    <w:rsid w:val="00BC7372"/>
    <w:rsid w:val="00BC7C71"/>
    <w:rsid w:val="00BD1093"/>
    <w:rsid w:val="00BD10E7"/>
    <w:rsid w:val="00BD3C5D"/>
    <w:rsid w:val="00BD527D"/>
    <w:rsid w:val="00BD57F0"/>
    <w:rsid w:val="00BD6C54"/>
    <w:rsid w:val="00BD726A"/>
    <w:rsid w:val="00BD7768"/>
    <w:rsid w:val="00BD7D5F"/>
    <w:rsid w:val="00BE024C"/>
    <w:rsid w:val="00BE0CA7"/>
    <w:rsid w:val="00BE0DA7"/>
    <w:rsid w:val="00BE0DE7"/>
    <w:rsid w:val="00BE1DA7"/>
    <w:rsid w:val="00BE21E7"/>
    <w:rsid w:val="00BE2E63"/>
    <w:rsid w:val="00BE2EC8"/>
    <w:rsid w:val="00BE446E"/>
    <w:rsid w:val="00BE4C4F"/>
    <w:rsid w:val="00BE5D90"/>
    <w:rsid w:val="00BE67BF"/>
    <w:rsid w:val="00BE693A"/>
    <w:rsid w:val="00BE73F8"/>
    <w:rsid w:val="00BF06F0"/>
    <w:rsid w:val="00BF10C4"/>
    <w:rsid w:val="00BF11DF"/>
    <w:rsid w:val="00BF14C7"/>
    <w:rsid w:val="00BF2189"/>
    <w:rsid w:val="00BF22AC"/>
    <w:rsid w:val="00BF22E7"/>
    <w:rsid w:val="00BF2E57"/>
    <w:rsid w:val="00BF31C5"/>
    <w:rsid w:val="00BF3558"/>
    <w:rsid w:val="00BF38E9"/>
    <w:rsid w:val="00BF4801"/>
    <w:rsid w:val="00BF50B5"/>
    <w:rsid w:val="00BF5D7B"/>
    <w:rsid w:val="00BF5FC4"/>
    <w:rsid w:val="00BF5FFE"/>
    <w:rsid w:val="00BF6578"/>
    <w:rsid w:val="00BF688F"/>
    <w:rsid w:val="00BF6CB2"/>
    <w:rsid w:val="00BF7D41"/>
    <w:rsid w:val="00C0027F"/>
    <w:rsid w:val="00C00456"/>
    <w:rsid w:val="00C01EAE"/>
    <w:rsid w:val="00C028CE"/>
    <w:rsid w:val="00C034EF"/>
    <w:rsid w:val="00C037F9"/>
    <w:rsid w:val="00C05E90"/>
    <w:rsid w:val="00C05F3C"/>
    <w:rsid w:val="00C063C0"/>
    <w:rsid w:val="00C066E1"/>
    <w:rsid w:val="00C07F65"/>
    <w:rsid w:val="00C107EE"/>
    <w:rsid w:val="00C10B89"/>
    <w:rsid w:val="00C112CD"/>
    <w:rsid w:val="00C11655"/>
    <w:rsid w:val="00C11C0E"/>
    <w:rsid w:val="00C11E97"/>
    <w:rsid w:val="00C129E1"/>
    <w:rsid w:val="00C13B35"/>
    <w:rsid w:val="00C1435C"/>
    <w:rsid w:val="00C15467"/>
    <w:rsid w:val="00C15698"/>
    <w:rsid w:val="00C15874"/>
    <w:rsid w:val="00C158CA"/>
    <w:rsid w:val="00C15FE7"/>
    <w:rsid w:val="00C1754C"/>
    <w:rsid w:val="00C20628"/>
    <w:rsid w:val="00C207DB"/>
    <w:rsid w:val="00C21988"/>
    <w:rsid w:val="00C221C0"/>
    <w:rsid w:val="00C24987"/>
    <w:rsid w:val="00C25080"/>
    <w:rsid w:val="00C253D5"/>
    <w:rsid w:val="00C255A8"/>
    <w:rsid w:val="00C259DD"/>
    <w:rsid w:val="00C25D35"/>
    <w:rsid w:val="00C26E6F"/>
    <w:rsid w:val="00C27590"/>
    <w:rsid w:val="00C279F2"/>
    <w:rsid w:val="00C307EC"/>
    <w:rsid w:val="00C312C8"/>
    <w:rsid w:val="00C32A4B"/>
    <w:rsid w:val="00C32CBC"/>
    <w:rsid w:val="00C337E7"/>
    <w:rsid w:val="00C3594C"/>
    <w:rsid w:val="00C36C38"/>
    <w:rsid w:val="00C3782C"/>
    <w:rsid w:val="00C4045F"/>
    <w:rsid w:val="00C414BE"/>
    <w:rsid w:val="00C421FE"/>
    <w:rsid w:val="00C43402"/>
    <w:rsid w:val="00C43487"/>
    <w:rsid w:val="00C43808"/>
    <w:rsid w:val="00C4386B"/>
    <w:rsid w:val="00C45567"/>
    <w:rsid w:val="00C46C09"/>
    <w:rsid w:val="00C46C8C"/>
    <w:rsid w:val="00C46D60"/>
    <w:rsid w:val="00C46EB7"/>
    <w:rsid w:val="00C470B2"/>
    <w:rsid w:val="00C47AE5"/>
    <w:rsid w:val="00C50E2F"/>
    <w:rsid w:val="00C5160F"/>
    <w:rsid w:val="00C5301F"/>
    <w:rsid w:val="00C54C7D"/>
    <w:rsid w:val="00C55CC6"/>
    <w:rsid w:val="00C5732E"/>
    <w:rsid w:val="00C57D27"/>
    <w:rsid w:val="00C6043E"/>
    <w:rsid w:val="00C60EAC"/>
    <w:rsid w:val="00C616EB"/>
    <w:rsid w:val="00C62B51"/>
    <w:rsid w:val="00C63957"/>
    <w:rsid w:val="00C63A82"/>
    <w:rsid w:val="00C65326"/>
    <w:rsid w:val="00C67154"/>
    <w:rsid w:val="00C679F1"/>
    <w:rsid w:val="00C67FB3"/>
    <w:rsid w:val="00C7038D"/>
    <w:rsid w:val="00C71158"/>
    <w:rsid w:val="00C72E33"/>
    <w:rsid w:val="00C737C3"/>
    <w:rsid w:val="00C7428B"/>
    <w:rsid w:val="00C7541A"/>
    <w:rsid w:val="00C75BA5"/>
    <w:rsid w:val="00C76221"/>
    <w:rsid w:val="00C76927"/>
    <w:rsid w:val="00C778B5"/>
    <w:rsid w:val="00C77F27"/>
    <w:rsid w:val="00C804A7"/>
    <w:rsid w:val="00C80A66"/>
    <w:rsid w:val="00C80A9A"/>
    <w:rsid w:val="00C80CB4"/>
    <w:rsid w:val="00C8149A"/>
    <w:rsid w:val="00C825DA"/>
    <w:rsid w:val="00C84089"/>
    <w:rsid w:val="00C84441"/>
    <w:rsid w:val="00C846BE"/>
    <w:rsid w:val="00C84A9F"/>
    <w:rsid w:val="00C84CCA"/>
    <w:rsid w:val="00C86835"/>
    <w:rsid w:val="00C86F3C"/>
    <w:rsid w:val="00C87B42"/>
    <w:rsid w:val="00C90654"/>
    <w:rsid w:val="00C910DB"/>
    <w:rsid w:val="00C9222C"/>
    <w:rsid w:val="00C92FB0"/>
    <w:rsid w:val="00C95A0E"/>
    <w:rsid w:val="00C96275"/>
    <w:rsid w:val="00C963B8"/>
    <w:rsid w:val="00C97672"/>
    <w:rsid w:val="00CA1A0D"/>
    <w:rsid w:val="00CA28D4"/>
    <w:rsid w:val="00CA321E"/>
    <w:rsid w:val="00CA424E"/>
    <w:rsid w:val="00CA4CA4"/>
    <w:rsid w:val="00CA51A1"/>
    <w:rsid w:val="00CA5A96"/>
    <w:rsid w:val="00CA5E1A"/>
    <w:rsid w:val="00CA62A7"/>
    <w:rsid w:val="00CA6787"/>
    <w:rsid w:val="00CA776D"/>
    <w:rsid w:val="00CA79D3"/>
    <w:rsid w:val="00CB01AD"/>
    <w:rsid w:val="00CB144A"/>
    <w:rsid w:val="00CB16DA"/>
    <w:rsid w:val="00CB1FA3"/>
    <w:rsid w:val="00CB2D60"/>
    <w:rsid w:val="00CB37FB"/>
    <w:rsid w:val="00CB39B8"/>
    <w:rsid w:val="00CB4C9C"/>
    <w:rsid w:val="00CB4D1E"/>
    <w:rsid w:val="00CB53DC"/>
    <w:rsid w:val="00CB6134"/>
    <w:rsid w:val="00CB6854"/>
    <w:rsid w:val="00CB68AD"/>
    <w:rsid w:val="00CB71BA"/>
    <w:rsid w:val="00CC0E0C"/>
    <w:rsid w:val="00CC0F0C"/>
    <w:rsid w:val="00CC32C0"/>
    <w:rsid w:val="00CC5145"/>
    <w:rsid w:val="00CC61E6"/>
    <w:rsid w:val="00CC6CE4"/>
    <w:rsid w:val="00CD0078"/>
    <w:rsid w:val="00CD03DC"/>
    <w:rsid w:val="00CD0842"/>
    <w:rsid w:val="00CD0D86"/>
    <w:rsid w:val="00CD1CE5"/>
    <w:rsid w:val="00CD31CC"/>
    <w:rsid w:val="00CD627C"/>
    <w:rsid w:val="00CD689A"/>
    <w:rsid w:val="00CD71AF"/>
    <w:rsid w:val="00CD788A"/>
    <w:rsid w:val="00CD7ED0"/>
    <w:rsid w:val="00CE27B9"/>
    <w:rsid w:val="00CE2E79"/>
    <w:rsid w:val="00CE2F02"/>
    <w:rsid w:val="00CE4E13"/>
    <w:rsid w:val="00CE6376"/>
    <w:rsid w:val="00CE6BE0"/>
    <w:rsid w:val="00CE75C9"/>
    <w:rsid w:val="00CE77ED"/>
    <w:rsid w:val="00CE7F28"/>
    <w:rsid w:val="00CF0F74"/>
    <w:rsid w:val="00CF15AB"/>
    <w:rsid w:val="00CF16C0"/>
    <w:rsid w:val="00CF2403"/>
    <w:rsid w:val="00CF3711"/>
    <w:rsid w:val="00CF3ADC"/>
    <w:rsid w:val="00CF66BD"/>
    <w:rsid w:val="00CF70A1"/>
    <w:rsid w:val="00CF7A93"/>
    <w:rsid w:val="00CF7D82"/>
    <w:rsid w:val="00D008F1"/>
    <w:rsid w:val="00D00C85"/>
    <w:rsid w:val="00D01BD4"/>
    <w:rsid w:val="00D026CE"/>
    <w:rsid w:val="00D02896"/>
    <w:rsid w:val="00D03D58"/>
    <w:rsid w:val="00D06620"/>
    <w:rsid w:val="00D07505"/>
    <w:rsid w:val="00D10730"/>
    <w:rsid w:val="00D11659"/>
    <w:rsid w:val="00D1174C"/>
    <w:rsid w:val="00D139C1"/>
    <w:rsid w:val="00D13F2E"/>
    <w:rsid w:val="00D14B8D"/>
    <w:rsid w:val="00D14BD8"/>
    <w:rsid w:val="00D14F56"/>
    <w:rsid w:val="00D16522"/>
    <w:rsid w:val="00D17A2F"/>
    <w:rsid w:val="00D17B81"/>
    <w:rsid w:val="00D17C33"/>
    <w:rsid w:val="00D216E9"/>
    <w:rsid w:val="00D22096"/>
    <w:rsid w:val="00D22550"/>
    <w:rsid w:val="00D22EF6"/>
    <w:rsid w:val="00D24202"/>
    <w:rsid w:val="00D24DB3"/>
    <w:rsid w:val="00D25469"/>
    <w:rsid w:val="00D25A88"/>
    <w:rsid w:val="00D26CDD"/>
    <w:rsid w:val="00D30E0C"/>
    <w:rsid w:val="00D3104D"/>
    <w:rsid w:val="00D314E5"/>
    <w:rsid w:val="00D32A4B"/>
    <w:rsid w:val="00D32B5E"/>
    <w:rsid w:val="00D33C0C"/>
    <w:rsid w:val="00D348E1"/>
    <w:rsid w:val="00D350DC"/>
    <w:rsid w:val="00D35A1A"/>
    <w:rsid w:val="00D376DC"/>
    <w:rsid w:val="00D37D0E"/>
    <w:rsid w:val="00D4012D"/>
    <w:rsid w:val="00D40D56"/>
    <w:rsid w:val="00D41FF5"/>
    <w:rsid w:val="00D4254B"/>
    <w:rsid w:val="00D44F66"/>
    <w:rsid w:val="00D455E1"/>
    <w:rsid w:val="00D4583D"/>
    <w:rsid w:val="00D45923"/>
    <w:rsid w:val="00D45D81"/>
    <w:rsid w:val="00D474CA"/>
    <w:rsid w:val="00D477EF"/>
    <w:rsid w:val="00D47F7E"/>
    <w:rsid w:val="00D513A8"/>
    <w:rsid w:val="00D523AC"/>
    <w:rsid w:val="00D52D2E"/>
    <w:rsid w:val="00D53A48"/>
    <w:rsid w:val="00D5402D"/>
    <w:rsid w:val="00D5456C"/>
    <w:rsid w:val="00D55696"/>
    <w:rsid w:val="00D5594C"/>
    <w:rsid w:val="00D56342"/>
    <w:rsid w:val="00D57297"/>
    <w:rsid w:val="00D612AD"/>
    <w:rsid w:val="00D62105"/>
    <w:rsid w:val="00D6242A"/>
    <w:rsid w:val="00D62598"/>
    <w:rsid w:val="00D62656"/>
    <w:rsid w:val="00D63FB9"/>
    <w:rsid w:val="00D64ADA"/>
    <w:rsid w:val="00D707A0"/>
    <w:rsid w:val="00D7083E"/>
    <w:rsid w:val="00D70C8E"/>
    <w:rsid w:val="00D72913"/>
    <w:rsid w:val="00D7346A"/>
    <w:rsid w:val="00D744F2"/>
    <w:rsid w:val="00D74DA0"/>
    <w:rsid w:val="00D75000"/>
    <w:rsid w:val="00D75AB0"/>
    <w:rsid w:val="00D75FB4"/>
    <w:rsid w:val="00D763CD"/>
    <w:rsid w:val="00D8100D"/>
    <w:rsid w:val="00D812D7"/>
    <w:rsid w:val="00D81AEA"/>
    <w:rsid w:val="00D81C1B"/>
    <w:rsid w:val="00D8395F"/>
    <w:rsid w:val="00D85AB0"/>
    <w:rsid w:val="00D85F80"/>
    <w:rsid w:val="00D863E4"/>
    <w:rsid w:val="00D86BB5"/>
    <w:rsid w:val="00D87061"/>
    <w:rsid w:val="00D870CE"/>
    <w:rsid w:val="00D87489"/>
    <w:rsid w:val="00D87A7D"/>
    <w:rsid w:val="00D90E44"/>
    <w:rsid w:val="00D9162D"/>
    <w:rsid w:val="00D91765"/>
    <w:rsid w:val="00D91AFD"/>
    <w:rsid w:val="00D91F4B"/>
    <w:rsid w:val="00D92484"/>
    <w:rsid w:val="00D92547"/>
    <w:rsid w:val="00D94A1E"/>
    <w:rsid w:val="00D94FAB"/>
    <w:rsid w:val="00D95581"/>
    <w:rsid w:val="00D956DB"/>
    <w:rsid w:val="00D96CE0"/>
    <w:rsid w:val="00DA14E1"/>
    <w:rsid w:val="00DA1E65"/>
    <w:rsid w:val="00DA286F"/>
    <w:rsid w:val="00DA3EA1"/>
    <w:rsid w:val="00DA4BFA"/>
    <w:rsid w:val="00DA598B"/>
    <w:rsid w:val="00DA5DE9"/>
    <w:rsid w:val="00DA636C"/>
    <w:rsid w:val="00DA700E"/>
    <w:rsid w:val="00DA78E7"/>
    <w:rsid w:val="00DA7996"/>
    <w:rsid w:val="00DB0607"/>
    <w:rsid w:val="00DB0DB5"/>
    <w:rsid w:val="00DB16B3"/>
    <w:rsid w:val="00DB17C9"/>
    <w:rsid w:val="00DB4ACB"/>
    <w:rsid w:val="00DB550A"/>
    <w:rsid w:val="00DB7AFD"/>
    <w:rsid w:val="00DB7E15"/>
    <w:rsid w:val="00DC09E2"/>
    <w:rsid w:val="00DC170E"/>
    <w:rsid w:val="00DC492A"/>
    <w:rsid w:val="00DC5DF1"/>
    <w:rsid w:val="00DC5FF5"/>
    <w:rsid w:val="00DC7FBC"/>
    <w:rsid w:val="00DD0716"/>
    <w:rsid w:val="00DD22CD"/>
    <w:rsid w:val="00DD286C"/>
    <w:rsid w:val="00DD40D8"/>
    <w:rsid w:val="00DD44E2"/>
    <w:rsid w:val="00DD4CEF"/>
    <w:rsid w:val="00DD4E22"/>
    <w:rsid w:val="00DD5214"/>
    <w:rsid w:val="00DD6181"/>
    <w:rsid w:val="00DD766D"/>
    <w:rsid w:val="00DD76D8"/>
    <w:rsid w:val="00DE07AD"/>
    <w:rsid w:val="00DE1385"/>
    <w:rsid w:val="00DE28A9"/>
    <w:rsid w:val="00DE2F3B"/>
    <w:rsid w:val="00DE3B44"/>
    <w:rsid w:val="00DE3DC4"/>
    <w:rsid w:val="00DE3F7E"/>
    <w:rsid w:val="00DE5BDF"/>
    <w:rsid w:val="00DE6A5A"/>
    <w:rsid w:val="00DF00A9"/>
    <w:rsid w:val="00DF0418"/>
    <w:rsid w:val="00DF0528"/>
    <w:rsid w:val="00DF0C89"/>
    <w:rsid w:val="00DF0EE1"/>
    <w:rsid w:val="00DF1CDC"/>
    <w:rsid w:val="00DF1E01"/>
    <w:rsid w:val="00DF3856"/>
    <w:rsid w:val="00DF4ACD"/>
    <w:rsid w:val="00DF639E"/>
    <w:rsid w:val="00DF677E"/>
    <w:rsid w:val="00DF6825"/>
    <w:rsid w:val="00DF73E2"/>
    <w:rsid w:val="00DF76F3"/>
    <w:rsid w:val="00DF78FA"/>
    <w:rsid w:val="00E0105A"/>
    <w:rsid w:val="00E01F86"/>
    <w:rsid w:val="00E02781"/>
    <w:rsid w:val="00E02AD1"/>
    <w:rsid w:val="00E02CC3"/>
    <w:rsid w:val="00E02E9B"/>
    <w:rsid w:val="00E041F5"/>
    <w:rsid w:val="00E063AA"/>
    <w:rsid w:val="00E0698E"/>
    <w:rsid w:val="00E06D3B"/>
    <w:rsid w:val="00E07AE5"/>
    <w:rsid w:val="00E07B48"/>
    <w:rsid w:val="00E112A5"/>
    <w:rsid w:val="00E118F5"/>
    <w:rsid w:val="00E12327"/>
    <w:rsid w:val="00E12436"/>
    <w:rsid w:val="00E12C3C"/>
    <w:rsid w:val="00E12DB8"/>
    <w:rsid w:val="00E12DEC"/>
    <w:rsid w:val="00E12F3B"/>
    <w:rsid w:val="00E13173"/>
    <w:rsid w:val="00E1503E"/>
    <w:rsid w:val="00E153F6"/>
    <w:rsid w:val="00E20249"/>
    <w:rsid w:val="00E207CC"/>
    <w:rsid w:val="00E213D3"/>
    <w:rsid w:val="00E21E8A"/>
    <w:rsid w:val="00E22AD9"/>
    <w:rsid w:val="00E2304A"/>
    <w:rsid w:val="00E23165"/>
    <w:rsid w:val="00E231CF"/>
    <w:rsid w:val="00E23645"/>
    <w:rsid w:val="00E24567"/>
    <w:rsid w:val="00E24F8C"/>
    <w:rsid w:val="00E252BF"/>
    <w:rsid w:val="00E25946"/>
    <w:rsid w:val="00E2627D"/>
    <w:rsid w:val="00E26A91"/>
    <w:rsid w:val="00E26C8E"/>
    <w:rsid w:val="00E31413"/>
    <w:rsid w:val="00E31F5F"/>
    <w:rsid w:val="00E32939"/>
    <w:rsid w:val="00E330EA"/>
    <w:rsid w:val="00E357C5"/>
    <w:rsid w:val="00E36410"/>
    <w:rsid w:val="00E369B8"/>
    <w:rsid w:val="00E371DD"/>
    <w:rsid w:val="00E40610"/>
    <w:rsid w:val="00E411A3"/>
    <w:rsid w:val="00E42D74"/>
    <w:rsid w:val="00E43AD7"/>
    <w:rsid w:val="00E44262"/>
    <w:rsid w:val="00E44C74"/>
    <w:rsid w:val="00E459D3"/>
    <w:rsid w:val="00E46A7B"/>
    <w:rsid w:val="00E46D16"/>
    <w:rsid w:val="00E46E40"/>
    <w:rsid w:val="00E46E49"/>
    <w:rsid w:val="00E47152"/>
    <w:rsid w:val="00E473AC"/>
    <w:rsid w:val="00E47755"/>
    <w:rsid w:val="00E47EA3"/>
    <w:rsid w:val="00E501E8"/>
    <w:rsid w:val="00E50883"/>
    <w:rsid w:val="00E511FE"/>
    <w:rsid w:val="00E51FC8"/>
    <w:rsid w:val="00E52155"/>
    <w:rsid w:val="00E521B2"/>
    <w:rsid w:val="00E530C9"/>
    <w:rsid w:val="00E53523"/>
    <w:rsid w:val="00E54263"/>
    <w:rsid w:val="00E54CD2"/>
    <w:rsid w:val="00E55315"/>
    <w:rsid w:val="00E55340"/>
    <w:rsid w:val="00E563C7"/>
    <w:rsid w:val="00E57444"/>
    <w:rsid w:val="00E5763A"/>
    <w:rsid w:val="00E6107F"/>
    <w:rsid w:val="00E61143"/>
    <w:rsid w:val="00E61CE1"/>
    <w:rsid w:val="00E62F47"/>
    <w:rsid w:val="00E633BD"/>
    <w:rsid w:val="00E649FF"/>
    <w:rsid w:val="00E65C39"/>
    <w:rsid w:val="00E677A9"/>
    <w:rsid w:val="00E67FCF"/>
    <w:rsid w:val="00E70C24"/>
    <w:rsid w:val="00E70D1F"/>
    <w:rsid w:val="00E71831"/>
    <w:rsid w:val="00E719D5"/>
    <w:rsid w:val="00E724D9"/>
    <w:rsid w:val="00E72CAE"/>
    <w:rsid w:val="00E73175"/>
    <w:rsid w:val="00E73942"/>
    <w:rsid w:val="00E7462A"/>
    <w:rsid w:val="00E74BE6"/>
    <w:rsid w:val="00E74E11"/>
    <w:rsid w:val="00E75ABA"/>
    <w:rsid w:val="00E762D7"/>
    <w:rsid w:val="00E76A76"/>
    <w:rsid w:val="00E80AF4"/>
    <w:rsid w:val="00E81289"/>
    <w:rsid w:val="00E812CE"/>
    <w:rsid w:val="00E81335"/>
    <w:rsid w:val="00E81A2B"/>
    <w:rsid w:val="00E81F66"/>
    <w:rsid w:val="00E828B9"/>
    <w:rsid w:val="00E83623"/>
    <w:rsid w:val="00E845B7"/>
    <w:rsid w:val="00E85CEF"/>
    <w:rsid w:val="00E85FA9"/>
    <w:rsid w:val="00E86469"/>
    <w:rsid w:val="00E8663F"/>
    <w:rsid w:val="00E86897"/>
    <w:rsid w:val="00E86CB3"/>
    <w:rsid w:val="00E87A7A"/>
    <w:rsid w:val="00E87E5A"/>
    <w:rsid w:val="00E90329"/>
    <w:rsid w:val="00E90CAA"/>
    <w:rsid w:val="00E90F0B"/>
    <w:rsid w:val="00E91842"/>
    <w:rsid w:val="00E91928"/>
    <w:rsid w:val="00E92576"/>
    <w:rsid w:val="00E92D05"/>
    <w:rsid w:val="00E94020"/>
    <w:rsid w:val="00E94165"/>
    <w:rsid w:val="00E94AC8"/>
    <w:rsid w:val="00E94F05"/>
    <w:rsid w:val="00E961E2"/>
    <w:rsid w:val="00E968F1"/>
    <w:rsid w:val="00E972AB"/>
    <w:rsid w:val="00EA076A"/>
    <w:rsid w:val="00EA20E7"/>
    <w:rsid w:val="00EA251E"/>
    <w:rsid w:val="00EA3AF2"/>
    <w:rsid w:val="00EA4669"/>
    <w:rsid w:val="00EA4F3D"/>
    <w:rsid w:val="00EA6719"/>
    <w:rsid w:val="00EA7D68"/>
    <w:rsid w:val="00EB1940"/>
    <w:rsid w:val="00EB2743"/>
    <w:rsid w:val="00EB31A3"/>
    <w:rsid w:val="00EB3365"/>
    <w:rsid w:val="00EB3A17"/>
    <w:rsid w:val="00EB4C32"/>
    <w:rsid w:val="00EB574A"/>
    <w:rsid w:val="00EB5B37"/>
    <w:rsid w:val="00EB6724"/>
    <w:rsid w:val="00EB68CA"/>
    <w:rsid w:val="00EB774D"/>
    <w:rsid w:val="00EC0487"/>
    <w:rsid w:val="00EC0A9E"/>
    <w:rsid w:val="00EC0E58"/>
    <w:rsid w:val="00EC228C"/>
    <w:rsid w:val="00EC3386"/>
    <w:rsid w:val="00EC4119"/>
    <w:rsid w:val="00EC4AD0"/>
    <w:rsid w:val="00EC5C66"/>
    <w:rsid w:val="00EC6C76"/>
    <w:rsid w:val="00EC6D59"/>
    <w:rsid w:val="00ED00E1"/>
    <w:rsid w:val="00ED1C3D"/>
    <w:rsid w:val="00ED21FD"/>
    <w:rsid w:val="00ED2388"/>
    <w:rsid w:val="00ED25D4"/>
    <w:rsid w:val="00ED2699"/>
    <w:rsid w:val="00ED2AEE"/>
    <w:rsid w:val="00ED2C83"/>
    <w:rsid w:val="00ED2ECF"/>
    <w:rsid w:val="00ED38F2"/>
    <w:rsid w:val="00ED3BE8"/>
    <w:rsid w:val="00ED63F4"/>
    <w:rsid w:val="00ED7076"/>
    <w:rsid w:val="00ED7499"/>
    <w:rsid w:val="00ED77C5"/>
    <w:rsid w:val="00EE057D"/>
    <w:rsid w:val="00EE1C38"/>
    <w:rsid w:val="00EE1EE6"/>
    <w:rsid w:val="00EE23A7"/>
    <w:rsid w:val="00EE26ED"/>
    <w:rsid w:val="00EE38DD"/>
    <w:rsid w:val="00EE3B3C"/>
    <w:rsid w:val="00EE3C90"/>
    <w:rsid w:val="00EE4422"/>
    <w:rsid w:val="00EE532B"/>
    <w:rsid w:val="00EE7191"/>
    <w:rsid w:val="00EE7C6C"/>
    <w:rsid w:val="00EF036E"/>
    <w:rsid w:val="00EF079E"/>
    <w:rsid w:val="00EF1289"/>
    <w:rsid w:val="00EF135E"/>
    <w:rsid w:val="00EF14D5"/>
    <w:rsid w:val="00EF1A17"/>
    <w:rsid w:val="00EF1DE6"/>
    <w:rsid w:val="00EF394A"/>
    <w:rsid w:val="00EF521C"/>
    <w:rsid w:val="00EF612E"/>
    <w:rsid w:val="00EF662D"/>
    <w:rsid w:val="00EF6F11"/>
    <w:rsid w:val="00EF6F14"/>
    <w:rsid w:val="00EF71E7"/>
    <w:rsid w:val="00EF7D50"/>
    <w:rsid w:val="00EF7F13"/>
    <w:rsid w:val="00F00A4E"/>
    <w:rsid w:val="00F03254"/>
    <w:rsid w:val="00F05EC9"/>
    <w:rsid w:val="00F0614D"/>
    <w:rsid w:val="00F071DB"/>
    <w:rsid w:val="00F072CE"/>
    <w:rsid w:val="00F077A2"/>
    <w:rsid w:val="00F07F02"/>
    <w:rsid w:val="00F10E2C"/>
    <w:rsid w:val="00F135EF"/>
    <w:rsid w:val="00F155F5"/>
    <w:rsid w:val="00F1634B"/>
    <w:rsid w:val="00F168AD"/>
    <w:rsid w:val="00F17199"/>
    <w:rsid w:val="00F21121"/>
    <w:rsid w:val="00F23AFA"/>
    <w:rsid w:val="00F23E35"/>
    <w:rsid w:val="00F23EFB"/>
    <w:rsid w:val="00F241AC"/>
    <w:rsid w:val="00F246EF"/>
    <w:rsid w:val="00F24D36"/>
    <w:rsid w:val="00F26008"/>
    <w:rsid w:val="00F2606A"/>
    <w:rsid w:val="00F27129"/>
    <w:rsid w:val="00F27FAE"/>
    <w:rsid w:val="00F3039A"/>
    <w:rsid w:val="00F30A54"/>
    <w:rsid w:val="00F30C62"/>
    <w:rsid w:val="00F312E0"/>
    <w:rsid w:val="00F31382"/>
    <w:rsid w:val="00F317C0"/>
    <w:rsid w:val="00F3240E"/>
    <w:rsid w:val="00F32582"/>
    <w:rsid w:val="00F32CF1"/>
    <w:rsid w:val="00F32DF7"/>
    <w:rsid w:val="00F331B1"/>
    <w:rsid w:val="00F347C9"/>
    <w:rsid w:val="00F35C16"/>
    <w:rsid w:val="00F3608C"/>
    <w:rsid w:val="00F36140"/>
    <w:rsid w:val="00F366A5"/>
    <w:rsid w:val="00F3789C"/>
    <w:rsid w:val="00F378EB"/>
    <w:rsid w:val="00F406A1"/>
    <w:rsid w:val="00F409CF"/>
    <w:rsid w:val="00F41020"/>
    <w:rsid w:val="00F41769"/>
    <w:rsid w:val="00F429B3"/>
    <w:rsid w:val="00F43338"/>
    <w:rsid w:val="00F43B69"/>
    <w:rsid w:val="00F4455B"/>
    <w:rsid w:val="00F44DF5"/>
    <w:rsid w:val="00F457D8"/>
    <w:rsid w:val="00F458A2"/>
    <w:rsid w:val="00F45CEC"/>
    <w:rsid w:val="00F45E3F"/>
    <w:rsid w:val="00F4703B"/>
    <w:rsid w:val="00F47CD8"/>
    <w:rsid w:val="00F503FD"/>
    <w:rsid w:val="00F50E8D"/>
    <w:rsid w:val="00F52232"/>
    <w:rsid w:val="00F522A7"/>
    <w:rsid w:val="00F52679"/>
    <w:rsid w:val="00F52B76"/>
    <w:rsid w:val="00F54ACA"/>
    <w:rsid w:val="00F54DF2"/>
    <w:rsid w:val="00F54F5E"/>
    <w:rsid w:val="00F55CC1"/>
    <w:rsid w:val="00F56151"/>
    <w:rsid w:val="00F60959"/>
    <w:rsid w:val="00F619D5"/>
    <w:rsid w:val="00F61BAE"/>
    <w:rsid w:val="00F61CF0"/>
    <w:rsid w:val="00F62ABC"/>
    <w:rsid w:val="00F62E54"/>
    <w:rsid w:val="00F6362F"/>
    <w:rsid w:val="00F6398F"/>
    <w:rsid w:val="00F64336"/>
    <w:rsid w:val="00F64410"/>
    <w:rsid w:val="00F647EE"/>
    <w:rsid w:val="00F64B8E"/>
    <w:rsid w:val="00F65DF1"/>
    <w:rsid w:val="00F667AF"/>
    <w:rsid w:val="00F667DF"/>
    <w:rsid w:val="00F66DD9"/>
    <w:rsid w:val="00F70C23"/>
    <w:rsid w:val="00F710D1"/>
    <w:rsid w:val="00F7113D"/>
    <w:rsid w:val="00F713A7"/>
    <w:rsid w:val="00F71CBA"/>
    <w:rsid w:val="00F72ED4"/>
    <w:rsid w:val="00F7315C"/>
    <w:rsid w:val="00F738FB"/>
    <w:rsid w:val="00F757F2"/>
    <w:rsid w:val="00F75AF9"/>
    <w:rsid w:val="00F76165"/>
    <w:rsid w:val="00F768C3"/>
    <w:rsid w:val="00F76A8C"/>
    <w:rsid w:val="00F76E5F"/>
    <w:rsid w:val="00F77CC2"/>
    <w:rsid w:val="00F77E11"/>
    <w:rsid w:val="00F80D14"/>
    <w:rsid w:val="00F811F6"/>
    <w:rsid w:val="00F83F6A"/>
    <w:rsid w:val="00F84C1E"/>
    <w:rsid w:val="00F851A0"/>
    <w:rsid w:val="00F85323"/>
    <w:rsid w:val="00F8567B"/>
    <w:rsid w:val="00F85689"/>
    <w:rsid w:val="00F878CA"/>
    <w:rsid w:val="00F87F83"/>
    <w:rsid w:val="00F911B5"/>
    <w:rsid w:val="00F91402"/>
    <w:rsid w:val="00F9175C"/>
    <w:rsid w:val="00F93215"/>
    <w:rsid w:val="00F93693"/>
    <w:rsid w:val="00F93A8F"/>
    <w:rsid w:val="00F93D10"/>
    <w:rsid w:val="00F94072"/>
    <w:rsid w:val="00F94D69"/>
    <w:rsid w:val="00F966C5"/>
    <w:rsid w:val="00F96768"/>
    <w:rsid w:val="00F97ADC"/>
    <w:rsid w:val="00FA04C2"/>
    <w:rsid w:val="00FA06C2"/>
    <w:rsid w:val="00FA0777"/>
    <w:rsid w:val="00FA086F"/>
    <w:rsid w:val="00FA1584"/>
    <w:rsid w:val="00FA2130"/>
    <w:rsid w:val="00FA2246"/>
    <w:rsid w:val="00FA2715"/>
    <w:rsid w:val="00FA2BCA"/>
    <w:rsid w:val="00FA49F0"/>
    <w:rsid w:val="00FA5259"/>
    <w:rsid w:val="00FA676C"/>
    <w:rsid w:val="00FA67DD"/>
    <w:rsid w:val="00FA78D8"/>
    <w:rsid w:val="00FA7AFD"/>
    <w:rsid w:val="00FB0517"/>
    <w:rsid w:val="00FB051E"/>
    <w:rsid w:val="00FB0AF1"/>
    <w:rsid w:val="00FB2008"/>
    <w:rsid w:val="00FB2247"/>
    <w:rsid w:val="00FB23FC"/>
    <w:rsid w:val="00FB3CF3"/>
    <w:rsid w:val="00FB3ED4"/>
    <w:rsid w:val="00FB4223"/>
    <w:rsid w:val="00FB4E93"/>
    <w:rsid w:val="00FB5321"/>
    <w:rsid w:val="00FB5859"/>
    <w:rsid w:val="00FB5BE1"/>
    <w:rsid w:val="00FB7666"/>
    <w:rsid w:val="00FB7B92"/>
    <w:rsid w:val="00FB7E6D"/>
    <w:rsid w:val="00FB7F68"/>
    <w:rsid w:val="00FC1184"/>
    <w:rsid w:val="00FC13A8"/>
    <w:rsid w:val="00FC14A9"/>
    <w:rsid w:val="00FC15D7"/>
    <w:rsid w:val="00FC3B9A"/>
    <w:rsid w:val="00FC4127"/>
    <w:rsid w:val="00FC6013"/>
    <w:rsid w:val="00FC622D"/>
    <w:rsid w:val="00FC632C"/>
    <w:rsid w:val="00FC6A3B"/>
    <w:rsid w:val="00FC6A88"/>
    <w:rsid w:val="00FC7278"/>
    <w:rsid w:val="00FD032E"/>
    <w:rsid w:val="00FD203D"/>
    <w:rsid w:val="00FD25EC"/>
    <w:rsid w:val="00FD3727"/>
    <w:rsid w:val="00FD39EE"/>
    <w:rsid w:val="00FD430E"/>
    <w:rsid w:val="00FD47D3"/>
    <w:rsid w:val="00FD59DA"/>
    <w:rsid w:val="00FD5A45"/>
    <w:rsid w:val="00FD5B15"/>
    <w:rsid w:val="00FD5B2B"/>
    <w:rsid w:val="00FD6AA5"/>
    <w:rsid w:val="00FD6DE9"/>
    <w:rsid w:val="00FD7364"/>
    <w:rsid w:val="00FE0299"/>
    <w:rsid w:val="00FE1571"/>
    <w:rsid w:val="00FE1770"/>
    <w:rsid w:val="00FE1B79"/>
    <w:rsid w:val="00FE2122"/>
    <w:rsid w:val="00FE32C2"/>
    <w:rsid w:val="00FE3A26"/>
    <w:rsid w:val="00FE415B"/>
    <w:rsid w:val="00FE4391"/>
    <w:rsid w:val="00FE449A"/>
    <w:rsid w:val="00FE4F6F"/>
    <w:rsid w:val="00FE683A"/>
    <w:rsid w:val="00FF16D5"/>
    <w:rsid w:val="00FF2234"/>
    <w:rsid w:val="00FF2E9B"/>
    <w:rsid w:val="00FF38FA"/>
    <w:rsid w:val="00FF624F"/>
    <w:rsid w:val="00FF6849"/>
    <w:rsid w:val="00FF774E"/>
    <w:rsid w:val="00FF7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FA555"/>
  <w15:chartTrackingRefBased/>
  <w15:docId w15:val="{AC2DEE2C-2AFD-454B-809C-0107999C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269B7"/>
    <w:rPr>
      <w:sz w:val="24"/>
      <w:szCs w:val="24"/>
    </w:rPr>
  </w:style>
  <w:style w:type="paragraph" w:styleId="Nagwek1">
    <w:name w:val="heading 1"/>
    <w:basedOn w:val="Normalny"/>
    <w:next w:val="Normalny"/>
    <w:qFormat/>
    <w:pPr>
      <w:keepNext/>
      <w:jc w:val="center"/>
      <w:outlineLvl w:val="0"/>
    </w:pPr>
    <w:rPr>
      <w:rFonts w:ascii="Arial" w:hAnsi="Arial"/>
      <w:b/>
      <w:szCs w:val="20"/>
    </w:rPr>
  </w:style>
  <w:style w:type="paragraph" w:styleId="Nagwek2">
    <w:name w:val="heading 2"/>
    <w:aliases w:val="ASAPHeading 2,Numbered - 2,h 3, ICL,Heading 2a,H2,PA Major Section,l2,Headline 2,h2,2,headi,heading2,h21,h22,21,kopregel 2,Titre m"/>
    <w:basedOn w:val="Normalny"/>
    <w:next w:val="Normalny"/>
    <w:link w:val="Nagwek2Znak"/>
    <w:unhideWhenUsed/>
    <w:qFormat/>
    <w:rsid w:val="002F3A8C"/>
    <w:pPr>
      <w:keepNext/>
      <w:keepLines/>
      <w:suppressAutoHyphens/>
      <w:spacing w:before="40"/>
      <w:outlineLvl w:val="1"/>
    </w:pPr>
    <w:rPr>
      <w:rFonts w:ascii="Courier New" w:eastAsia="TimesNewRomanPS-ItalicMT" w:hAnsi="Courier New" w:cs="Symbol"/>
      <w:color w:val="2F5496"/>
      <w:kern w:val="1"/>
      <w:sz w:val="26"/>
      <w:szCs w:val="23"/>
      <w:lang w:eastAsia="hi-IN" w:bidi="hi-IN"/>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rPr>
      <w:rFonts w:ascii="Arial" w:hAnsi="Arial"/>
      <w:szCs w:val="20"/>
      <w:lang w:val="x-none" w:eastAsia="x-none"/>
    </w:rPr>
  </w:style>
  <w:style w:type="paragraph" w:styleId="Tekstpodstawowy2">
    <w:name w:val="Body Text 2"/>
    <w:basedOn w:val="Normalny"/>
    <w:link w:val="Tekstpodstawowy2Znak"/>
    <w:pPr>
      <w:tabs>
        <w:tab w:val="left" w:pos="720"/>
        <w:tab w:val="num" w:pos="792"/>
      </w:tabs>
      <w:jc w:val="both"/>
    </w:pPr>
    <w:rPr>
      <w:rFonts w:ascii="Verdana" w:hAnsi="Verdana"/>
      <w:sz w:val="20"/>
      <w:lang w:val="x-none" w:eastAsia="x-none"/>
    </w:rPr>
  </w:style>
  <w:style w:type="paragraph" w:styleId="Tekstpodstawowywcity">
    <w:name w:val="Body Text Indent"/>
    <w:basedOn w:val="Normalny"/>
    <w:link w:val="TekstpodstawowywcityZnak"/>
    <w:pPr>
      <w:spacing w:after="120"/>
      <w:ind w:left="283"/>
    </w:pPr>
    <w:rPr>
      <w:rFonts w:ascii="Arial" w:hAnsi="Arial"/>
      <w:szCs w:val="20"/>
      <w:lang w:val="x-none" w:eastAsia="x-none"/>
    </w:rPr>
  </w:style>
  <w:style w:type="character" w:customStyle="1" w:styleId="dane1">
    <w:name w:val="dane1"/>
    <w:rPr>
      <w:color w:val="0000CD"/>
    </w:rPr>
  </w:style>
  <w:style w:type="paragraph" w:styleId="Tekstpodstawowywcity2">
    <w:name w:val="Body Text Indent 2"/>
    <w:basedOn w:val="Normalny"/>
    <w:link w:val="Tekstpodstawowywcity2Znak"/>
    <w:pPr>
      <w:spacing w:after="120" w:line="480" w:lineRule="auto"/>
      <w:ind w:left="283"/>
    </w:pPr>
    <w:rPr>
      <w:rFonts w:ascii="Arial" w:hAnsi="Arial"/>
      <w:szCs w:val="20"/>
      <w:lang w:val="x-none" w:eastAsia="x-none"/>
    </w:rPr>
  </w:style>
  <w:style w:type="paragraph" w:styleId="Tekstpodstawowywcity3">
    <w:name w:val="Body Text Indent 3"/>
    <w:basedOn w:val="Normalny"/>
    <w:link w:val="Tekstpodstawowywcity3Znak"/>
    <w:pPr>
      <w:ind w:left="360"/>
    </w:pPr>
    <w:rPr>
      <w:rFonts w:ascii="Verdana" w:hAnsi="Verdana"/>
      <w:color w:val="000000"/>
      <w:sz w:val="20"/>
      <w:lang w:val="x-none" w:eastAsia="x-none"/>
    </w:rPr>
  </w:style>
  <w:style w:type="table" w:styleId="Tabela-Siatka">
    <w:name w:val="Table Grid"/>
    <w:basedOn w:val="Standardowy"/>
    <w:rsid w:val="00DE2F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6976A0"/>
    <w:rPr>
      <w:rFonts w:ascii="Tahoma" w:hAnsi="Tahoma" w:cs="Tahoma"/>
      <w:sz w:val="16"/>
      <w:szCs w:val="16"/>
    </w:rPr>
  </w:style>
  <w:style w:type="character" w:styleId="Odwoaniedokomentarza">
    <w:name w:val="annotation reference"/>
    <w:uiPriority w:val="99"/>
    <w:semiHidden/>
    <w:rsid w:val="00B40C62"/>
    <w:rPr>
      <w:sz w:val="16"/>
      <w:szCs w:val="16"/>
    </w:rPr>
  </w:style>
  <w:style w:type="paragraph" w:styleId="Tekstkomentarza">
    <w:name w:val="annotation text"/>
    <w:basedOn w:val="Normalny"/>
    <w:link w:val="TekstkomentarzaZnak"/>
    <w:semiHidden/>
    <w:rsid w:val="00B40C62"/>
    <w:rPr>
      <w:sz w:val="20"/>
      <w:szCs w:val="20"/>
    </w:rPr>
  </w:style>
  <w:style w:type="paragraph" w:styleId="Tematkomentarza">
    <w:name w:val="annotation subject"/>
    <w:basedOn w:val="Tekstkomentarza"/>
    <w:next w:val="Tekstkomentarza"/>
    <w:semiHidden/>
    <w:rsid w:val="00B40C62"/>
    <w:rPr>
      <w:b/>
      <w:bCs/>
    </w:rPr>
  </w:style>
  <w:style w:type="paragraph" w:customStyle="1" w:styleId="ZnakZnakZnakZnak">
    <w:name w:val="Znak Znak Znak Znak"/>
    <w:basedOn w:val="Normalny"/>
    <w:rsid w:val="005B5BB4"/>
    <w:rPr>
      <w:rFonts w:ascii="Verdana" w:hAnsi="Verdana" w:cs="Verdana"/>
      <w:sz w:val="20"/>
      <w:szCs w:val="20"/>
    </w:rPr>
  </w:style>
  <w:style w:type="paragraph" w:customStyle="1" w:styleId="ZnakZnak">
    <w:name w:val="Znak Znak"/>
    <w:basedOn w:val="Normalny"/>
    <w:rsid w:val="00CB16DA"/>
    <w:rPr>
      <w:rFonts w:ascii="Verdana" w:hAnsi="Verdana" w:cs="Verdana"/>
      <w:sz w:val="20"/>
      <w:szCs w:val="20"/>
    </w:rPr>
  </w:style>
  <w:style w:type="character" w:customStyle="1" w:styleId="Teksttreci2">
    <w:name w:val="Tekst treści (2)_"/>
    <w:link w:val="Teksttreci20"/>
    <w:rsid w:val="00765276"/>
    <w:rPr>
      <w:rFonts w:ascii="Calibri" w:hAnsi="Calibri"/>
      <w:lang w:bidi="ar-SA"/>
    </w:rPr>
  </w:style>
  <w:style w:type="paragraph" w:customStyle="1" w:styleId="Teksttreci20">
    <w:name w:val="Tekst treści (2)"/>
    <w:basedOn w:val="Normalny"/>
    <w:link w:val="Teksttreci2"/>
    <w:rsid w:val="00765276"/>
    <w:pPr>
      <w:widowControl w:val="0"/>
      <w:shd w:val="clear" w:color="auto" w:fill="FFFFFF"/>
      <w:spacing w:line="240" w:lineRule="atLeast"/>
      <w:ind w:hanging="720"/>
    </w:pPr>
    <w:rPr>
      <w:rFonts w:ascii="Calibri" w:hAnsi="Calibri"/>
      <w:sz w:val="20"/>
      <w:szCs w:val="20"/>
      <w:lang w:val="x-none" w:eastAsia="x-none"/>
    </w:rPr>
  </w:style>
  <w:style w:type="character" w:customStyle="1" w:styleId="Teksttreci2Exact">
    <w:name w:val="Tekst treści (2) Exact"/>
    <w:rsid w:val="00765276"/>
    <w:rPr>
      <w:rFonts w:ascii="Times New Roman" w:hAnsi="Times New Roman" w:cs="Times New Roman"/>
      <w:sz w:val="22"/>
      <w:szCs w:val="22"/>
      <w:u w:val="none"/>
    </w:rPr>
  </w:style>
  <w:style w:type="character" w:customStyle="1" w:styleId="Stopka">
    <w:name w:val="Stopka_"/>
    <w:link w:val="Stopka1"/>
    <w:locked/>
    <w:rsid w:val="00765276"/>
    <w:rPr>
      <w:rFonts w:ascii="Arial Unicode MS" w:eastAsia="Arial Unicode MS" w:hAnsi="Arial Unicode MS"/>
      <w:sz w:val="19"/>
      <w:szCs w:val="19"/>
      <w:lang w:bidi="ar-SA"/>
    </w:rPr>
  </w:style>
  <w:style w:type="paragraph" w:customStyle="1" w:styleId="Stopka1">
    <w:name w:val="Stopka1"/>
    <w:basedOn w:val="Normalny"/>
    <w:link w:val="Stopka"/>
    <w:rsid w:val="00765276"/>
    <w:pPr>
      <w:widowControl w:val="0"/>
      <w:shd w:val="clear" w:color="auto" w:fill="FFFFFF"/>
      <w:spacing w:after="360" w:line="230" w:lineRule="exact"/>
      <w:ind w:hanging="340"/>
      <w:jc w:val="right"/>
    </w:pPr>
    <w:rPr>
      <w:rFonts w:ascii="Arial Unicode MS" w:eastAsia="Arial Unicode MS" w:hAnsi="Arial Unicode MS"/>
      <w:sz w:val="19"/>
      <w:szCs w:val="19"/>
      <w:lang w:val="x-none" w:eastAsia="x-none"/>
    </w:rPr>
  </w:style>
  <w:style w:type="paragraph" w:styleId="Poprawka">
    <w:name w:val="Revision"/>
    <w:hidden/>
    <w:uiPriority w:val="99"/>
    <w:semiHidden/>
    <w:rsid w:val="00270F26"/>
    <w:rPr>
      <w:sz w:val="24"/>
      <w:szCs w:val="24"/>
    </w:rPr>
  </w:style>
  <w:style w:type="character" w:customStyle="1" w:styleId="TekstkomentarzaZnak">
    <w:name w:val="Tekst komentarza Znak"/>
    <w:link w:val="Tekstkomentarza"/>
    <w:semiHidden/>
    <w:rsid w:val="00BC7C71"/>
  </w:style>
  <w:style w:type="paragraph" w:styleId="Nagwek">
    <w:name w:val="header"/>
    <w:basedOn w:val="Normalny"/>
    <w:link w:val="NagwekZnak"/>
    <w:uiPriority w:val="99"/>
    <w:rsid w:val="00775D9C"/>
    <w:pPr>
      <w:tabs>
        <w:tab w:val="center" w:pos="4536"/>
        <w:tab w:val="right" w:pos="9072"/>
      </w:tabs>
    </w:pPr>
    <w:rPr>
      <w:lang w:val="x-none" w:eastAsia="x-none"/>
    </w:rPr>
  </w:style>
  <w:style w:type="character" w:customStyle="1" w:styleId="NagwekZnak">
    <w:name w:val="Nagłówek Znak"/>
    <w:link w:val="Nagwek"/>
    <w:uiPriority w:val="99"/>
    <w:rsid w:val="00775D9C"/>
    <w:rPr>
      <w:sz w:val="24"/>
      <w:szCs w:val="24"/>
    </w:rPr>
  </w:style>
  <w:style w:type="paragraph" w:styleId="Stopka0">
    <w:name w:val="footer"/>
    <w:basedOn w:val="Normalny"/>
    <w:link w:val="StopkaZnak"/>
    <w:uiPriority w:val="99"/>
    <w:rsid w:val="00775D9C"/>
    <w:pPr>
      <w:tabs>
        <w:tab w:val="center" w:pos="4536"/>
        <w:tab w:val="right" w:pos="9072"/>
      </w:tabs>
    </w:pPr>
    <w:rPr>
      <w:lang w:val="x-none" w:eastAsia="x-none"/>
    </w:rPr>
  </w:style>
  <w:style w:type="character" w:customStyle="1" w:styleId="StopkaZnak">
    <w:name w:val="Stopka Znak"/>
    <w:link w:val="Stopka0"/>
    <w:uiPriority w:val="99"/>
    <w:rsid w:val="00775D9C"/>
    <w:rPr>
      <w:sz w:val="24"/>
      <w:szCs w:val="24"/>
    </w:rPr>
  </w:style>
  <w:style w:type="paragraph" w:styleId="Akapitzlist">
    <w:name w:val="List Paragraph"/>
    <w:aliases w:val="L1,List Paragraph,Akapit z listą5,Data wydania,CW_Lista,Numerowanie,Akapit z listą BS,normalny tekst,Preambuła,Podsis rysunku,Akapit z listą numerowaną,Normal,Akapit z listą3,Akapit z listą31,Wypunktowanie,Normal2,sw tekst,Akapit z list¹"/>
    <w:basedOn w:val="Normalny"/>
    <w:link w:val="AkapitzlistZnak"/>
    <w:qFormat/>
    <w:rsid w:val="0099236D"/>
    <w:pPr>
      <w:ind w:left="708"/>
    </w:pPr>
  </w:style>
  <w:style w:type="paragraph" w:styleId="Tekstprzypisukocowego">
    <w:name w:val="endnote text"/>
    <w:basedOn w:val="Normalny"/>
    <w:link w:val="TekstprzypisukocowegoZnak"/>
    <w:rsid w:val="00E6107F"/>
    <w:rPr>
      <w:sz w:val="20"/>
      <w:szCs w:val="20"/>
    </w:rPr>
  </w:style>
  <w:style w:type="character" w:customStyle="1" w:styleId="TekstprzypisukocowegoZnak">
    <w:name w:val="Tekst przypisu końcowego Znak"/>
    <w:basedOn w:val="Domylnaczcionkaakapitu"/>
    <w:link w:val="Tekstprzypisukocowego"/>
    <w:rsid w:val="00E6107F"/>
  </w:style>
  <w:style w:type="character" w:styleId="Odwoanieprzypisukocowego">
    <w:name w:val="endnote reference"/>
    <w:rsid w:val="00E6107F"/>
    <w:rPr>
      <w:vertAlign w:val="superscript"/>
    </w:rPr>
  </w:style>
  <w:style w:type="paragraph" w:styleId="Tekstprzypisudolnego">
    <w:name w:val="footnote text"/>
    <w:basedOn w:val="Normalny"/>
    <w:link w:val="TekstprzypisudolnegoZnak"/>
    <w:rsid w:val="007739CE"/>
    <w:rPr>
      <w:sz w:val="20"/>
      <w:szCs w:val="20"/>
    </w:rPr>
  </w:style>
  <w:style w:type="character" w:customStyle="1" w:styleId="TekstprzypisudolnegoZnak">
    <w:name w:val="Tekst przypisu dolnego Znak"/>
    <w:basedOn w:val="Domylnaczcionkaakapitu"/>
    <w:link w:val="Tekstprzypisudolnego"/>
    <w:rsid w:val="007739CE"/>
  </w:style>
  <w:style w:type="character" w:styleId="Odwoanieprzypisudolnego">
    <w:name w:val="footnote reference"/>
    <w:uiPriority w:val="99"/>
    <w:unhideWhenUsed/>
    <w:rsid w:val="007739CE"/>
    <w:rPr>
      <w:vertAlign w:val="superscript"/>
    </w:rPr>
  </w:style>
  <w:style w:type="character" w:customStyle="1" w:styleId="TekstpodstawowyZnak">
    <w:name w:val="Tekst podstawowy Znak"/>
    <w:link w:val="Tekstpodstawowy"/>
    <w:rsid w:val="00F96768"/>
    <w:rPr>
      <w:rFonts w:ascii="Arial" w:hAnsi="Arial"/>
      <w:sz w:val="24"/>
    </w:rPr>
  </w:style>
  <w:style w:type="paragraph" w:customStyle="1" w:styleId="Default">
    <w:name w:val="Default"/>
    <w:rsid w:val="00565D90"/>
    <w:pPr>
      <w:autoSpaceDE w:val="0"/>
      <w:autoSpaceDN w:val="0"/>
      <w:adjustRightInd w:val="0"/>
    </w:pPr>
    <w:rPr>
      <w:color w:val="000000"/>
      <w:sz w:val="24"/>
      <w:szCs w:val="24"/>
    </w:rPr>
  </w:style>
  <w:style w:type="character" w:customStyle="1" w:styleId="Tekstpodstawowy2Znak">
    <w:name w:val="Tekst podstawowy 2 Znak"/>
    <w:link w:val="Tekstpodstawowy2"/>
    <w:locked/>
    <w:rsid w:val="00565D90"/>
    <w:rPr>
      <w:rFonts w:ascii="Verdana" w:hAnsi="Verdana"/>
      <w:szCs w:val="24"/>
    </w:rPr>
  </w:style>
  <w:style w:type="character" w:customStyle="1" w:styleId="Tekstpodstawowywcity2Znak">
    <w:name w:val="Tekst podstawowy wcięty 2 Znak"/>
    <w:link w:val="Tekstpodstawowywcity2"/>
    <w:locked/>
    <w:rsid w:val="00565D90"/>
    <w:rPr>
      <w:rFonts w:ascii="Arial" w:hAnsi="Arial"/>
      <w:sz w:val="24"/>
    </w:rPr>
  </w:style>
  <w:style w:type="character" w:customStyle="1" w:styleId="Tekstpodstawowywcity3Znak">
    <w:name w:val="Tekst podstawowy wcięty 3 Znak"/>
    <w:link w:val="Tekstpodstawowywcity3"/>
    <w:locked/>
    <w:rsid w:val="00565D90"/>
    <w:rPr>
      <w:rFonts w:ascii="Verdana" w:hAnsi="Verdana"/>
      <w:color w:val="000000"/>
      <w:szCs w:val="24"/>
    </w:rPr>
  </w:style>
  <w:style w:type="character" w:customStyle="1" w:styleId="TekstpodstawowywcityZnak">
    <w:name w:val="Tekst podstawowy wcięty Znak"/>
    <w:link w:val="Tekstpodstawowywcity"/>
    <w:locked/>
    <w:rsid w:val="00565D90"/>
    <w:rPr>
      <w:rFonts w:ascii="Arial" w:hAnsi="Arial"/>
      <w:sz w:val="24"/>
    </w:rPr>
  </w:style>
  <w:style w:type="paragraph" w:customStyle="1" w:styleId="Akapitzlist1">
    <w:name w:val="Akapit z listą1"/>
    <w:basedOn w:val="Normalny"/>
    <w:rsid w:val="00565D90"/>
    <w:pPr>
      <w:suppressAutoHyphens/>
      <w:ind w:left="720"/>
    </w:pPr>
    <w:rPr>
      <w:rFonts w:eastAsia="Calibri"/>
      <w:sz w:val="20"/>
      <w:szCs w:val="20"/>
      <w:lang w:eastAsia="zh-CN"/>
    </w:rPr>
  </w:style>
  <w:style w:type="character" w:styleId="Hipercze">
    <w:name w:val="Hyperlink"/>
    <w:unhideWhenUsed/>
    <w:rsid w:val="002150E1"/>
    <w:rPr>
      <w:color w:val="0000FF"/>
      <w:u w:val="single"/>
    </w:rPr>
  </w:style>
  <w:style w:type="character" w:customStyle="1" w:styleId="Nierozpoznanawzmianka1">
    <w:name w:val="Nierozpoznana wzmianka1"/>
    <w:uiPriority w:val="99"/>
    <w:semiHidden/>
    <w:unhideWhenUsed/>
    <w:rsid w:val="00A55247"/>
    <w:rPr>
      <w:color w:val="605E5C"/>
      <w:shd w:val="clear" w:color="auto" w:fill="E1DFDD"/>
    </w:rPr>
  </w:style>
  <w:style w:type="paragraph" w:customStyle="1" w:styleId="p">
    <w:name w:val="p"/>
    <w:rsid w:val="003F5565"/>
    <w:pPr>
      <w:spacing w:line="259" w:lineRule="auto"/>
    </w:pPr>
    <w:rPr>
      <w:rFonts w:ascii="Arial Narrow" w:eastAsia="Arial Narrow" w:hAnsi="Arial Narrow" w:cs="Arial Narrow"/>
      <w:sz w:val="22"/>
      <w:szCs w:val="22"/>
    </w:rPr>
  </w:style>
  <w:style w:type="paragraph" w:customStyle="1" w:styleId="Zawartoramki">
    <w:name w:val="Zawartość ramki"/>
    <w:basedOn w:val="Tekstpodstawowy"/>
    <w:uiPriority w:val="99"/>
    <w:rsid w:val="00872BC4"/>
    <w:pPr>
      <w:suppressAutoHyphens/>
    </w:pPr>
    <w:rPr>
      <w:rFonts w:ascii="Times New Roman" w:hAnsi="Times New Roman"/>
      <w:szCs w:val="24"/>
      <w:lang w:val="pl-PL" w:eastAsia="ar-SA"/>
    </w:rPr>
  </w:style>
  <w:style w:type="character" w:customStyle="1" w:styleId="AkapitzlistZnak">
    <w:name w:val="Akapit z listą Znak"/>
    <w:aliases w:val="L1 Znak,List Paragraph Znak,Akapit z listą5 Znak,Data wydania Znak,CW_Lista Znak,Numerowanie Znak,Akapit z listą BS Znak,normalny tekst Znak,Preambuła Znak,Podsis rysunku Znak,Akapit z listą numerowaną Znak,Normal Znak,Normal2 Znak"/>
    <w:link w:val="Akapitzlist"/>
    <w:qFormat/>
    <w:rsid w:val="00872BC4"/>
    <w:rPr>
      <w:sz w:val="24"/>
      <w:szCs w:val="24"/>
    </w:rPr>
  </w:style>
  <w:style w:type="character" w:customStyle="1" w:styleId="bold">
    <w:name w:val="bold"/>
    <w:rsid w:val="00872BC4"/>
    <w:rPr>
      <w:b/>
    </w:rPr>
  </w:style>
  <w:style w:type="paragraph" w:customStyle="1" w:styleId="Normalny1">
    <w:name w:val="Normalny1"/>
    <w:rsid w:val="00BC3DAC"/>
    <w:pPr>
      <w:suppressAutoHyphens/>
      <w:spacing w:after="200" w:line="276" w:lineRule="auto"/>
      <w:textAlignment w:val="baseline"/>
    </w:pPr>
    <w:rPr>
      <w:rFonts w:ascii="Calibri" w:eastAsia="Calibri" w:hAnsi="Calibri"/>
      <w:sz w:val="22"/>
      <w:szCs w:val="22"/>
      <w:lang w:eastAsia="en-US"/>
    </w:rPr>
  </w:style>
  <w:style w:type="paragraph" w:customStyle="1" w:styleId="text-left">
    <w:name w:val="text-left"/>
    <w:basedOn w:val="Normalny"/>
    <w:rsid w:val="00516C91"/>
    <w:pPr>
      <w:spacing w:before="100" w:beforeAutospacing="1" w:after="100" w:afterAutospacing="1"/>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2F3A8C"/>
    <w:rPr>
      <w:rFonts w:ascii="Courier New" w:eastAsia="TimesNewRomanPS-ItalicMT" w:hAnsi="Courier New" w:cs="Symbol"/>
      <w:color w:val="2F5496"/>
      <w:kern w:val="1"/>
      <w:sz w:val="26"/>
      <w:szCs w:val="23"/>
      <w:lang w:eastAsia="hi-IN" w:bidi="hi-IN"/>
    </w:rPr>
  </w:style>
  <w:style w:type="paragraph" w:styleId="Tekstpodstawowy3">
    <w:name w:val="Body Text 3"/>
    <w:basedOn w:val="Normalny"/>
    <w:link w:val="Tekstpodstawowy3Znak"/>
    <w:uiPriority w:val="99"/>
    <w:unhideWhenUsed/>
    <w:rsid w:val="00541EDA"/>
    <w:pPr>
      <w:widowControl w:val="0"/>
      <w:autoSpaceDE w:val="0"/>
      <w:autoSpaceDN w:val="0"/>
      <w:spacing w:after="120"/>
    </w:pPr>
    <w:rPr>
      <w:rFonts w:ascii="Arial" w:eastAsia="Arial" w:hAnsi="Arial" w:cs="Arial"/>
      <w:sz w:val="16"/>
      <w:szCs w:val="16"/>
      <w:lang w:eastAsia="en-US"/>
    </w:rPr>
  </w:style>
  <w:style w:type="character" w:customStyle="1" w:styleId="Tekstpodstawowy3Znak">
    <w:name w:val="Tekst podstawowy 3 Znak"/>
    <w:basedOn w:val="Domylnaczcionkaakapitu"/>
    <w:link w:val="Tekstpodstawowy3"/>
    <w:uiPriority w:val="99"/>
    <w:rsid w:val="00541EDA"/>
    <w:rPr>
      <w:rFonts w:ascii="Arial" w:eastAsia="Arial" w:hAnsi="Arial" w:cs="Arial"/>
      <w:sz w:val="16"/>
      <w:szCs w:val="16"/>
      <w:lang w:eastAsia="en-US"/>
    </w:rPr>
  </w:style>
  <w:style w:type="paragraph" w:customStyle="1" w:styleId="Textbody">
    <w:name w:val="Text body"/>
    <w:basedOn w:val="Normalny"/>
    <w:rsid w:val="000B651B"/>
    <w:pPr>
      <w:suppressAutoHyphens/>
      <w:autoSpaceDN w:val="0"/>
      <w:jc w:val="center"/>
    </w:pPr>
    <w:rPr>
      <w:rFonts w:ascii="Wingdings" w:eastAsia="Wingdings" w:hAnsi="Wingdings" w:cs="Wingdings"/>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933601">
      <w:bodyDiv w:val="1"/>
      <w:marLeft w:val="0"/>
      <w:marRight w:val="0"/>
      <w:marTop w:val="0"/>
      <w:marBottom w:val="0"/>
      <w:divBdr>
        <w:top w:val="none" w:sz="0" w:space="0" w:color="auto"/>
        <w:left w:val="none" w:sz="0" w:space="0" w:color="auto"/>
        <w:bottom w:val="none" w:sz="0" w:space="0" w:color="auto"/>
        <w:right w:val="none" w:sz="0" w:space="0" w:color="auto"/>
      </w:divBdr>
    </w:div>
    <w:div w:id="194999157">
      <w:bodyDiv w:val="1"/>
      <w:marLeft w:val="0"/>
      <w:marRight w:val="0"/>
      <w:marTop w:val="0"/>
      <w:marBottom w:val="0"/>
      <w:divBdr>
        <w:top w:val="none" w:sz="0" w:space="0" w:color="auto"/>
        <w:left w:val="none" w:sz="0" w:space="0" w:color="auto"/>
        <w:bottom w:val="none" w:sz="0" w:space="0" w:color="auto"/>
        <w:right w:val="none" w:sz="0" w:space="0" w:color="auto"/>
      </w:divBdr>
    </w:div>
    <w:div w:id="411777501">
      <w:bodyDiv w:val="1"/>
      <w:marLeft w:val="0"/>
      <w:marRight w:val="0"/>
      <w:marTop w:val="0"/>
      <w:marBottom w:val="0"/>
      <w:divBdr>
        <w:top w:val="none" w:sz="0" w:space="0" w:color="auto"/>
        <w:left w:val="none" w:sz="0" w:space="0" w:color="auto"/>
        <w:bottom w:val="none" w:sz="0" w:space="0" w:color="auto"/>
        <w:right w:val="none" w:sz="0" w:space="0" w:color="auto"/>
      </w:divBdr>
    </w:div>
    <w:div w:id="418143779">
      <w:bodyDiv w:val="1"/>
      <w:marLeft w:val="0"/>
      <w:marRight w:val="0"/>
      <w:marTop w:val="0"/>
      <w:marBottom w:val="0"/>
      <w:divBdr>
        <w:top w:val="none" w:sz="0" w:space="0" w:color="auto"/>
        <w:left w:val="none" w:sz="0" w:space="0" w:color="auto"/>
        <w:bottom w:val="none" w:sz="0" w:space="0" w:color="auto"/>
        <w:right w:val="none" w:sz="0" w:space="0" w:color="auto"/>
      </w:divBdr>
    </w:div>
    <w:div w:id="558639187">
      <w:bodyDiv w:val="1"/>
      <w:marLeft w:val="0"/>
      <w:marRight w:val="0"/>
      <w:marTop w:val="0"/>
      <w:marBottom w:val="0"/>
      <w:divBdr>
        <w:top w:val="none" w:sz="0" w:space="0" w:color="auto"/>
        <w:left w:val="none" w:sz="0" w:space="0" w:color="auto"/>
        <w:bottom w:val="none" w:sz="0" w:space="0" w:color="auto"/>
        <w:right w:val="none" w:sz="0" w:space="0" w:color="auto"/>
      </w:divBdr>
    </w:div>
    <w:div w:id="637960143">
      <w:bodyDiv w:val="1"/>
      <w:marLeft w:val="0"/>
      <w:marRight w:val="0"/>
      <w:marTop w:val="0"/>
      <w:marBottom w:val="0"/>
      <w:divBdr>
        <w:top w:val="none" w:sz="0" w:space="0" w:color="auto"/>
        <w:left w:val="none" w:sz="0" w:space="0" w:color="auto"/>
        <w:bottom w:val="none" w:sz="0" w:space="0" w:color="auto"/>
        <w:right w:val="none" w:sz="0" w:space="0" w:color="auto"/>
      </w:divBdr>
    </w:div>
    <w:div w:id="860707194">
      <w:bodyDiv w:val="1"/>
      <w:marLeft w:val="0"/>
      <w:marRight w:val="0"/>
      <w:marTop w:val="0"/>
      <w:marBottom w:val="0"/>
      <w:divBdr>
        <w:top w:val="none" w:sz="0" w:space="0" w:color="auto"/>
        <w:left w:val="none" w:sz="0" w:space="0" w:color="auto"/>
        <w:bottom w:val="none" w:sz="0" w:space="0" w:color="auto"/>
        <w:right w:val="none" w:sz="0" w:space="0" w:color="auto"/>
      </w:divBdr>
    </w:div>
    <w:div w:id="908030421">
      <w:bodyDiv w:val="1"/>
      <w:marLeft w:val="0"/>
      <w:marRight w:val="0"/>
      <w:marTop w:val="0"/>
      <w:marBottom w:val="0"/>
      <w:divBdr>
        <w:top w:val="none" w:sz="0" w:space="0" w:color="auto"/>
        <w:left w:val="none" w:sz="0" w:space="0" w:color="auto"/>
        <w:bottom w:val="none" w:sz="0" w:space="0" w:color="auto"/>
        <w:right w:val="none" w:sz="0" w:space="0" w:color="auto"/>
      </w:divBdr>
    </w:div>
    <w:div w:id="1146584763">
      <w:bodyDiv w:val="1"/>
      <w:marLeft w:val="0"/>
      <w:marRight w:val="0"/>
      <w:marTop w:val="0"/>
      <w:marBottom w:val="0"/>
      <w:divBdr>
        <w:top w:val="none" w:sz="0" w:space="0" w:color="auto"/>
        <w:left w:val="none" w:sz="0" w:space="0" w:color="auto"/>
        <w:bottom w:val="none" w:sz="0" w:space="0" w:color="auto"/>
        <w:right w:val="none" w:sz="0" w:space="0" w:color="auto"/>
      </w:divBdr>
    </w:div>
    <w:div w:id="1364285528">
      <w:bodyDiv w:val="1"/>
      <w:marLeft w:val="0"/>
      <w:marRight w:val="0"/>
      <w:marTop w:val="0"/>
      <w:marBottom w:val="0"/>
      <w:divBdr>
        <w:top w:val="none" w:sz="0" w:space="0" w:color="auto"/>
        <w:left w:val="none" w:sz="0" w:space="0" w:color="auto"/>
        <w:bottom w:val="none" w:sz="0" w:space="0" w:color="auto"/>
        <w:right w:val="none" w:sz="0" w:space="0" w:color="auto"/>
      </w:divBdr>
    </w:div>
    <w:div w:id="1557736408">
      <w:bodyDiv w:val="1"/>
      <w:marLeft w:val="0"/>
      <w:marRight w:val="0"/>
      <w:marTop w:val="0"/>
      <w:marBottom w:val="0"/>
      <w:divBdr>
        <w:top w:val="none" w:sz="0" w:space="0" w:color="auto"/>
        <w:left w:val="none" w:sz="0" w:space="0" w:color="auto"/>
        <w:bottom w:val="none" w:sz="0" w:space="0" w:color="auto"/>
        <w:right w:val="none" w:sz="0" w:space="0" w:color="auto"/>
      </w:divBdr>
    </w:div>
    <w:div w:id="1803687310">
      <w:bodyDiv w:val="1"/>
      <w:marLeft w:val="0"/>
      <w:marRight w:val="0"/>
      <w:marTop w:val="0"/>
      <w:marBottom w:val="0"/>
      <w:divBdr>
        <w:top w:val="none" w:sz="0" w:space="0" w:color="auto"/>
        <w:left w:val="none" w:sz="0" w:space="0" w:color="auto"/>
        <w:bottom w:val="none" w:sz="0" w:space="0" w:color="auto"/>
        <w:right w:val="none" w:sz="0" w:space="0" w:color="auto"/>
      </w:divBdr>
    </w:div>
    <w:div w:id="1935481247">
      <w:bodyDiv w:val="1"/>
      <w:marLeft w:val="0"/>
      <w:marRight w:val="0"/>
      <w:marTop w:val="0"/>
      <w:marBottom w:val="0"/>
      <w:divBdr>
        <w:top w:val="none" w:sz="0" w:space="0" w:color="auto"/>
        <w:left w:val="none" w:sz="0" w:space="0" w:color="auto"/>
        <w:bottom w:val="none" w:sz="0" w:space="0" w:color="auto"/>
        <w:right w:val="none" w:sz="0" w:space="0" w:color="auto"/>
      </w:divBdr>
    </w:div>
    <w:div w:id="208668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DE151-77D6-4010-815D-6583F6BDA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11589</Words>
  <Characters>74005</Characters>
  <Application>Microsoft Office Word</Application>
  <DocSecurity>0</DocSecurity>
  <Lines>616</Lines>
  <Paragraphs>170</Paragraphs>
  <ScaleCrop>false</ScaleCrop>
  <HeadingPairs>
    <vt:vector size="2" baseType="variant">
      <vt:variant>
        <vt:lpstr>Tytuł</vt:lpstr>
      </vt:variant>
      <vt:variant>
        <vt:i4>1</vt:i4>
      </vt:variant>
    </vt:vector>
  </HeadingPairs>
  <TitlesOfParts>
    <vt:vector size="1" baseType="lpstr">
      <vt:lpstr>CZĘŚĆ III</vt:lpstr>
    </vt:vector>
  </TitlesOfParts>
  <Company/>
  <LinksUpToDate>false</LinksUpToDate>
  <CharactersWithSpaces>85424</CharactersWithSpaces>
  <SharedDoc>false</SharedDoc>
  <HLinks>
    <vt:vector size="6" baseType="variant">
      <vt:variant>
        <vt:i4>5767287</vt:i4>
      </vt:variant>
      <vt:variant>
        <vt:i4>0</vt:i4>
      </vt:variant>
      <vt:variant>
        <vt:i4>0</vt:i4>
      </vt:variant>
      <vt:variant>
        <vt:i4>5</vt:i4>
      </vt:variant>
      <vt:variant>
        <vt:lpwstr>mailto:a.jarnut@murowana-goslina.pl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III</dc:title>
  <dc:subject/>
  <dc:creator>Ewa Wtorkowska</dc:creator>
  <cp:keywords/>
  <dc:description/>
  <cp:lastModifiedBy>Patrycja Wojtysiak</cp:lastModifiedBy>
  <cp:revision>2</cp:revision>
  <cp:lastPrinted>2024-01-22T12:05:00Z</cp:lastPrinted>
  <dcterms:created xsi:type="dcterms:W3CDTF">2025-02-13T07:47:00Z</dcterms:created>
  <dcterms:modified xsi:type="dcterms:W3CDTF">2025-02-13T07:47:00Z</dcterms:modified>
</cp:coreProperties>
</file>