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0D" w:rsidRDefault="005C790D" w:rsidP="0062231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WZÓR</w:t>
      </w:r>
      <w:r w:rsidRPr="00DD010B">
        <w:rPr>
          <w:rFonts w:ascii="Arial" w:hAnsi="Arial" w:cs="Arial"/>
          <w:b/>
          <w:sz w:val="24"/>
          <w:szCs w:val="24"/>
        </w:rPr>
        <w:t xml:space="preserve"> </w:t>
      </w:r>
    </w:p>
    <w:p w:rsidR="005C790D" w:rsidRDefault="005C790D" w:rsidP="00622316">
      <w:pPr>
        <w:jc w:val="center"/>
        <w:rPr>
          <w:rFonts w:ascii="Arial" w:hAnsi="Arial" w:cs="Arial"/>
          <w:b/>
          <w:sz w:val="24"/>
          <w:szCs w:val="24"/>
        </w:rPr>
      </w:pPr>
    </w:p>
    <w:p w:rsidR="00471BB4" w:rsidRPr="00DD010B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DD010B">
        <w:rPr>
          <w:rFonts w:ascii="Arial" w:hAnsi="Arial" w:cs="Arial"/>
          <w:b/>
          <w:sz w:val="24"/>
          <w:szCs w:val="24"/>
        </w:rPr>
        <w:t xml:space="preserve">U M O W A </w:t>
      </w:r>
      <w:r w:rsidR="007A528E">
        <w:rPr>
          <w:rFonts w:ascii="Arial" w:hAnsi="Arial" w:cs="Arial"/>
          <w:b/>
          <w:sz w:val="24"/>
          <w:szCs w:val="24"/>
        </w:rPr>
        <w:t xml:space="preserve"> </w:t>
      </w:r>
      <w:r w:rsidRPr="00DD010B">
        <w:rPr>
          <w:rFonts w:ascii="Arial" w:hAnsi="Arial" w:cs="Arial"/>
          <w:b/>
          <w:sz w:val="24"/>
          <w:szCs w:val="24"/>
        </w:rPr>
        <w:br/>
      </w:r>
      <w:r w:rsidR="005C790D">
        <w:rPr>
          <w:rFonts w:ascii="Arial" w:hAnsi="Arial" w:cs="Arial"/>
          <w:b/>
          <w:sz w:val="24"/>
          <w:szCs w:val="24"/>
        </w:rPr>
        <w:t>n</w:t>
      </w:r>
      <w:r w:rsidRPr="00DD010B">
        <w:rPr>
          <w:rFonts w:ascii="Arial" w:hAnsi="Arial" w:cs="Arial"/>
          <w:b/>
          <w:sz w:val="24"/>
          <w:szCs w:val="24"/>
        </w:rPr>
        <w:t xml:space="preserve">r </w:t>
      </w:r>
      <w:r w:rsidR="0013081E" w:rsidRPr="00DD010B">
        <w:rPr>
          <w:rFonts w:ascii="Arial" w:hAnsi="Arial" w:cs="Arial"/>
          <w:b/>
          <w:sz w:val="24"/>
          <w:szCs w:val="24"/>
        </w:rPr>
        <w:t>271.</w:t>
      </w:r>
      <w:r w:rsidR="007A528E">
        <w:rPr>
          <w:rFonts w:ascii="Arial" w:hAnsi="Arial" w:cs="Arial"/>
          <w:b/>
          <w:sz w:val="24"/>
          <w:szCs w:val="24"/>
        </w:rPr>
        <w:t>xxxx</w:t>
      </w:r>
      <w:r w:rsidR="0066429C" w:rsidRPr="00DD010B">
        <w:rPr>
          <w:rFonts w:ascii="Arial" w:hAnsi="Arial" w:cs="Arial"/>
          <w:b/>
          <w:sz w:val="24"/>
          <w:szCs w:val="24"/>
        </w:rPr>
        <w:t>.</w:t>
      </w:r>
      <w:r w:rsidR="007A528E" w:rsidRPr="00DD010B">
        <w:rPr>
          <w:rFonts w:ascii="Arial" w:hAnsi="Arial" w:cs="Arial"/>
          <w:b/>
          <w:sz w:val="24"/>
          <w:szCs w:val="24"/>
        </w:rPr>
        <w:t>202</w:t>
      </w:r>
      <w:r w:rsidR="007A528E">
        <w:rPr>
          <w:rFonts w:ascii="Arial" w:hAnsi="Arial" w:cs="Arial"/>
          <w:b/>
          <w:sz w:val="24"/>
          <w:szCs w:val="24"/>
        </w:rPr>
        <w:t>xx</w:t>
      </w:r>
    </w:p>
    <w:p w:rsidR="00471BB4" w:rsidRPr="00622316" w:rsidRDefault="00471BB4" w:rsidP="00622316">
      <w:pPr>
        <w:jc w:val="both"/>
        <w:rPr>
          <w:rFonts w:ascii="Arial" w:hAnsi="Arial" w:cs="Arial"/>
          <w:sz w:val="20"/>
          <w:szCs w:val="20"/>
        </w:rPr>
      </w:pPr>
      <w:r w:rsidRPr="00622316">
        <w:rPr>
          <w:rFonts w:ascii="Arial" w:hAnsi="Arial" w:cs="Arial"/>
          <w:sz w:val="20"/>
          <w:szCs w:val="20"/>
        </w:rPr>
        <w:t>zamówienie publiczne dokonane w trybie podstawowym bez negocjacji – ustawa z dnia 11 września 2019 r. - Prawo zamówień publicznych, (tekst jednolity Dz. U. z 20</w:t>
      </w:r>
      <w:r w:rsidR="006D55D1" w:rsidRPr="00622316">
        <w:rPr>
          <w:rFonts w:ascii="Arial" w:hAnsi="Arial" w:cs="Arial"/>
          <w:sz w:val="20"/>
          <w:szCs w:val="20"/>
        </w:rPr>
        <w:t>2</w:t>
      </w:r>
      <w:r w:rsidR="005C790D">
        <w:rPr>
          <w:rFonts w:ascii="Arial" w:hAnsi="Arial" w:cs="Arial"/>
          <w:sz w:val="20"/>
          <w:szCs w:val="20"/>
        </w:rPr>
        <w:t>4</w:t>
      </w:r>
      <w:r w:rsidR="001469AF" w:rsidRPr="00622316">
        <w:rPr>
          <w:rFonts w:ascii="Arial" w:hAnsi="Arial" w:cs="Arial"/>
          <w:sz w:val="20"/>
          <w:szCs w:val="20"/>
        </w:rPr>
        <w:t xml:space="preserve"> r., poz. </w:t>
      </w:r>
      <w:r w:rsidR="005C790D">
        <w:rPr>
          <w:rFonts w:ascii="Arial" w:hAnsi="Arial" w:cs="Arial"/>
          <w:sz w:val="20"/>
          <w:szCs w:val="20"/>
        </w:rPr>
        <w:t>1320</w:t>
      </w:r>
      <w:r w:rsidRPr="00622316">
        <w:rPr>
          <w:rFonts w:ascii="Arial" w:hAnsi="Arial" w:cs="Arial"/>
          <w:sz w:val="20"/>
          <w:szCs w:val="20"/>
        </w:rPr>
        <w:t xml:space="preserve">), zwanej dalej </w:t>
      </w:r>
      <w:proofErr w:type="spellStart"/>
      <w:r w:rsidRPr="00622316">
        <w:rPr>
          <w:rFonts w:ascii="Arial" w:hAnsi="Arial" w:cs="Arial"/>
          <w:sz w:val="20"/>
          <w:szCs w:val="20"/>
        </w:rPr>
        <w:t>P.z.p</w:t>
      </w:r>
      <w:proofErr w:type="spellEnd"/>
      <w:r w:rsidRPr="00622316">
        <w:rPr>
          <w:rFonts w:ascii="Arial" w:hAnsi="Arial" w:cs="Arial"/>
          <w:sz w:val="20"/>
          <w:szCs w:val="20"/>
        </w:rPr>
        <w:t>.</w:t>
      </w:r>
    </w:p>
    <w:p w:rsidR="00471BB4" w:rsidRPr="00622316" w:rsidRDefault="00471BB4" w:rsidP="00622316">
      <w:p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zawarta pomiędzy Skarbem Państwa, Państwowym Gospodarstwem Leśnym Lasy Państwowe, </w:t>
      </w:r>
      <w:r w:rsidRPr="00622316">
        <w:rPr>
          <w:rFonts w:ascii="Arial" w:hAnsi="Arial" w:cs="Arial"/>
          <w:b/>
          <w:sz w:val="24"/>
          <w:szCs w:val="24"/>
        </w:rPr>
        <w:t>Nadleśnictwem Myślenice</w:t>
      </w:r>
      <w:r w:rsidRPr="00622316">
        <w:rPr>
          <w:rFonts w:ascii="Arial" w:hAnsi="Arial" w:cs="Arial"/>
          <w:sz w:val="24"/>
          <w:szCs w:val="24"/>
        </w:rPr>
        <w:t>, z siedzibą w Myślenicach, przy ulicy Szpitalnej 13, 32-400 Myślenice, (NIP: 681-000-90-59, REGON 350545694), zwanym dalej Zamawiającym, reprezentowanym przez:</w:t>
      </w:r>
    </w:p>
    <w:p w:rsidR="00471BB4" w:rsidRPr="00622316" w:rsidRDefault="00471BB4" w:rsidP="00622316">
      <w:p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Nadleśniczego Nadleśnictwa Myślenice </w:t>
      </w:r>
      <w:r w:rsidR="003A3225">
        <w:rPr>
          <w:rFonts w:ascii="Arial" w:hAnsi="Arial" w:cs="Arial"/>
          <w:sz w:val="24"/>
          <w:szCs w:val="24"/>
        </w:rPr>
        <w:t>Mariusza Bartosiewicza</w:t>
      </w:r>
    </w:p>
    <w:p w:rsidR="00471BB4" w:rsidRPr="00622316" w:rsidRDefault="00471BB4" w:rsidP="00622316">
      <w:p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a</w:t>
      </w:r>
    </w:p>
    <w:p w:rsidR="005C790D" w:rsidRDefault="005C790D" w:rsidP="0062231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……………………………..</w:t>
      </w:r>
    </w:p>
    <w:p w:rsidR="00300A46" w:rsidRDefault="00300A46" w:rsidP="00622316">
      <w:pPr>
        <w:jc w:val="both"/>
        <w:rPr>
          <w:rFonts w:ascii="Arial" w:hAnsi="Arial" w:cs="Arial"/>
          <w:sz w:val="24"/>
          <w:szCs w:val="24"/>
        </w:rPr>
      </w:pPr>
      <w:r w:rsidRPr="00300A46">
        <w:rPr>
          <w:rFonts w:ascii="Arial" w:hAnsi="Arial" w:cs="Arial"/>
          <w:sz w:val="24"/>
          <w:szCs w:val="24"/>
        </w:rPr>
        <w:t>, który oświadcza, że jest uprawnion</w:t>
      </w:r>
      <w:r w:rsidR="00471BB4" w:rsidRPr="00300A46">
        <w:rPr>
          <w:rFonts w:ascii="Arial" w:hAnsi="Arial" w:cs="Arial"/>
          <w:sz w:val="24"/>
          <w:szCs w:val="24"/>
        </w:rPr>
        <w:t xml:space="preserve">y do podpisania niniejszej umowy, zwanym w dalszej treści umowy Wykonawcą, </w:t>
      </w:r>
    </w:p>
    <w:p w:rsidR="00471BB4" w:rsidRPr="00622316" w:rsidRDefault="00471BB4" w:rsidP="00622316">
      <w:p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została zawarta umowa o następującej treści: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1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Przedmiot umowy</w:t>
      </w:r>
    </w:p>
    <w:p w:rsidR="00DC7AC1" w:rsidRPr="00622316" w:rsidRDefault="00471BB4" w:rsidP="0062231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powierza, a Wykonawca przyjmuje do wykonania, zamówienie publiczne, pn.: „</w:t>
      </w:r>
      <w:r w:rsidR="003E0599">
        <w:rPr>
          <w:rFonts w:ascii="Arial" w:hAnsi="Arial" w:cs="Arial"/>
          <w:b/>
          <w:sz w:val="24"/>
          <w:szCs w:val="24"/>
        </w:rPr>
        <w:t xml:space="preserve">Budowa drogi leśnej od </w:t>
      </w:r>
      <w:r w:rsidR="0001308C">
        <w:rPr>
          <w:rFonts w:ascii="Arial" w:hAnsi="Arial" w:cs="Arial"/>
          <w:b/>
          <w:sz w:val="24"/>
          <w:szCs w:val="24"/>
        </w:rPr>
        <w:t>składu</w:t>
      </w:r>
      <w:r w:rsidR="003E0599">
        <w:rPr>
          <w:rFonts w:ascii="Arial" w:hAnsi="Arial" w:cs="Arial"/>
          <w:b/>
          <w:sz w:val="24"/>
          <w:szCs w:val="24"/>
        </w:rPr>
        <w:t xml:space="preserve"> w oddz. 215 i do brodu </w:t>
      </w:r>
      <w:r w:rsidR="00AC5F69">
        <w:rPr>
          <w:rFonts w:ascii="Arial" w:hAnsi="Arial" w:cs="Arial"/>
          <w:b/>
          <w:sz w:val="24"/>
          <w:szCs w:val="24"/>
        </w:rPr>
        <w:br/>
      </w:r>
      <w:r w:rsidR="003E0599">
        <w:rPr>
          <w:rFonts w:ascii="Arial" w:hAnsi="Arial" w:cs="Arial"/>
          <w:b/>
          <w:sz w:val="24"/>
          <w:szCs w:val="24"/>
        </w:rPr>
        <w:t>w oddz. 215a w le</w:t>
      </w:r>
      <w:r w:rsidR="005C790D">
        <w:rPr>
          <w:rFonts w:ascii="Arial" w:hAnsi="Arial" w:cs="Arial"/>
          <w:b/>
          <w:sz w:val="24"/>
          <w:szCs w:val="24"/>
        </w:rPr>
        <w:t>śnictwie W</w:t>
      </w:r>
      <w:r w:rsidR="003E0599">
        <w:rPr>
          <w:rFonts w:ascii="Arial" w:hAnsi="Arial" w:cs="Arial"/>
          <w:b/>
          <w:sz w:val="24"/>
          <w:szCs w:val="24"/>
        </w:rPr>
        <w:t>ęglówka</w:t>
      </w:r>
      <w:r w:rsidR="00DC7AC1" w:rsidRPr="00622316">
        <w:rPr>
          <w:rFonts w:ascii="Arial" w:hAnsi="Arial" w:cs="Arial"/>
          <w:sz w:val="24"/>
          <w:szCs w:val="24"/>
        </w:rPr>
        <w:t>”</w:t>
      </w:r>
      <w:r w:rsidRPr="00622316">
        <w:rPr>
          <w:rFonts w:ascii="Arial" w:hAnsi="Arial" w:cs="Arial"/>
          <w:sz w:val="24"/>
          <w:szCs w:val="24"/>
        </w:rPr>
        <w:t xml:space="preserve"> obejmujące wykonanie robót budowlanych, zgodnie z opisem przedmiotu</w:t>
      </w:r>
      <w:r w:rsidR="00DC7AC1" w:rsidRPr="00622316">
        <w:rPr>
          <w:rFonts w:ascii="Arial" w:hAnsi="Arial" w:cs="Arial"/>
          <w:sz w:val="24"/>
          <w:szCs w:val="24"/>
        </w:rPr>
        <w:t xml:space="preserve"> zamówienia, projektem budowlan</w:t>
      </w:r>
      <w:r w:rsidR="00A779DB" w:rsidRPr="00622316">
        <w:rPr>
          <w:rFonts w:ascii="Arial" w:hAnsi="Arial" w:cs="Arial"/>
          <w:sz w:val="24"/>
          <w:szCs w:val="24"/>
        </w:rPr>
        <w:t>y</w:t>
      </w:r>
      <w:r w:rsidR="009B50A4" w:rsidRPr="00622316">
        <w:rPr>
          <w:rFonts w:ascii="Arial" w:hAnsi="Arial" w:cs="Arial"/>
          <w:sz w:val="24"/>
          <w:szCs w:val="24"/>
        </w:rPr>
        <w:t>m</w:t>
      </w:r>
      <w:r w:rsidR="00A779DB" w:rsidRPr="00622316">
        <w:rPr>
          <w:rFonts w:ascii="Arial" w:hAnsi="Arial" w:cs="Arial"/>
          <w:sz w:val="24"/>
          <w:szCs w:val="24"/>
        </w:rPr>
        <w:t>,</w:t>
      </w:r>
      <w:r w:rsidR="009B50A4" w:rsidRPr="00622316">
        <w:rPr>
          <w:rFonts w:ascii="Arial" w:hAnsi="Arial" w:cs="Arial"/>
          <w:sz w:val="24"/>
          <w:szCs w:val="24"/>
        </w:rPr>
        <w:t xml:space="preserve"> </w:t>
      </w:r>
      <w:r w:rsidR="00DC7AC1" w:rsidRPr="00622316">
        <w:rPr>
          <w:rFonts w:ascii="Arial" w:hAnsi="Arial" w:cs="Arial"/>
          <w:sz w:val="24"/>
          <w:szCs w:val="24"/>
        </w:rPr>
        <w:t>wykonawcz</w:t>
      </w:r>
      <w:r w:rsidR="009B50A4" w:rsidRPr="00622316">
        <w:rPr>
          <w:rFonts w:ascii="Arial" w:hAnsi="Arial" w:cs="Arial"/>
          <w:sz w:val="24"/>
          <w:szCs w:val="24"/>
        </w:rPr>
        <w:t>ym</w:t>
      </w:r>
      <w:r w:rsidRPr="00622316">
        <w:rPr>
          <w:rFonts w:ascii="Arial" w:hAnsi="Arial" w:cs="Arial"/>
          <w:sz w:val="24"/>
          <w:szCs w:val="24"/>
        </w:rPr>
        <w:t>, przedmiarem robót i specyfikacją techniczną wykonania i odbioru robót budowlanych, na podstawie niżej wymienionej, przekazanej przez Zamawiającego</w:t>
      </w:r>
      <w:r w:rsidR="00DC7AC1" w:rsidRPr="00622316">
        <w:rPr>
          <w:rFonts w:ascii="Arial" w:hAnsi="Arial" w:cs="Arial"/>
          <w:sz w:val="24"/>
          <w:szCs w:val="24"/>
        </w:rPr>
        <w:t>, załączonej do SWZ,</w:t>
      </w:r>
      <w:r w:rsidR="006D55D1" w:rsidRPr="00622316">
        <w:rPr>
          <w:rFonts w:ascii="Arial" w:hAnsi="Arial" w:cs="Arial"/>
          <w:sz w:val="24"/>
          <w:szCs w:val="24"/>
        </w:rPr>
        <w:t xml:space="preserve"> dokumentacji.</w:t>
      </w:r>
    </w:p>
    <w:p w:rsidR="00DC7AC1" w:rsidRPr="00622316" w:rsidRDefault="00471BB4" w:rsidP="0062231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Stosownie do art. 95 ust.1 ustawy Prawo zamówień publicznych w okresie prowadzenia robót budowlanych, Wykonawca zobowiązuje się do skierowania przez siebie lub Podwykonawcę na podstawie umowy o pracę, pracowników zatrudnionych przy wykonywaniu następujących czynności</w:t>
      </w:r>
      <w:r w:rsidR="00DC7AC1" w:rsidRPr="00622316">
        <w:rPr>
          <w:rFonts w:ascii="Arial" w:hAnsi="Arial" w:cs="Arial"/>
          <w:sz w:val="24"/>
          <w:szCs w:val="24"/>
        </w:rPr>
        <w:t xml:space="preserve"> bezpośredniego wykonywanych robót budowlanych przez pracowników fizycznych.</w:t>
      </w:r>
    </w:p>
    <w:p w:rsidR="00287741" w:rsidRDefault="00287741" w:rsidP="00622316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5C790D" w:rsidRDefault="005C790D" w:rsidP="00622316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5C790D" w:rsidRDefault="005C790D" w:rsidP="00622316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5C790D" w:rsidRDefault="005C790D" w:rsidP="00622316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5C790D" w:rsidRPr="00622316" w:rsidRDefault="005C790D" w:rsidP="00622316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lastRenderedPageBreak/>
        <w:t>§ 2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Termin realizacji</w:t>
      </w:r>
    </w:p>
    <w:p w:rsidR="00141876" w:rsidRPr="00622316" w:rsidRDefault="001738F5" w:rsidP="00622316">
      <w:pPr>
        <w:jc w:val="both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1. </w:t>
      </w:r>
      <w:r w:rsidR="00471BB4" w:rsidRPr="00622316">
        <w:rPr>
          <w:rFonts w:ascii="Arial" w:hAnsi="Arial" w:cs="Arial"/>
          <w:sz w:val="24"/>
          <w:szCs w:val="24"/>
        </w:rPr>
        <w:t>Ter</w:t>
      </w:r>
      <w:r w:rsidR="00DE0A4B" w:rsidRPr="00622316">
        <w:rPr>
          <w:rFonts w:ascii="Arial" w:hAnsi="Arial" w:cs="Arial"/>
          <w:sz w:val="24"/>
          <w:szCs w:val="24"/>
        </w:rPr>
        <w:t xml:space="preserve">min realizacji przedmiotu umowy wynosi </w:t>
      </w:r>
      <w:r w:rsidR="00262768">
        <w:rPr>
          <w:rFonts w:ascii="Arial" w:hAnsi="Arial" w:cs="Arial"/>
          <w:b/>
          <w:sz w:val="24"/>
          <w:szCs w:val="24"/>
        </w:rPr>
        <w:t>15</w:t>
      </w:r>
      <w:r w:rsidR="00262768" w:rsidRPr="00622316">
        <w:rPr>
          <w:rFonts w:ascii="Arial" w:hAnsi="Arial" w:cs="Arial"/>
          <w:b/>
          <w:sz w:val="24"/>
          <w:szCs w:val="24"/>
        </w:rPr>
        <w:t xml:space="preserve"> </w:t>
      </w:r>
      <w:r w:rsidR="00350E72" w:rsidRPr="00622316">
        <w:rPr>
          <w:rFonts w:ascii="Arial" w:hAnsi="Arial" w:cs="Arial"/>
          <w:b/>
          <w:sz w:val="24"/>
          <w:szCs w:val="24"/>
        </w:rPr>
        <w:t>miesięcy od daty podpisania umowy</w:t>
      </w:r>
      <w:r w:rsidR="00560F4D">
        <w:rPr>
          <w:rFonts w:ascii="Arial" w:hAnsi="Arial" w:cs="Arial"/>
          <w:b/>
          <w:sz w:val="24"/>
          <w:szCs w:val="24"/>
        </w:rPr>
        <w:t>.</w:t>
      </w:r>
      <w:r w:rsidR="006D55D1" w:rsidRPr="00622316">
        <w:rPr>
          <w:rFonts w:ascii="Arial" w:hAnsi="Arial" w:cs="Arial"/>
          <w:b/>
          <w:sz w:val="24"/>
          <w:szCs w:val="24"/>
        </w:rPr>
        <w:t xml:space="preserve"> </w:t>
      </w:r>
    </w:p>
    <w:p w:rsidR="001469AF" w:rsidRDefault="001738F5" w:rsidP="00622316">
      <w:p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2. T</w:t>
      </w:r>
      <w:r w:rsidR="006D0BA8" w:rsidRPr="00622316">
        <w:rPr>
          <w:rFonts w:ascii="Arial" w:hAnsi="Arial" w:cs="Arial"/>
          <w:sz w:val="24"/>
          <w:szCs w:val="24"/>
        </w:rPr>
        <w:t xml:space="preserve">ermin realizacji </w:t>
      </w:r>
      <w:r w:rsidR="005C790D">
        <w:rPr>
          <w:rFonts w:ascii="Arial" w:hAnsi="Arial" w:cs="Arial"/>
          <w:sz w:val="24"/>
          <w:szCs w:val="24"/>
        </w:rPr>
        <w:t xml:space="preserve">etapu I to termin wykonania </w:t>
      </w:r>
      <w:r w:rsidR="006D0BA8" w:rsidRPr="00622316">
        <w:rPr>
          <w:rFonts w:ascii="Arial" w:hAnsi="Arial" w:cs="Arial"/>
          <w:sz w:val="24"/>
          <w:szCs w:val="24"/>
        </w:rPr>
        <w:t>robót ziemnych</w:t>
      </w:r>
      <w:r w:rsidR="005C790D">
        <w:rPr>
          <w:rFonts w:ascii="Arial" w:hAnsi="Arial" w:cs="Arial"/>
          <w:sz w:val="24"/>
          <w:szCs w:val="24"/>
        </w:rPr>
        <w:t>, który wynosi</w:t>
      </w:r>
      <w:r w:rsidRPr="00622316">
        <w:rPr>
          <w:rFonts w:ascii="Arial" w:hAnsi="Arial" w:cs="Arial"/>
          <w:sz w:val="24"/>
          <w:szCs w:val="24"/>
        </w:rPr>
        <w:t xml:space="preserve"> </w:t>
      </w:r>
      <w:r w:rsidR="00AF6F45" w:rsidRPr="00622316">
        <w:rPr>
          <w:rFonts w:ascii="Arial" w:hAnsi="Arial" w:cs="Arial"/>
          <w:sz w:val="24"/>
          <w:szCs w:val="24"/>
        </w:rPr>
        <w:t xml:space="preserve">do </w:t>
      </w:r>
      <w:r w:rsidR="00262768">
        <w:rPr>
          <w:rFonts w:ascii="Arial" w:hAnsi="Arial" w:cs="Arial"/>
          <w:sz w:val="24"/>
          <w:szCs w:val="24"/>
        </w:rPr>
        <w:t>4</w:t>
      </w:r>
      <w:r w:rsidR="00262768" w:rsidRPr="00622316">
        <w:rPr>
          <w:rFonts w:ascii="Arial" w:hAnsi="Arial" w:cs="Arial"/>
          <w:sz w:val="24"/>
          <w:szCs w:val="24"/>
        </w:rPr>
        <w:t xml:space="preserve"> </w:t>
      </w:r>
      <w:r w:rsidR="00350E72" w:rsidRPr="00622316">
        <w:rPr>
          <w:rFonts w:ascii="Arial" w:hAnsi="Arial" w:cs="Arial"/>
          <w:sz w:val="24"/>
          <w:szCs w:val="24"/>
        </w:rPr>
        <w:t>miesięcy od daty podpisywania umowy</w:t>
      </w:r>
      <w:r w:rsidR="00AF6F45" w:rsidRPr="00622316">
        <w:rPr>
          <w:rFonts w:ascii="Arial" w:hAnsi="Arial" w:cs="Arial"/>
          <w:sz w:val="24"/>
          <w:szCs w:val="24"/>
        </w:rPr>
        <w:t>.</w:t>
      </w:r>
      <w:r w:rsidR="00521581" w:rsidRPr="00622316">
        <w:rPr>
          <w:rFonts w:ascii="Arial" w:hAnsi="Arial" w:cs="Arial"/>
          <w:sz w:val="24"/>
          <w:szCs w:val="24"/>
        </w:rPr>
        <w:t xml:space="preserve"> Należy wykonać co najmniej pozycje</w:t>
      </w:r>
      <w:r w:rsidR="00955849" w:rsidRPr="00622316">
        <w:rPr>
          <w:rFonts w:ascii="Arial" w:hAnsi="Arial" w:cs="Arial"/>
          <w:sz w:val="24"/>
          <w:szCs w:val="24"/>
        </w:rPr>
        <w:t xml:space="preserve"> z grupy</w:t>
      </w:r>
      <w:r w:rsidR="00521581" w:rsidRPr="00622316">
        <w:rPr>
          <w:rFonts w:ascii="Arial" w:hAnsi="Arial" w:cs="Arial"/>
          <w:sz w:val="24"/>
          <w:szCs w:val="24"/>
        </w:rPr>
        <w:t xml:space="preserve"> 1.1 </w:t>
      </w:r>
      <w:r w:rsidR="00955849" w:rsidRPr="00622316">
        <w:rPr>
          <w:rFonts w:ascii="Arial" w:hAnsi="Arial" w:cs="Arial"/>
          <w:sz w:val="24"/>
          <w:szCs w:val="24"/>
        </w:rPr>
        <w:t>Roboty pomiarowe</w:t>
      </w:r>
      <w:r w:rsidR="00262768">
        <w:rPr>
          <w:rFonts w:ascii="Arial" w:hAnsi="Arial" w:cs="Arial"/>
          <w:sz w:val="24"/>
          <w:szCs w:val="24"/>
        </w:rPr>
        <w:t xml:space="preserve"> i przygotowawcze</w:t>
      </w:r>
      <w:r w:rsidR="00955849" w:rsidRPr="00622316">
        <w:rPr>
          <w:rFonts w:ascii="Arial" w:hAnsi="Arial" w:cs="Arial"/>
          <w:sz w:val="24"/>
          <w:szCs w:val="24"/>
        </w:rPr>
        <w:t xml:space="preserve"> oraz pozycje z grupy</w:t>
      </w:r>
      <w:r w:rsidR="00521581" w:rsidRPr="00622316">
        <w:rPr>
          <w:rFonts w:ascii="Arial" w:hAnsi="Arial" w:cs="Arial"/>
          <w:sz w:val="24"/>
          <w:szCs w:val="24"/>
        </w:rPr>
        <w:t xml:space="preserve"> 1.2 Roboty ziemne określone w przedmiarze</w:t>
      </w:r>
      <w:r w:rsidR="005C790D">
        <w:rPr>
          <w:rFonts w:ascii="Arial" w:hAnsi="Arial" w:cs="Arial"/>
          <w:sz w:val="24"/>
          <w:szCs w:val="24"/>
        </w:rPr>
        <w:t>.</w:t>
      </w:r>
    </w:p>
    <w:p w:rsidR="00FE1A6D" w:rsidRPr="00622316" w:rsidRDefault="00FE1A6D" w:rsidP="0062231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Za termin realizacji umowy uznaje się termin zakończenia robót odebranych protokołem końcowym lub częściowym nie zawierającym wad lub usterek uniemożliwiających korzystanie z obiektu.</w:t>
      </w:r>
    </w:p>
    <w:p w:rsidR="00955849" w:rsidRPr="00622316" w:rsidRDefault="00955849" w:rsidP="00622316">
      <w:p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4. Pozostałe prace</w:t>
      </w:r>
      <w:r w:rsidR="005C790D">
        <w:rPr>
          <w:rFonts w:ascii="Arial" w:hAnsi="Arial" w:cs="Arial"/>
          <w:sz w:val="24"/>
          <w:szCs w:val="24"/>
        </w:rPr>
        <w:t xml:space="preserve"> (etap II) </w:t>
      </w:r>
      <w:r w:rsidRPr="00622316">
        <w:rPr>
          <w:rFonts w:ascii="Arial" w:hAnsi="Arial" w:cs="Arial"/>
          <w:sz w:val="24"/>
          <w:szCs w:val="24"/>
        </w:rPr>
        <w:t xml:space="preserve"> należy wykonać w terminie określonym ust. 1 </w:t>
      </w:r>
    </w:p>
    <w:p w:rsidR="00DC7AC1" w:rsidRPr="00622316" w:rsidRDefault="00DC7AC1" w:rsidP="00622316">
      <w:pPr>
        <w:jc w:val="both"/>
        <w:rPr>
          <w:rFonts w:ascii="Arial" w:hAnsi="Arial" w:cs="Arial"/>
          <w:sz w:val="24"/>
          <w:szCs w:val="24"/>
        </w:rPr>
      </w:pP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3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Wynagrodzenie</w:t>
      </w:r>
    </w:p>
    <w:p w:rsidR="006D55D1" w:rsidRPr="00622316" w:rsidRDefault="006D55D1" w:rsidP="00622316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Strony ustalają, że obowiązującą formą wynagrodzenia, jest wynagrodzenie </w:t>
      </w:r>
      <w:r w:rsidR="00262768">
        <w:rPr>
          <w:rFonts w:ascii="Arial" w:hAnsi="Arial" w:cs="Arial"/>
          <w:sz w:val="24"/>
          <w:szCs w:val="24"/>
        </w:rPr>
        <w:t>ryczałtowe</w:t>
      </w:r>
      <w:r w:rsidRPr="00622316">
        <w:rPr>
          <w:rFonts w:ascii="Arial" w:hAnsi="Arial" w:cs="Arial"/>
          <w:sz w:val="24"/>
          <w:szCs w:val="24"/>
        </w:rPr>
        <w:t>.</w:t>
      </w:r>
    </w:p>
    <w:p w:rsidR="006D55D1" w:rsidRPr="005C790D" w:rsidRDefault="006D55D1" w:rsidP="00622316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Maksymalne wynagrodzenie Wykonawcy za wykonanie Przedmiotu Umowy ustala się na podstawie oferty Wykonawcy, na kwotę: </w:t>
      </w:r>
      <w:r w:rsidR="005C790D">
        <w:rPr>
          <w:rFonts w:ascii="Arial" w:hAnsi="Arial" w:cs="Arial"/>
          <w:sz w:val="24"/>
          <w:szCs w:val="24"/>
        </w:rPr>
        <w:t xml:space="preserve"> </w:t>
      </w:r>
      <w:r w:rsidRPr="005C790D">
        <w:rPr>
          <w:rFonts w:ascii="Arial" w:hAnsi="Arial" w:cs="Arial"/>
          <w:sz w:val="24"/>
          <w:szCs w:val="24"/>
        </w:rPr>
        <w:t xml:space="preserve">netto </w:t>
      </w:r>
      <w:r w:rsidR="005C790D">
        <w:rPr>
          <w:rFonts w:ascii="Arial" w:hAnsi="Arial" w:cs="Arial"/>
          <w:sz w:val="24"/>
          <w:szCs w:val="24"/>
        </w:rPr>
        <w:t xml:space="preserve"> …..</w:t>
      </w:r>
      <w:r w:rsidR="005C790D" w:rsidRPr="005C790D">
        <w:rPr>
          <w:rFonts w:ascii="Arial" w:hAnsi="Arial" w:cs="Arial"/>
          <w:sz w:val="24"/>
          <w:szCs w:val="24"/>
        </w:rPr>
        <w:t>zł ,</w:t>
      </w:r>
      <w:r w:rsidRPr="005C790D">
        <w:rPr>
          <w:rFonts w:ascii="Arial" w:hAnsi="Arial" w:cs="Arial"/>
          <w:sz w:val="24"/>
          <w:szCs w:val="24"/>
        </w:rPr>
        <w:t>należny podatek VAT</w:t>
      </w:r>
      <w:r w:rsidR="005C790D" w:rsidRPr="005C790D">
        <w:rPr>
          <w:rFonts w:ascii="Arial" w:hAnsi="Arial" w:cs="Arial"/>
          <w:sz w:val="24"/>
          <w:szCs w:val="24"/>
        </w:rPr>
        <w:t xml:space="preserve"> 23%</w:t>
      </w:r>
      <w:r w:rsidRPr="005C790D">
        <w:rPr>
          <w:rFonts w:ascii="Arial" w:hAnsi="Arial" w:cs="Arial"/>
          <w:sz w:val="24"/>
          <w:szCs w:val="24"/>
        </w:rPr>
        <w:t xml:space="preserve">  zł </w:t>
      </w:r>
      <w:r w:rsidRPr="005C790D">
        <w:rPr>
          <w:rFonts w:ascii="Arial" w:hAnsi="Arial" w:cs="Arial"/>
          <w:b/>
          <w:sz w:val="24"/>
          <w:szCs w:val="24"/>
        </w:rPr>
        <w:t xml:space="preserve">brutto: </w:t>
      </w:r>
      <w:r w:rsidR="00CE2D56" w:rsidRPr="005C790D">
        <w:rPr>
          <w:rFonts w:ascii="Arial" w:hAnsi="Arial" w:cs="Arial"/>
          <w:b/>
          <w:sz w:val="24"/>
          <w:szCs w:val="24"/>
        </w:rPr>
        <w:t>zł</w:t>
      </w:r>
      <w:r w:rsidR="00CE2D56" w:rsidRPr="005C790D">
        <w:rPr>
          <w:rFonts w:ascii="Arial" w:hAnsi="Arial" w:cs="Arial"/>
          <w:sz w:val="24"/>
          <w:szCs w:val="24"/>
        </w:rPr>
        <w:t xml:space="preserve"> </w:t>
      </w:r>
      <w:r w:rsidRPr="005C790D">
        <w:rPr>
          <w:rFonts w:ascii="Arial" w:hAnsi="Arial" w:cs="Arial"/>
          <w:sz w:val="24"/>
          <w:szCs w:val="24"/>
        </w:rPr>
        <w:t xml:space="preserve"> </w:t>
      </w:r>
    </w:p>
    <w:p w:rsidR="00740DFC" w:rsidRPr="00622316" w:rsidRDefault="00740DFC" w:rsidP="00622316">
      <w:p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2.1 Harmonogram płatności:</w:t>
      </w:r>
    </w:p>
    <w:p w:rsidR="00FF3BED" w:rsidRDefault="00740DFC" w:rsidP="00622316">
      <w:p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a) Do 31.12.</w:t>
      </w:r>
      <w:r w:rsidR="00B260AC" w:rsidRPr="00622316">
        <w:rPr>
          <w:rFonts w:ascii="Arial" w:hAnsi="Arial" w:cs="Arial"/>
          <w:sz w:val="24"/>
          <w:szCs w:val="24"/>
        </w:rPr>
        <w:t>202</w:t>
      </w:r>
      <w:r w:rsidR="00B260AC">
        <w:rPr>
          <w:rFonts w:ascii="Arial" w:hAnsi="Arial" w:cs="Arial"/>
          <w:sz w:val="24"/>
          <w:szCs w:val="24"/>
        </w:rPr>
        <w:t>5</w:t>
      </w:r>
      <w:r w:rsidR="005C790D">
        <w:rPr>
          <w:rFonts w:ascii="Arial" w:hAnsi="Arial" w:cs="Arial"/>
          <w:sz w:val="24"/>
          <w:szCs w:val="24"/>
        </w:rPr>
        <w:t xml:space="preserve"> </w:t>
      </w:r>
      <w:r w:rsidR="00B260AC" w:rsidRPr="00622316">
        <w:rPr>
          <w:rFonts w:ascii="Arial" w:hAnsi="Arial" w:cs="Arial"/>
          <w:sz w:val="24"/>
          <w:szCs w:val="24"/>
        </w:rPr>
        <w:t>r</w:t>
      </w:r>
      <w:r w:rsidRPr="00622316">
        <w:rPr>
          <w:rFonts w:ascii="Arial" w:hAnsi="Arial" w:cs="Arial"/>
          <w:sz w:val="24"/>
          <w:szCs w:val="24"/>
        </w:rPr>
        <w:t xml:space="preserve">. rozliczenie na maksymalną kwotę </w:t>
      </w:r>
      <w:r w:rsidR="00B260AC">
        <w:rPr>
          <w:rFonts w:ascii="Arial" w:hAnsi="Arial" w:cs="Arial"/>
          <w:sz w:val="24"/>
          <w:szCs w:val="24"/>
        </w:rPr>
        <w:t>310</w:t>
      </w:r>
      <w:r w:rsidR="005C790D">
        <w:rPr>
          <w:rFonts w:ascii="Arial" w:hAnsi="Arial" w:cs="Arial"/>
          <w:sz w:val="24"/>
          <w:szCs w:val="24"/>
        </w:rPr>
        <w:t xml:space="preserve"> </w:t>
      </w:r>
      <w:r w:rsidR="00B260AC">
        <w:rPr>
          <w:rFonts w:ascii="Arial" w:hAnsi="Arial" w:cs="Arial"/>
          <w:sz w:val="24"/>
          <w:szCs w:val="24"/>
        </w:rPr>
        <w:t>000,00</w:t>
      </w:r>
      <w:r w:rsidRPr="00622316">
        <w:rPr>
          <w:rFonts w:ascii="Arial" w:hAnsi="Arial" w:cs="Arial"/>
          <w:sz w:val="24"/>
          <w:szCs w:val="24"/>
        </w:rPr>
        <w:t xml:space="preserve"> zł netto </w:t>
      </w:r>
      <w:r w:rsidR="00FF3BED">
        <w:rPr>
          <w:rFonts w:ascii="Arial" w:hAnsi="Arial" w:cs="Arial"/>
          <w:sz w:val="24"/>
          <w:szCs w:val="24"/>
        </w:rPr>
        <w:t>(etap I)</w:t>
      </w:r>
    </w:p>
    <w:p w:rsidR="00740DFC" w:rsidRPr="00622316" w:rsidRDefault="00262768" w:rsidP="0062231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740DFC" w:rsidRPr="00622316">
        <w:rPr>
          <w:rFonts w:ascii="Arial" w:hAnsi="Arial" w:cs="Arial"/>
          <w:sz w:val="24"/>
          <w:szCs w:val="24"/>
        </w:rPr>
        <w:t xml:space="preserve">) W roku </w:t>
      </w:r>
      <w:r w:rsidRPr="00622316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6</w:t>
      </w:r>
      <w:r w:rsidRPr="00622316">
        <w:rPr>
          <w:rFonts w:ascii="Arial" w:hAnsi="Arial" w:cs="Arial"/>
          <w:sz w:val="24"/>
          <w:szCs w:val="24"/>
        </w:rPr>
        <w:t xml:space="preserve"> </w:t>
      </w:r>
      <w:r w:rsidR="00740DFC" w:rsidRPr="00622316">
        <w:rPr>
          <w:rFonts w:ascii="Arial" w:hAnsi="Arial" w:cs="Arial"/>
          <w:sz w:val="24"/>
          <w:szCs w:val="24"/>
        </w:rPr>
        <w:t>pozostała kwota wynikająca z umowy</w:t>
      </w:r>
      <w:r w:rsidR="00FF3BED">
        <w:rPr>
          <w:rFonts w:ascii="Arial" w:hAnsi="Arial" w:cs="Arial"/>
          <w:sz w:val="24"/>
          <w:szCs w:val="24"/>
        </w:rPr>
        <w:t xml:space="preserve"> (etap II)</w:t>
      </w:r>
    </w:p>
    <w:p w:rsidR="006D55D1" w:rsidRPr="00FF3BED" w:rsidRDefault="00740DFC" w:rsidP="00FF3BED">
      <w:p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Rozliczenie następuje do kwoty wynikającej z </w:t>
      </w:r>
      <w:r w:rsidR="00262768" w:rsidRPr="00622316">
        <w:rPr>
          <w:rFonts w:ascii="Arial" w:hAnsi="Arial" w:cs="Arial"/>
          <w:sz w:val="24"/>
          <w:szCs w:val="24"/>
        </w:rPr>
        <w:t>przerob</w:t>
      </w:r>
      <w:r w:rsidR="00262768">
        <w:rPr>
          <w:rFonts w:ascii="Arial" w:hAnsi="Arial" w:cs="Arial"/>
          <w:sz w:val="24"/>
          <w:szCs w:val="24"/>
        </w:rPr>
        <w:t>u</w:t>
      </w:r>
      <w:r w:rsidR="00262768" w:rsidRPr="00622316">
        <w:rPr>
          <w:rFonts w:ascii="Arial" w:hAnsi="Arial" w:cs="Arial"/>
          <w:sz w:val="24"/>
          <w:szCs w:val="24"/>
        </w:rPr>
        <w:t xml:space="preserve"> </w:t>
      </w:r>
      <w:r w:rsidRPr="00622316">
        <w:rPr>
          <w:rFonts w:ascii="Arial" w:hAnsi="Arial" w:cs="Arial"/>
          <w:sz w:val="24"/>
          <w:szCs w:val="24"/>
        </w:rPr>
        <w:t>jednak nie więcej niż postanowiono w ww. harmonogramie płatności.</w:t>
      </w:r>
    </w:p>
    <w:p w:rsidR="006D55D1" w:rsidRPr="00622316" w:rsidRDefault="006D55D1" w:rsidP="00622316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Wartość wykonanych robót budowlanych Strony ustala się na podstawie iloczynu ilości wykonanych i odebranych robót budowlanych, ustalonych na podstawie sprawdzonych i zatwierdzonych przez osoby wyznaczone do nadzoru przez Zamawiającego obmiarów powykonawczych i odpowiadających im określonych w Kosztorysie robót cen jednostkowych. Zamawiający zastrzega sobie prawo do rezygnacji z części robót w przypadku uzasadnionej przyczyny takiego działania. </w:t>
      </w:r>
    </w:p>
    <w:p w:rsidR="006D55D1" w:rsidRPr="00622316" w:rsidRDefault="006D55D1" w:rsidP="00622316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6D55D1" w:rsidRPr="00622316" w:rsidRDefault="006D55D1" w:rsidP="00622316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Rozliczenie całości wynagrodzenia wykonawcy za wykonany przedmiot umowy nastąpi maksymalnie czterema fakturami częściowymi</w:t>
      </w:r>
      <w:r w:rsidR="0000119C" w:rsidRPr="00622316">
        <w:rPr>
          <w:rFonts w:ascii="Arial" w:hAnsi="Arial" w:cs="Arial"/>
          <w:sz w:val="24"/>
          <w:szCs w:val="24"/>
        </w:rPr>
        <w:t xml:space="preserve"> i jedną końcową</w:t>
      </w:r>
      <w:r w:rsidRPr="00622316">
        <w:rPr>
          <w:rFonts w:ascii="Arial" w:hAnsi="Arial" w:cs="Arial"/>
          <w:sz w:val="24"/>
          <w:szCs w:val="24"/>
        </w:rPr>
        <w:t xml:space="preserve">. </w:t>
      </w:r>
    </w:p>
    <w:p w:rsidR="006D55D1" w:rsidRPr="00622316" w:rsidRDefault="006D55D1" w:rsidP="00651DE3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 xml:space="preserve">Z uwzględnieniem treści ust. 14 </w:t>
      </w:r>
      <w:r w:rsidR="00651DE3" w:rsidRPr="00651DE3">
        <w:rPr>
          <w:rFonts w:ascii="Arial" w:hAnsi="Arial" w:cs="Arial"/>
          <w:sz w:val="24"/>
          <w:szCs w:val="24"/>
        </w:rPr>
        <w:t>i § 7 ust. 21</w:t>
      </w:r>
      <w:r w:rsidRPr="00622316">
        <w:rPr>
          <w:rFonts w:ascii="Arial" w:hAnsi="Arial" w:cs="Arial"/>
          <w:sz w:val="24"/>
          <w:szCs w:val="24"/>
        </w:rPr>
        <w:t xml:space="preserve">, warunkiem wypłaty wynagrodzenia jest dokonanie bezusterkowego odbioru częściowego lub końcowego robót stanowiących Przedmiot Umowy, potwierdzonego Protokołem odbioru podpisanym przez przedstawicieli Zamawiającego i Wykonawcy </w:t>
      </w:r>
    </w:p>
    <w:p w:rsidR="006D55D1" w:rsidRPr="00622316" w:rsidRDefault="006D55D1" w:rsidP="00622316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Zapłata wynagrodzenia i wszystkie inne płatności dokonywane na podstawie Umowy będą realizowane przez Zamawiającego w złotych polskich w ciągu 21 dni od daty wystawienia prawidłowej Faktury VAT. </w:t>
      </w:r>
    </w:p>
    <w:p w:rsidR="006D55D1" w:rsidRPr="00622316" w:rsidRDefault="006D55D1" w:rsidP="00622316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Wynagrodzenie Wykonawcy uwzględnia wszelkie koszty związane z wykonywaniem robót, i inne wydatki związane lub wynikłe w trakcie realizacji Przedmiotu Umowy, w tym wszelkie podatki oraz opłaty. Niewłaściwe sporządzenie oferty, w tym oszacowanie </w:t>
      </w:r>
      <w:r w:rsidR="00E1398B">
        <w:rPr>
          <w:rFonts w:ascii="Arial" w:hAnsi="Arial" w:cs="Arial"/>
          <w:sz w:val="24"/>
          <w:szCs w:val="24"/>
        </w:rPr>
        <w:t>wartości robót</w:t>
      </w:r>
      <w:r w:rsidRPr="00622316">
        <w:rPr>
          <w:rFonts w:ascii="Arial" w:hAnsi="Arial" w:cs="Arial"/>
          <w:sz w:val="24"/>
          <w:szCs w:val="24"/>
        </w:rPr>
        <w:t>, nie zwalnia Wykonawcy od odpowiedzialności za wykonanie robót zgodnie z Umową i nie może być podstawą do żądania zmiany wynagrodzenia określonego w ust.2 niniejszego paragrafu.</w:t>
      </w:r>
    </w:p>
    <w:p w:rsidR="006D55D1" w:rsidRPr="00622316" w:rsidRDefault="006D55D1" w:rsidP="00622316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Należności za wykonane roboty budowlane będą wpłacane przez Zamawiającego na konto bankowe wskazane przez Wykonawcę w fakturze VAT.</w:t>
      </w:r>
    </w:p>
    <w:p w:rsidR="006D55D1" w:rsidRPr="00622316" w:rsidRDefault="006D55D1" w:rsidP="00622316">
      <w:pPr>
        <w:pStyle w:val="Akapitzlist"/>
        <w:numPr>
          <w:ilvl w:val="0"/>
          <w:numId w:val="43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 przypadku zmiany stawki podatku VAT na roboty będące przedmiotem umowy, w trakcie jej realizacji, ustalona kwota brutto może ulec zmianie stosownie do zmiany stawki podatku. </w:t>
      </w:r>
    </w:p>
    <w:p w:rsidR="001469AF" w:rsidRDefault="001469AF" w:rsidP="00622316">
      <w:pPr>
        <w:pStyle w:val="Akapitzlist"/>
        <w:numPr>
          <w:ilvl w:val="0"/>
          <w:numId w:val="43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Kwoty płatne Wykonawcy będą korygowane dla oddania wzrostów lub spadków cen zgodnie z poniższymi zapisami. </w:t>
      </w:r>
      <w:r w:rsidR="003C0E81" w:rsidRPr="00622316">
        <w:rPr>
          <w:rFonts w:ascii="Arial" w:hAnsi="Arial" w:cs="Arial"/>
          <w:sz w:val="24"/>
          <w:szCs w:val="24"/>
        </w:rPr>
        <w:t>(Waloryzacja)</w:t>
      </w:r>
      <w:r w:rsidR="00651DE3">
        <w:rPr>
          <w:rFonts w:ascii="Arial" w:hAnsi="Arial" w:cs="Arial"/>
          <w:sz w:val="24"/>
          <w:szCs w:val="24"/>
        </w:rPr>
        <w:t>.</w:t>
      </w:r>
    </w:p>
    <w:p w:rsidR="00651DE3" w:rsidRPr="00622316" w:rsidRDefault="00651DE3" w:rsidP="00651DE3">
      <w:pPr>
        <w:pStyle w:val="Akapitzlist"/>
        <w:spacing w:after="0"/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51DE3">
        <w:rPr>
          <w:rFonts w:ascii="Arial" w:hAnsi="Arial" w:cs="Arial"/>
          <w:sz w:val="24"/>
          <w:szCs w:val="24"/>
        </w:rPr>
        <w:t>rzez pierwszych 6 mie</w:t>
      </w:r>
      <w:r>
        <w:rPr>
          <w:rFonts w:ascii="Arial" w:hAnsi="Arial" w:cs="Arial"/>
          <w:sz w:val="24"/>
          <w:szCs w:val="24"/>
        </w:rPr>
        <w:t>sięcy nie następuje waloryzacja</w:t>
      </w:r>
      <w:r w:rsidR="00DD010B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W</w:t>
      </w:r>
      <w:r w:rsidRPr="00651DE3">
        <w:rPr>
          <w:rFonts w:ascii="Arial" w:hAnsi="Arial" w:cs="Arial"/>
          <w:sz w:val="24"/>
          <w:szCs w:val="24"/>
        </w:rPr>
        <w:t>ynagrodzenie będzie podlegało waloryzacji</w:t>
      </w:r>
      <w:r w:rsidR="00E1398B">
        <w:rPr>
          <w:rFonts w:ascii="Arial" w:hAnsi="Arial" w:cs="Arial"/>
          <w:sz w:val="24"/>
          <w:szCs w:val="24"/>
        </w:rPr>
        <w:t xml:space="preserve"> jednorazowo</w:t>
      </w:r>
      <w:r w:rsidRPr="00651DE3">
        <w:rPr>
          <w:rFonts w:ascii="Arial" w:hAnsi="Arial" w:cs="Arial"/>
          <w:sz w:val="24"/>
          <w:szCs w:val="24"/>
        </w:rPr>
        <w:t xml:space="preserve"> począwszy od </w:t>
      </w:r>
      <w:r>
        <w:rPr>
          <w:rFonts w:ascii="Arial" w:hAnsi="Arial" w:cs="Arial"/>
          <w:sz w:val="24"/>
          <w:szCs w:val="24"/>
        </w:rPr>
        <w:t xml:space="preserve">7 </w:t>
      </w:r>
      <w:r w:rsidRPr="00651DE3">
        <w:rPr>
          <w:rFonts w:ascii="Arial" w:hAnsi="Arial" w:cs="Arial"/>
          <w:sz w:val="24"/>
          <w:szCs w:val="24"/>
        </w:rPr>
        <w:t xml:space="preserve">miesiąca realizacji umowy do osiągnięcia limitu waloryzacji wynoszącego </w:t>
      </w:r>
      <w:r w:rsidR="00726698">
        <w:rPr>
          <w:rFonts w:ascii="Arial" w:hAnsi="Arial" w:cs="Arial"/>
          <w:sz w:val="24"/>
          <w:szCs w:val="24"/>
        </w:rPr>
        <w:t xml:space="preserve">15 </w:t>
      </w:r>
      <w:r w:rsidRPr="00651DE3">
        <w:rPr>
          <w:rFonts w:ascii="Arial" w:hAnsi="Arial" w:cs="Arial"/>
          <w:sz w:val="24"/>
          <w:szCs w:val="24"/>
        </w:rPr>
        <w:t>% wynagrodzenia</w:t>
      </w:r>
      <w:r w:rsidR="003D1C5F">
        <w:rPr>
          <w:rFonts w:ascii="Arial" w:hAnsi="Arial" w:cs="Arial"/>
          <w:sz w:val="24"/>
          <w:szCs w:val="24"/>
        </w:rPr>
        <w:t xml:space="preserve"> określonego w § 3 ust. 2 umowy</w:t>
      </w:r>
      <w:r w:rsidRPr="00651DE3">
        <w:rPr>
          <w:rFonts w:ascii="Arial" w:hAnsi="Arial" w:cs="Arial"/>
          <w:sz w:val="24"/>
          <w:szCs w:val="24"/>
        </w:rPr>
        <w:t>.</w:t>
      </w:r>
    </w:p>
    <w:p w:rsidR="00145751" w:rsidRDefault="00145751" w:rsidP="0014575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359CC">
        <w:rPr>
          <w:rFonts w:ascii="Arial" w:hAnsi="Arial" w:cs="Arial"/>
          <w:sz w:val="24"/>
          <w:szCs w:val="24"/>
        </w:rPr>
        <w:t>Waloryzacja będzie odbywać się w oparciu o wskaźnik cen produkcji</w:t>
      </w:r>
      <w:r>
        <w:rPr>
          <w:rFonts w:ascii="Arial" w:hAnsi="Arial" w:cs="Arial"/>
          <w:sz w:val="24"/>
          <w:szCs w:val="24"/>
        </w:rPr>
        <w:t xml:space="preserve"> </w:t>
      </w:r>
      <w:r w:rsidRPr="007359CC">
        <w:rPr>
          <w:rFonts w:ascii="Arial" w:hAnsi="Arial" w:cs="Arial"/>
          <w:sz w:val="24"/>
          <w:szCs w:val="24"/>
        </w:rPr>
        <w:t>budowl</w:t>
      </w:r>
      <w:r>
        <w:rPr>
          <w:rFonts w:ascii="Arial" w:hAnsi="Arial" w:cs="Arial"/>
          <w:sz w:val="24"/>
          <w:szCs w:val="24"/>
        </w:rPr>
        <w:t xml:space="preserve">ano-montażowej dla stycznia 2026r, pozycja budowa obiektów inżynierii lądowej i wodnej, </w:t>
      </w:r>
      <w:r w:rsidRPr="007359CC">
        <w:rPr>
          <w:rFonts w:ascii="Arial" w:hAnsi="Arial" w:cs="Arial"/>
          <w:sz w:val="24"/>
          <w:szCs w:val="24"/>
        </w:rPr>
        <w:t>publikowany przez Główny Urząd Statystyczny (zwany dalej GUS), dostępny w</w:t>
      </w:r>
      <w:r>
        <w:rPr>
          <w:rFonts w:ascii="Arial" w:hAnsi="Arial" w:cs="Arial"/>
          <w:sz w:val="24"/>
          <w:szCs w:val="24"/>
        </w:rPr>
        <w:t xml:space="preserve"> </w:t>
      </w:r>
      <w:r w:rsidRPr="007359CC">
        <w:rPr>
          <w:rFonts w:ascii="Arial" w:hAnsi="Arial" w:cs="Arial"/>
          <w:sz w:val="24"/>
          <w:szCs w:val="24"/>
        </w:rPr>
        <w:t xml:space="preserve">Biuletynie Statystycznym, w układzie </w:t>
      </w:r>
      <w:r>
        <w:rPr>
          <w:rFonts w:ascii="Arial" w:hAnsi="Arial" w:cs="Arial"/>
          <w:sz w:val="24"/>
          <w:szCs w:val="24"/>
        </w:rPr>
        <w:t>rok poprzedni (analogiczny okres 2024) = 100</w:t>
      </w:r>
      <w:r w:rsidRPr="007359CC">
        <w:rPr>
          <w:rFonts w:ascii="Arial" w:hAnsi="Arial" w:cs="Arial"/>
          <w:sz w:val="24"/>
          <w:szCs w:val="24"/>
        </w:rPr>
        <w:t>.</w:t>
      </w:r>
    </w:p>
    <w:p w:rsidR="00145751" w:rsidRDefault="00145751" w:rsidP="0014575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359CC">
        <w:rPr>
          <w:rFonts w:ascii="Arial" w:hAnsi="Arial" w:cs="Arial"/>
          <w:sz w:val="24"/>
          <w:szCs w:val="24"/>
        </w:rPr>
        <w:t>W przypadku, gdyby w/w</w:t>
      </w:r>
      <w:r>
        <w:rPr>
          <w:rFonts w:ascii="Arial" w:hAnsi="Arial" w:cs="Arial"/>
          <w:sz w:val="24"/>
          <w:szCs w:val="24"/>
        </w:rPr>
        <w:t xml:space="preserve"> </w:t>
      </w:r>
      <w:r w:rsidRPr="007359CC">
        <w:rPr>
          <w:rFonts w:ascii="Arial" w:hAnsi="Arial" w:cs="Arial"/>
          <w:sz w:val="24"/>
          <w:szCs w:val="24"/>
        </w:rPr>
        <w:t>wskaźnik przestał być dostępny, strony uzgodnią inny, najbardziej zbliżony</w:t>
      </w:r>
      <w:r>
        <w:rPr>
          <w:rFonts w:ascii="Arial" w:hAnsi="Arial" w:cs="Arial"/>
          <w:sz w:val="24"/>
          <w:szCs w:val="24"/>
        </w:rPr>
        <w:t xml:space="preserve"> </w:t>
      </w:r>
      <w:r w:rsidRPr="007359CC">
        <w:rPr>
          <w:rFonts w:ascii="Arial" w:hAnsi="Arial" w:cs="Arial"/>
          <w:sz w:val="24"/>
          <w:szCs w:val="24"/>
        </w:rPr>
        <w:t xml:space="preserve">wskaźnik publikowany przez </w:t>
      </w:r>
      <w:r w:rsidRPr="00F97B20">
        <w:rPr>
          <w:rFonts w:ascii="Arial" w:hAnsi="Arial" w:cs="Arial"/>
          <w:sz w:val="24"/>
          <w:szCs w:val="24"/>
        </w:rPr>
        <w:t>GUS</w:t>
      </w:r>
      <w:r w:rsidRPr="00F97B20">
        <w:rPr>
          <w:rFonts w:ascii="Arial" w:hAnsi="Arial" w:cs="Arial"/>
          <w:bCs/>
          <w:sz w:val="24"/>
          <w:szCs w:val="24"/>
        </w:rPr>
        <w:t>. Wysokość</w:t>
      </w:r>
      <w:r w:rsidRPr="002F4F5E">
        <w:rPr>
          <w:rFonts w:ascii="Arial" w:hAnsi="Arial" w:cs="Arial"/>
          <w:bCs/>
          <w:sz w:val="24"/>
          <w:szCs w:val="24"/>
        </w:rPr>
        <w:t xml:space="preserve"> wynagrodzenia należnego Wykonawcy może ulec zwiększeniu lub pomniejszeniu </w:t>
      </w:r>
      <w:r>
        <w:rPr>
          <w:rFonts w:ascii="Arial" w:hAnsi="Arial" w:cs="Arial"/>
          <w:bCs/>
          <w:sz w:val="24"/>
          <w:szCs w:val="24"/>
        </w:rPr>
        <w:br/>
      </w:r>
      <w:r w:rsidRPr="002F4F5E">
        <w:rPr>
          <w:rFonts w:ascii="Arial" w:hAnsi="Arial" w:cs="Arial"/>
          <w:bCs/>
          <w:sz w:val="24"/>
          <w:szCs w:val="24"/>
        </w:rPr>
        <w:t>z uwagi na ww. waloryzację.</w:t>
      </w:r>
    </w:p>
    <w:p w:rsidR="00145751" w:rsidRDefault="00145751" w:rsidP="0014575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45751" w:rsidRDefault="00145751" w:rsidP="0001308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Sposób obliczenia</w:t>
      </w:r>
      <w:r w:rsidRPr="002F4F5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należnego wynagrodzenia po waloryzacji:</w:t>
      </w:r>
    </w:p>
    <w:p w:rsidR="00145751" w:rsidRDefault="00145751" w:rsidP="0001308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45751" w:rsidRDefault="00145751" w:rsidP="0001308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F97B20">
        <w:rPr>
          <w:rFonts w:ascii="Arial" w:hAnsi="Arial" w:cs="Arial"/>
          <w:bCs/>
          <w:i/>
          <w:sz w:val="24"/>
          <w:szCs w:val="24"/>
        </w:rPr>
        <w:t>Przykład dla wskaźnika publikowanego w Styczniu 202</w:t>
      </w:r>
      <w:r>
        <w:rPr>
          <w:rFonts w:ascii="Arial" w:hAnsi="Arial" w:cs="Arial"/>
          <w:bCs/>
          <w:i/>
          <w:sz w:val="24"/>
          <w:szCs w:val="24"/>
        </w:rPr>
        <w:t>5</w:t>
      </w:r>
      <w:r w:rsidRPr="00F97B20">
        <w:rPr>
          <w:rFonts w:ascii="Arial" w:hAnsi="Arial" w:cs="Arial"/>
          <w:bCs/>
          <w:i/>
          <w:sz w:val="24"/>
          <w:szCs w:val="24"/>
        </w:rPr>
        <w:t>r. w ujęciu analogiczny okres 202</w:t>
      </w:r>
      <w:r>
        <w:rPr>
          <w:rFonts w:ascii="Arial" w:hAnsi="Arial" w:cs="Arial"/>
          <w:bCs/>
          <w:i/>
          <w:sz w:val="24"/>
          <w:szCs w:val="24"/>
        </w:rPr>
        <w:t>3</w:t>
      </w:r>
      <w:r w:rsidRPr="00F97B20">
        <w:rPr>
          <w:rFonts w:ascii="Arial" w:hAnsi="Arial" w:cs="Arial"/>
          <w:bCs/>
          <w:i/>
          <w:sz w:val="24"/>
          <w:szCs w:val="24"/>
        </w:rPr>
        <w:t>=100</w:t>
      </w:r>
      <w:r>
        <w:rPr>
          <w:rFonts w:ascii="Arial" w:hAnsi="Arial" w:cs="Arial"/>
          <w:bCs/>
          <w:sz w:val="24"/>
          <w:szCs w:val="24"/>
        </w:rPr>
        <w:t xml:space="preserve">. </w:t>
      </w:r>
      <w:r w:rsidRPr="00F97B20">
        <w:rPr>
          <w:rFonts w:ascii="Arial" w:hAnsi="Arial" w:cs="Arial"/>
          <w:bCs/>
          <w:i/>
          <w:sz w:val="24"/>
          <w:szCs w:val="24"/>
        </w:rPr>
        <w:t xml:space="preserve">Wskaźnik wynosił dla budowy budynków </w:t>
      </w:r>
      <w:proofErr w:type="spellStart"/>
      <w:r>
        <w:rPr>
          <w:rFonts w:ascii="Arial" w:hAnsi="Arial" w:cs="Arial"/>
          <w:bCs/>
          <w:i/>
          <w:sz w:val="24"/>
          <w:szCs w:val="24"/>
        </w:rPr>
        <w:t>Wn</w:t>
      </w:r>
      <w:proofErr w:type="spellEnd"/>
      <w:r>
        <w:rPr>
          <w:rFonts w:ascii="Arial" w:hAnsi="Arial" w:cs="Arial"/>
          <w:bCs/>
          <w:i/>
          <w:sz w:val="24"/>
          <w:szCs w:val="24"/>
        </w:rPr>
        <w:t>=</w:t>
      </w:r>
      <w:r w:rsidRPr="00F97B20">
        <w:rPr>
          <w:rFonts w:ascii="Arial" w:hAnsi="Arial" w:cs="Arial"/>
          <w:bCs/>
          <w:i/>
          <w:sz w:val="24"/>
          <w:szCs w:val="24"/>
        </w:rPr>
        <w:t>10</w:t>
      </w:r>
      <w:r>
        <w:rPr>
          <w:rFonts w:ascii="Arial" w:hAnsi="Arial" w:cs="Arial"/>
          <w:bCs/>
          <w:i/>
          <w:sz w:val="24"/>
          <w:szCs w:val="24"/>
        </w:rPr>
        <w:t>4</w:t>
      </w:r>
      <w:r w:rsidRPr="00F97B20">
        <w:rPr>
          <w:rFonts w:ascii="Arial" w:hAnsi="Arial" w:cs="Arial"/>
          <w:bCs/>
          <w:i/>
          <w:sz w:val="24"/>
          <w:szCs w:val="24"/>
        </w:rPr>
        <w:t>,</w:t>
      </w:r>
      <w:r>
        <w:rPr>
          <w:rFonts w:ascii="Arial" w:hAnsi="Arial" w:cs="Arial"/>
          <w:bCs/>
          <w:i/>
          <w:sz w:val="24"/>
          <w:szCs w:val="24"/>
        </w:rPr>
        <w:t>2</w:t>
      </w:r>
      <w:r w:rsidRPr="00F97B20">
        <w:rPr>
          <w:rFonts w:ascii="Arial" w:hAnsi="Arial" w:cs="Arial"/>
          <w:bCs/>
          <w:i/>
          <w:sz w:val="24"/>
          <w:szCs w:val="24"/>
        </w:rPr>
        <w:t>.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</w:p>
    <w:p w:rsidR="00145751" w:rsidRDefault="00145751" w:rsidP="0001308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N – pozostałe należne wynagrodzenie zgodnie z ofertą wykonawcy dla przerobów rozliczanego po upływie 6 miesięcy liczonych od daty podpisania umowy. (Waloryzacja po I etapie robót). Dla przykładu przyjęto wartość pozostałego przerobu 700 000 zł.</w:t>
      </w:r>
    </w:p>
    <w:p w:rsidR="00145751" w:rsidRDefault="00145751" w:rsidP="0001308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</w:p>
    <w:p w:rsidR="00145751" w:rsidRPr="00622316" w:rsidRDefault="00145751" w:rsidP="0001308C">
      <w:pPr>
        <w:pStyle w:val="numerowanie"/>
        <w:spacing w:line="276" w:lineRule="auto"/>
        <w:rPr>
          <w:i/>
          <w:sz w:val="24"/>
          <w:szCs w:val="24"/>
        </w:rPr>
      </w:pPr>
      <w:proofErr w:type="spellStart"/>
      <w:r>
        <w:rPr>
          <w:bCs/>
          <w:i/>
          <w:sz w:val="24"/>
          <w:szCs w:val="24"/>
        </w:rPr>
        <w:lastRenderedPageBreak/>
        <w:t>Wn</w:t>
      </w:r>
      <w:proofErr w:type="spellEnd"/>
      <w:r>
        <w:rPr>
          <w:bCs/>
          <w:i/>
          <w:sz w:val="24"/>
          <w:szCs w:val="24"/>
        </w:rPr>
        <w:t xml:space="preserve"> / 100 x N = 104,2 / 100 x 700 000 = 729 400 – wartość robót należna po waloryzacji</w:t>
      </w:r>
    </w:p>
    <w:p w:rsidR="001469AF" w:rsidRPr="00622316" w:rsidRDefault="006E5FD3" w:rsidP="0001308C">
      <w:pPr>
        <w:pStyle w:val="numerowanie"/>
        <w:spacing w:line="276" w:lineRule="auto"/>
        <w:rPr>
          <w:sz w:val="24"/>
          <w:szCs w:val="24"/>
        </w:rPr>
      </w:pPr>
      <w:r w:rsidRPr="00622316">
        <w:rPr>
          <w:sz w:val="24"/>
          <w:szCs w:val="24"/>
        </w:rPr>
        <w:t xml:space="preserve">11.1 </w:t>
      </w:r>
      <w:r w:rsidR="001469AF" w:rsidRPr="00622316">
        <w:rPr>
          <w:sz w:val="24"/>
          <w:szCs w:val="24"/>
        </w:rPr>
        <w:t xml:space="preserve">Jeżeli wynagrodzenie Wykonawcy zostanie zwaloryzowane zgodnie z art. 439 ust. 1-3 ustawy </w:t>
      </w:r>
      <w:proofErr w:type="spellStart"/>
      <w:r w:rsidR="001469AF" w:rsidRPr="00622316">
        <w:rPr>
          <w:sz w:val="24"/>
          <w:szCs w:val="24"/>
        </w:rPr>
        <w:t>Pzp</w:t>
      </w:r>
      <w:proofErr w:type="spellEnd"/>
      <w:r w:rsidR="001469AF" w:rsidRPr="00622316">
        <w:rPr>
          <w:sz w:val="24"/>
          <w:szCs w:val="24"/>
        </w:rPr>
        <w:t>, Wykonawca zobowiązany jest do zmiany wynagrodzenia przysługującego Podwykonawcy i 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</w:t>
      </w:r>
      <w:r w:rsidR="00EA214E" w:rsidRPr="00622316">
        <w:rPr>
          <w:sz w:val="24"/>
          <w:szCs w:val="24"/>
        </w:rPr>
        <w:t>.</w:t>
      </w:r>
    </w:p>
    <w:p w:rsidR="00121495" w:rsidRPr="00622316" w:rsidRDefault="00121495" w:rsidP="0001308C">
      <w:pPr>
        <w:pStyle w:val="numerowanie"/>
        <w:spacing w:line="276" w:lineRule="auto"/>
        <w:rPr>
          <w:sz w:val="24"/>
          <w:szCs w:val="24"/>
        </w:rPr>
      </w:pPr>
      <w:r w:rsidRPr="00622316">
        <w:rPr>
          <w:sz w:val="24"/>
          <w:szCs w:val="24"/>
        </w:rPr>
        <w:t>11.2 Waloryzacja określona w ust 11 wymaga zawarcia formy pisemnej rozliczenia. Nie wymaga wprowadzania aneksu do umowy.</w:t>
      </w:r>
    </w:p>
    <w:p w:rsidR="003C0E81" w:rsidRPr="00622316" w:rsidRDefault="003C0E81" w:rsidP="0001308C">
      <w:pPr>
        <w:pStyle w:val="numerowanie"/>
        <w:spacing w:line="276" w:lineRule="auto"/>
        <w:rPr>
          <w:sz w:val="24"/>
          <w:szCs w:val="24"/>
        </w:rPr>
      </w:pPr>
      <w:r w:rsidRPr="00622316">
        <w:rPr>
          <w:sz w:val="24"/>
          <w:szCs w:val="24"/>
        </w:rPr>
        <w:t xml:space="preserve">11.3 Waloryzacja </w:t>
      </w:r>
      <w:r w:rsidR="00145751">
        <w:rPr>
          <w:sz w:val="24"/>
          <w:szCs w:val="24"/>
        </w:rPr>
        <w:t>będzie naliczana jednorazowo</w:t>
      </w:r>
      <w:r w:rsidR="00FF3BED">
        <w:rPr>
          <w:sz w:val="24"/>
          <w:szCs w:val="24"/>
        </w:rPr>
        <w:t>.</w:t>
      </w:r>
    </w:p>
    <w:p w:rsidR="003C0E81" w:rsidRPr="00622316" w:rsidRDefault="003C0E81" w:rsidP="0001308C">
      <w:pPr>
        <w:pStyle w:val="numerowanie"/>
        <w:spacing w:line="276" w:lineRule="auto"/>
        <w:rPr>
          <w:sz w:val="24"/>
          <w:szCs w:val="24"/>
        </w:rPr>
      </w:pPr>
      <w:r w:rsidRPr="00622316">
        <w:rPr>
          <w:sz w:val="24"/>
          <w:szCs w:val="24"/>
        </w:rPr>
        <w:t>11.4 Wartość robót, które zostają rozliczone w czasie odbioru częściowego nie podlega ponownej waloryzacji podczas następnego odbioru rozliczeniowego.</w:t>
      </w:r>
    </w:p>
    <w:p w:rsidR="003C0E81" w:rsidRPr="00622316" w:rsidRDefault="003C0E81" w:rsidP="0001308C">
      <w:pPr>
        <w:pStyle w:val="numerowanie"/>
        <w:spacing w:line="276" w:lineRule="auto"/>
        <w:rPr>
          <w:sz w:val="24"/>
          <w:szCs w:val="24"/>
        </w:rPr>
      </w:pPr>
      <w:r w:rsidRPr="00622316">
        <w:rPr>
          <w:sz w:val="24"/>
          <w:szCs w:val="24"/>
        </w:rPr>
        <w:t>11.5 Zamawiający udziela odpowiedzi w sprawie zmiany wartości umowy z uwagi na okoliczności wymienione w ust. 11 do Wykonawcy w ciągu 30 dni od daty otrzymania pisemnego powiadomienia, określając wysokość zmian wartości umowy</w:t>
      </w:r>
    </w:p>
    <w:p w:rsidR="003C0E81" w:rsidRPr="00622316" w:rsidRDefault="003C0E81" w:rsidP="0001308C">
      <w:pPr>
        <w:pStyle w:val="numerowanie"/>
        <w:spacing w:line="276" w:lineRule="auto"/>
        <w:rPr>
          <w:sz w:val="24"/>
          <w:szCs w:val="24"/>
        </w:rPr>
      </w:pPr>
      <w:r w:rsidRPr="00622316">
        <w:rPr>
          <w:sz w:val="24"/>
          <w:szCs w:val="24"/>
        </w:rPr>
        <w:t>11.6 Roboty rozliczane przed okresem 6 miesięcy (włącznie) liczonym od daty podpisania umowy nie podlegają waloryzacji</w:t>
      </w:r>
    </w:p>
    <w:p w:rsidR="003C0E81" w:rsidRPr="00622316" w:rsidRDefault="003C0E81" w:rsidP="0001308C">
      <w:pPr>
        <w:pStyle w:val="numerowanie"/>
        <w:spacing w:line="276" w:lineRule="auto"/>
        <w:rPr>
          <w:sz w:val="24"/>
          <w:szCs w:val="24"/>
        </w:rPr>
      </w:pPr>
      <w:r w:rsidRPr="00622316">
        <w:rPr>
          <w:sz w:val="24"/>
          <w:szCs w:val="24"/>
        </w:rPr>
        <w:t>11.7 zastosowanie ww. przepisów waloryzacyjnych może powodować wzrost albo zmniejszenie wartości wynagrodzenia</w:t>
      </w:r>
    </w:p>
    <w:p w:rsidR="006E5FD3" w:rsidRPr="00622316" w:rsidRDefault="006E5FD3" w:rsidP="0001308C">
      <w:pPr>
        <w:pStyle w:val="numerowanie"/>
        <w:spacing w:line="276" w:lineRule="auto"/>
        <w:rPr>
          <w:sz w:val="24"/>
          <w:szCs w:val="24"/>
        </w:rPr>
      </w:pPr>
      <w:r w:rsidRPr="00622316">
        <w:rPr>
          <w:sz w:val="24"/>
          <w:szCs w:val="24"/>
        </w:rPr>
        <w:t xml:space="preserve">12. </w:t>
      </w:r>
      <w:r w:rsidR="00121495" w:rsidRPr="00622316">
        <w:rPr>
          <w:sz w:val="24"/>
          <w:szCs w:val="24"/>
        </w:rPr>
        <w:t>W przypadku:</w:t>
      </w:r>
    </w:p>
    <w:p w:rsidR="00CA3F70" w:rsidRDefault="00CA3F70" w:rsidP="0001308C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a) zmiany wysokości minimalnego wynagrodzenia za pracę albo wysokości minimalnej stawki godzinowej ustalonych na </w:t>
      </w:r>
      <w:r w:rsidR="00FF3BED">
        <w:rPr>
          <w:rFonts w:ascii="Arial" w:hAnsi="Arial" w:cs="Arial"/>
          <w:sz w:val="24"/>
          <w:szCs w:val="24"/>
        </w:rPr>
        <w:t xml:space="preserve">podstawie </w:t>
      </w:r>
      <w:r w:rsidR="00FF3BED" w:rsidRPr="00FF3BED">
        <w:rPr>
          <w:rFonts w:ascii="Arial" w:hAnsi="Arial" w:cs="Arial"/>
          <w:sz w:val="24"/>
          <w:szCs w:val="24"/>
        </w:rPr>
        <w:t xml:space="preserve">ustawy z dnia 10 października 2002 r. o minimalnym wynagrodzeniu za pracę </w:t>
      </w:r>
    </w:p>
    <w:p w:rsidR="00CA3F70" w:rsidRPr="00622316" w:rsidRDefault="00CA3F70" w:rsidP="0001308C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b) zmiany zasad podlegania ubezpieczeniom społecznym lub ubezpieczeniu zdrowotnemu lub wysokości stawki składki na ubezpieczenia społeczne lub zdrowotne pracownikowi wykonawcy; </w:t>
      </w:r>
    </w:p>
    <w:p w:rsidR="009659C8" w:rsidRPr="00622316" w:rsidRDefault="009659C8" w:rsidP="00FF3BED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c) wysokości stawki VAT</w:t>
      </w:r>
    </w:p>
    <w:p w:rsidR="009659C8" w:rsidRPr="00622316" w:rsidRDefault="009659C8" w:rsidP="00FF3BED">
      <w:pPr>
        <w:pStyle w:val="NormalnyWeb"/>
        <w:spacing w:before="0" w:beforeAutospacing="0" w:after="0" w:afterAutospacing="0" w:line="276" w:lineRule="auto"/>
        <w:rPr>
          <w:rFonts w:ascii="Arial" w:hAnsi="Arial" w:cs="Arial"/>
          <w:strike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d) zasad gromadzenia i wysokości wpłat do pracowniczych planów kapitałowych</w:t>
      </w:r>
    </w:p>
    <w:p w:rsidR="0001308C" w:rsidRDefault="00121495" w:rsidP="00FF3BED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jeżeli zmiany te będą miały wpływ na koszty wykonania zamówienia przez </w:t>
      </w:r>
    </w:p>
    <w:p w:rsidR="0001308C" w:rsidRDefault="0001308C" w:rsidP="00FF3BED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4"/>
          <w:szCs w:val="24"/>
        </w:rPr>
      </w:pPr>
    </w:p>
    <w:p w:rsidR="00CA3F70" w:rsidRPr="00622316" w:rsidRDefault="00121495" w:rsidP="00FF3BED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Wykonawcę, w</w:t>
      </w:r>
      <w:r w:rsidR="00CA3F70" w:rsidRPr="00622316">
        <w:rPr>
          <w:rFonts w:ascii="Arial" w:hAnsi="Arial" w:cs="Arial"/>
          <w:sz w:val="24"/>
          <w:szCs w:val="24"/>
        </w:rPr>
        <w:t xml:space="preserve">ynagrodzenie Wykonawcy ulega zmianie, o udokumentowaną przez Wykonawcę kwotę rzeczywiście poniesionych przez niego kosztów określonych w ust. </w:t>
      </w:r>
      <w:r w:rsidRPr="00622316">
        <w:rPr>
          <w:rFonts w:ascii="Arial" w:hAnsi="Arial" w:cs="Arial"/>
          <w:sz w:val="24"/>
          <w:szCs w:val="24"/>
        </w:rPr>
        <w:t>12</w:t>
      </w:r>
      <w:r w:rsidR="00CA3F70" w:rsidRPr="00622316">
        <w:rPr>
          <w:rFonts w:ascii="Arial" w:hAnsi="Arial" w:cs="Arial"/>
          <w:sz w:val="24"/>
          <w:szCs w:val="24"/>
        </w:rPr>
        <w:t>. Ciężar udowodnienia poniesionych kosztów w zakresie, o którym mowa w ust. 1</w:t>
      </w:r>
      <w:r w:rsidRPr="00622316">
        <w:rPr>
          <w:rFonts w:ascii="Arial" w:hAnsi="Arial" w:cs="Arial"/>
          <w:sz w:val="24"/>
          <w:szCs w:val="24"/>
        </w:rPr>
        <w:t>2</w:t>
      </w:r>
      <w:r w:rsidR="00CA3F70" w:rsidRPr="00622316">
        <w:rPr>
          <w:rFonts w:ascii="Arial" w:hAnsi="Arial" w:cs="Arial"/>
          <w:sz w:val="24"/>
          <w:szCs w:val="24"/>
        </w:rPr>
        <w:t>, w całości leży po stronie Wykonawcy.</w:t>
      </w:r>
    </w:p>
    <w:p w:rsidR="00121495" w:rsidRPr="00622316" w:rsidRDefault="00121495" w:rsidP="00FF3BED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Dotyczy wyłącznie ww. zmian wynikający z przepisów prawa nie znanych stronom w dniu podpisywania umowy.</w:t>
      </w:r>
    </w:p>
    <w:p w:rsidR="00CA3F70" w:rsidRPr="00622316" w:rsidRDefault="00CA3F70" w:rsidP="00622316">
      <w:pPr>
        <w:pStyle w:val="NormalnyWeb"/>
        <w:numPr>
          <w:ilvl w:val="0"/>
          <w:numId w:val="45"/>
        </w:numPr>
        <w:spacing w:before="0" w:beforeAutospacing="0" w:after="0" w:afterAutospacing="0" w:line="276" w:lineRule="auto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>W przypadku, gdy Wykonawca wykaże wpływ zmian przepisów prawa,  na koszty wykonania zamówienia, pozostałe do wypłaty wynagrodzenie zostanie odpowiednio dostosowane aneksem do niniejszej umowy.</w:t>
      </w:r>
    </w:p>
    <w:p w:rsidR="00CA3F70" w:rsidRPr="00622316" w:rsidRDefault="00CA3F70" w:rsidP="00622316">
      <w:pPr>
        <w:pStyle w:val="NormalnyWeb"/>
        <w:numPr>
          <w:ilvl w:val="0"/>
          <w:numId w:val="45"/>
        </w:numPr>
        <w:spacing w:before="0" w:beforeAutospacing="0" w:after="0" w:afterAutospacing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przypadku wejścia w życie zmiany stawki podatku od towarów i usług oraz zmian określonych w ust. 1</w:t>
      </w:r>
      <w:r w:rsidR="003C0E81" w:rsidRPr="00622316">
        <w:rPr>
          <w:rFonts w:ascii="Arial" w:hAnsi="Arial" w:cs="Arial"/>
          <w:sz w:val="24"/>
          <w:szCs w:val="24"/>
        </w:rPr>
        <w:t>2</w:t>
      </w:r>
      <w:r w:rsidRPr="00622316">
        <w:rPr>
          <w:rFonts w:ascii="Arial" w:hAnsi="Arial" w:cs="Arial"/>
          <w:sz w:val="24"/>
          <w:szCs w:val="24"/>
        </w:rPr>
        <w:t xml:space="preserve">, także Zamawiający może zwrócić się do Wykonawcy o wprowadzenie odpowiedniej zmiany wynagrodzenia, jeżeli zmiany te będą miały wpływ na koszty wykonania zamówienia przez Wykonawcę. </w:t>
      </w:r>
      <w:r w:rsidR="00FF3BED">
        <w:rPr>
          <w:rFonts w:ascii="Arial" w:hAnsi="Arial" w:cs="Arial"/>
          <w:sz w:val="24"/>
          <w:szCs w:val="24"/>
        </w:rPr>
        <w:br/>
      </w:r>
      <w:r w:rsidRPr="00622316">
        <w:rPr>
          <w:rFonts w:ascii="Arial" w:hAnsi="Arial" w:cs="Arial"/>
          <w:sz w:val="24"/>
          <w:szCs w:val="24"/>
        </w:rPr>
        <w:t>W takim przypadku pozostałe do wypłaty wynagrodzenie zostanie odpowiednio dostosowane aneksem do niniejszej umowy.</w:t>
      </w:r>
    </w:p>
    <w:p w:rsidR="006D55D1" w:rsidRPr="00622316" w:rsidRDefault="006D55D1" w:rsidP="00622316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622316">
        <w:rPr>
          <w:rFonts w:ascii="Arial" w:hAnsi="Arial" w:cs="Arial"/>
          <w:sz w:val="24"/>
        </w:rPr>
        <w:t>Terminem zapłaty jest dzień obciążenia rachunku zamawiającego</w:t>
      </w:r>
      <w:r w:rsidRPr="00622316">
        <w:rPr>
          <w:rFonts w:ascii="Arial" w:hAnsi="Arial" w:cs="Arial"/>
        </w:rPr>
        <w:t xml:space="preserve">. </w:t>
      </w:r>
    </w:p>
    <w:p w:rsidR="006D55D1" w:rsidRPr="00622316" w:rsidRDefault="006D55D1" w:rsidP="00622316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Wykonawca zobowiązany jest do pisemnego informowania zamawiającego, o każdej zmianie siedziby, konta bankowego, numeru NIP i REGON. 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4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Obowiązki Zamawiającego</w:t>
      </w:r>
    </w:p>
    <w:p w:rsidR="00471BB4" w:rsidRPr="00622316" w:rsidRDefault="00471BB4" w:rsidP="0062231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Do obowiązków Zamawiającego należy:</w:t>
      </w:r>
    </w:p>
    <w:p w:rsidR="00380C7E" w:rsidRPr="00622316" w:rsidRDefault="00471BB4" w:rsidP="0062231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wprowadzenie Wykonawcy na teren budowy w terminie </w:t>
      </w:r>
      <w:r w:rsidR="00862D93" w:rsidRPr="00622316">
        <w:rPr>
          <w:rFonts w:ascii="Arial" w:hAnsi="Arial" w:cs="Arial"/>
          <w:sz w:val="24"/>
          <w:szCs w:val="24"/>
        </w:rPr>
        <w:t>7</w:t>
      </w:r>
      <w:r w:rsidRPr="00622316">
        <w:rPr>
          <w:rFonts w:ascii="Arial" w:hAnsi="Arial" w:cs="Arial"/>
          <w:sz w:val="24"/>
          <w:szCs w:val="24"/>
        </w:rPr>
        <w:t xml:space="preserve"> dni od daty podpisania Umowy;</w:t>
      </w:r>
    </w:p>
    <w:p w:rsidR="00380C7E" w:rsidRPr="00622316" w:rsidRDefault="00471BB4" w:rsidP="0062231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przekazanie Wykonawcy 1 egzemplarza projektów, o których mowa w §1 ust. 1</w:t>
      </w:r>
      <w:r w:rsidR="00380C7E" w:rsidRPr="00622316">
        <w:rPr>
          <w:rFonts w:ascii="Arial" w:hAnsi="Arial" w:cs="Arial"/>
          <w:sz w:val="24"/>
          <w:szCs w:val="24"/>
        </w:rPr>
        <w:t xml:space="preserve"> - załącznik do SWZ</w:t>
      </w:r>
      <w:r w:rsidRPr="00622316">
        <w:rPr>
          <w:rFonts w:ascii="Arial" w:hAnsi="Arial" w:cs="Arial"/>
          <w:sz w:val="24"/>
          <w:szCs w:val="24"/>
        </w:rPr>
        <w:t>;</w:t>
      </w:r>
    </w:p>
    <w:p w:rsidR="00380C7E" w:rsidRPr="00622316" w:rsidRDefault="00471BB4" w:rsidP="0062231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udostępnienie Wykonawcy terenu robót;</w:t>
      </w:r>
    </w:p>
    <w:p w:rsidR="00380C7E" w:rsidRPr="00622316" w:rsidRDefault="00471BB4" w:rsidP="0062231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pełnienie nadzoru inwestorskiego;</w:t>
      </w:r>
    </w:p>
    <w:p w:rsidR="00380C7E" w:rsidRPr="00622316" w:rsidRDefault="00471BB4" w:rsidP="0062231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dokonywanie odbioru robót zanikających, bez zbędnej zwłoki, w terminie do </w:t>
      </w:r>
      <w:r w:rsidR="00463F33" w:rsidRPr="00622316">
        <w:rPr>
          <w:rFonts w:ascii="Arial" w:hAnsi="Arial" w:cs="Arial"/>
          <w:sz w:val="24"/>
          <w:szCs w:val="24"/>
        </w:rPr>
        <w:t>7</w:t>
      </w:r>
      <w:r w:rsidR="00FF3BED">
        <w:rPr>
          <w:rFonts w:ascii="Arial" w:hAnsi="Arial" w:cs="Arial"/>
          <w:sz w:val="24"/>
          <w:szCs w:val="24"/>
        </w:rPr>
        <w:t xml:space="preserve"> </w:t>
      </w:r>
      <w:r w:rsidRPr="00622316">
        <w:rPr>
          <w:rFonts w:ascii="Arial" w:hAnsi="Arial" w:cs="Arial"/>
          <w:sz w:val="24"/>
          <w:szCs w:val="24"/>
        </w:rPr>
        <w:t>dni od daty zgłoszenia ich do odbioru i dostarczenia przez Wykonawcę badań i dokumentów umożliwiających ich odbiór jakościowy;</w:t>
      </w:r>
    </w:p>
    <w:p w:rsidR="00380C7E" w:rsidRPr="00622316" w:rsidRDefault="00471BB4" w:rsidP="0062231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przystąpienie do odbioru końcowego w terminie </w:t>
      </w:r>
      <w:r w:rsidR="00380C7E" w:rsidRPr="00622316">
        <w:rPr>
          <w:rFonts w:ascii="Arial" w:hAnsi="Arial" w:cs="Arial"/>
          <w:sz w:val="24"/>
          <w:szCs w:val="24"/>
        </w:rPr>
        <w:t>7</w:t>
      </w:r>
      <w:r w:rsidRPr="00622316">
        <w:rPr>
          <w:rFonts w:ascii="Arial" w:hAnsi="Arial" w:cs="Arial"/>
          <w:sz w:val="24"/>
          <w:szCs w:val="24"/>
        </w:rPr>
        <w:t xml:space="preserve"> dni od daty złożenia pisemnego zawiadomienia o gotowości do odbioru;</w:t>
      </w:r>
    </w:p>
    <w:p w:rsidR="00380C7E" w:rsidRPr="00622316" w:rsidRDefault="00471BB4" w:rsidP="0062231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dokonanie odbioru ostatecznego;</w:t>
      </w:r>
    </w:p>
    <w:p w:rsidR="00471BB4" w:rsidRPr="00622316" w:rsidRDefault="00471BB4" w:rsidP="0062231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zapłata wynagrodzenia za wykonany przedmiot umowy, z zastrzeżeniem § 7;</w:t>
      </w:r>
    </w:p>
    <w:p w:rsidR="00380C7E" w:rsidRPr="00622316" w:rsidRDefault="00471BB4" w:rsidP="0062231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nie zapewnia zaplecza budowy</w:t>
      </w:r>
    </w:p>
    <w:p w:rsidR="00FF3BED" w:rsidRDefault="00FF3BED" w:rsidP="00AC5F69">
      <w:pPr>
        <w:rPr>
          <w:rFonts w:ascii="Arial" w:hAnsi="Arial" w:cs="Arial"/>
          <w:b/>
          <w:sz w:val="24"/>
          <w:szCs w:val="24"/>
        </w:rPr>
      </w:pP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5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Obowiązki Wykonawcy</w:t>
      </w:r>
    </w:p>
    <w:p w:rsidR="00380C7E" w:rsidRPr="00622316" w:rsidRDefault="00471BB4" w:rsidP="0062231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oświadcza, że zapoznał się z SWZ, opisem przedmiotu zamówienia, pytaniami i odpowiedziami udzielonymi na etapie postępowania przetargowego (o ile występują) i dokumentami, o których mowa w § 1 ust.1 umowy oraz nie wnosi do nich uwag i uznaje je za podstawę do realizacji przedmiotu niniejszej Umowy.</w:t>
      </w:r>
    </w:p>
    <w:p w:rsidR="00471BB4" w:rsidRPr="00622316" w:rsidRDefault="00471BB4" w:rsidP="0062231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Organizacja robót należy do Wykonawcy, który w szczególności przejmuje na siebie obowiązki (bez odrębnego wynagrodzenia) związane z :</w:t>
      </w:r>
    </w:p>
    <w:p w:rsidR="00380C7E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 xml:space="preserve">opracowaniem i przekazaniem Zamawiającemu dokumentacji powykonawczej nie później niż w </w:t>
      </w:r>
      <w:r w:rsidR="00862D93" w:rsidRPr="00622316">
        <w:rPr>
          <w:rFonts w:ascii="Arial" w:hAnsi="Arial" w:cs="Arial"/>
          <w:sz w:val="24"/>
          <w:szCs w:val="24"/>
        </w:rPr>
        <w:t>dniu odbioru ostatecznego</w:t>
      </w:r>
      <w:r w:rsidR="00A311E0" w:rsidRPr="00622316">
        <w:rPr>
          <w:rFonts w:ascii="Arial" w:hAnsi="Arial" w:cs="Arial"/>
          <w:sz w:val="24"/>
          <w:szCs w:val="24"/>
        </w:rPr>
        <w:t xml:space="preserve">, przy czym dopuszcza się dostarczenie inwentaryzacji powykonawczej w formie roboczej (bez klauzuli);  </w:t>
      </w:r>
    </w:p>
    <w:p w:rsidR="00380C7E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protokolarnym przejęciem od Zamawiającego placu budowy w terminie </w:t>
      </w:r>
      <w:r w:rsidR="00862D93" w:rsidRPr="00622316">
        <w:rPr>
          <w:rFonts w:ascii="Arial" w:hAnsi="Arial" w:cs="Arial"/>
          <w:sz w:val="24"/>
          <w:szCs w:val="24"/>
        </w:rPr>
        <w:t>7</w:t>
      </w:r>
      <w:r w:rsidRPr="00622316">
        <w:rPr>
          <w:rFonts w:ascii="Arial" w:hAnsi="Arial" w:cs="Arial"/>
          <w:sz w:val="24"/>
          <w:szCs w:val="24"/>
        </w:rPr>
        <w:t xml:space="preserve"> dni od daty podpisania umowy;</w:t>
      </w:r>
    </w:p>
    <w:p w:rsidR="00380C7E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zorganizowaniem i zabezpieczeniem placu budowy;</w:t>
      </w:r>
    </w:p>
    <w:p w:rsidR="007536A4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opracowaniem przez kierownika budowy Planu Bezpieczeństwa i Ochrony Zdrowia (BIOZ), zgodnie z obowiązującymi przepisami;</w:t>
      </w:r>
    </w:p>
    <w:p w:rsidR="00FD7AF9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prowadzeniem robót zgodnie z warunkami technicznymi wykonywania i odbioru robót budowlanych, obowiązującymi przepisami BHP i P.POŻ. oraz zasadami wiedzy budowlanej;</w:t>
      </w:r>
    </w:p>
    <w:p w:rsidR="00FD7AF9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przekazaniem Zamawiającemu w dniu podpisania umowy oświadczenia o objęciu funkcji kierownika budowy wraz z kopią uprawnień i zaświadczenia o przynależności do właściwej izby samorządu zawodowego;</w:t>
      </w:r>
    </w:p>
    <w:p w:rsidR="00471BB4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przekazaniem Zamawiającemu na każde jego wezwanie (w wyznaczonym w tym wezwaniu terminie) oświadczeń i dokumentów potwierdzających spełnienie wymogu, że czynności, o których mowa w § 1 ust 2 umowy będą wykonywane przez osoby zatrudniane na podstawie umowy o pracę,</w:t>
      </w:r>
      <w:r w:rsidR="00FF3BED">
        <w:rPr>
          <w:rFonts w:ascii="Arial" w:hAnsi="Arial" w:cs="Arial"/>
          <w:sz w:val="24"/>
          <w:szCs w:val="24"/>
        </w:rPr>
        <w:t xml:space="preserve"> wedle wyboru Wykonawcy: </w:t>
      </w:r>
    </w:p>
    <w:p w:rsidR="00FD7AF9" w:rsidRPr="00622316" w:rsidRDefault="00471BB4" w:rsidP="00622316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oświadczenia Wykonawcy lub Podwykonawcy o zatrudnieniu na podstawie umowy o pracę osób wykonujących czynności, których dotyczy wezwanie Zamawiającego. Oświadczenie to powinno zawierać w szczególności: dokładne określenie przedmiotu składanego oświadczenia, datę jego złożenia, wskazanie, że objęte wezwaniem czynności wykonują osoby zatrudnione na podstawie umowy o pracę wraz ze wskazaniem liczby tych osób, imion </w:t>
      </w:r>
      <w:r w:rsidR="00FF3BED">
        <w:rPr>
          <w:rFonts w:ascii="Arial" w:hAnsi="Arial" w:cs="Arial"/>
          <w:sz w:val="24"/>
          <w:szCs w:val="24"/>
        </w:rPr>
        <w:br/>
      </w:r>
      <w:r w:rsidRPr="00622316">
        <w:rPr>
          <w:rFonts w:ascii="Arial" w:hAnsi="Arial" w:cs="Arial"/>
          <w:sz w:val="24"/>
          <w:szCs w:val="24"/>
        </w:rPr>
        <w:t>i nazwisk tych osób, rodzaju umowy o pracę, zakresu obowiązków pracowników i wymiaru etatu oraz podpis osoby uprawnionej do złożenia oświadczenia w imieniu Wykonawcy lub Podwykonawcy;</w:t>
      </w:r>
    </w:p>
    <w:p w:rsidR="00FD7AF9" w:rsidRPr="00622316" w:rsidRDefault="00471BB4" w:rsidP="00622316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poświadczone za zgodność z oryginałem odpowiednio przez Wykonawcę lub Podwykonawcę kopie umów o pracę osób wykonujących w trakcie realizacji zamówienia czynności, których dotyczy ww. oświadczenie Wykonawcy lub Podwykonawcy (wraz z dokumentem regulującym zakres obowiązków, jeżeli został sporządzony). Kopie umów powinny zostać zanonimizowane w 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r.) oraz ustawy z dnia 10.05.2018 r. o ochronie danych osobowych (Dz.U. z 2019 r. poz. 1781 z </w:t>
      </w:r>
      <w:proofErr w:type="spellStart"/>
      <w:r w:rsidRPr="00622316">
        <w:rPr>
          <w:rFonts w:ascii="Arial" w:hAnsi="Arial" w:cs="Arial"/>
          <w:sz w:val="24"/>
          <w:szCs w:val="24"/>
        </w:rPr>
        <w:t>późn</w:t>
      </w:r>
      <w:proofErr w:type="spellEnd"/>
      <w:r w:rsidRPr="00622316">
        <w:rPr>
          <w:rFonts w:ascii="Arial" w:hAnsi="Arial" w:cs="Arial"/>
          <w:sz w:val="24"/>
          <w:szCs w:val="24"/>
        </w:rPr>
        <w:t xml:space="preserve">. zm.) (tj. w szczególności bez adresów, nr PESEL pracowników). Imię i nazwisko pracownika oraz informacje takie jak data zawarcia umowy, rodzaj umowy o pracę, zakres obowiązków pracownika i wymiar etatu nie podlegają </w:t>
      </w:r>
      <w:proofErr w:type="spellStart"/>
      <w:r w:rsidRPr="00622316">
        <w:rPr>
          <w:rFonts w:ascii="Arial" w:hAnsi="Arial" w:cs="Arial"/>
          <w:sz w:val="24"/>
          <w:szCs w:val="24"/>
        </w:rPr>
        <w:t>anonimizacji</w:t>
      </w:r>
      <w:proofErr w:type="spellEnd"/>
      <w:r w:rsidRPr="00622316">
        <w:rPr>
          <w:rFonts w:ascii="Arial" w:hAnsi="Arial" w:cs="Arial"/>
          <w:sz w:val="24"/>
          <w:szCs w:val="24"/>
        </w:rPr>
        <w:t>.</w:t>
      </w:r>
    </w:p>
    <w:p w:rsidR="00FD7AF9" w:rsidRPr="00622316" w:rsidRDefault="00471BB4" w:rsidP="00622316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FD7AF9" w:rsidRPr="00622316" w:rsidRDefault="00471BB4" w:rsidP="00622316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r.) oraz ustawy z dnia 10.05.2018 r. o ochronie danych osobowych (Dz.U. z 2019 r. poz. 1781 z </w:t>
      </w:r>
      <w:proofErr w:type="spellStart"/>
      <w:r w:rsidRPr="00622316">
        <w:rPr>
          <w:rFonts w:ascii="Arial" w:hAnsi="Arial" w:cs="Arial"/>
          <w:sz w:val="24"/>
          <w:szCs w:val="24"/>
        </w:rPr>
        <w:t>późn</w:t>
      </w:r>
      <w:proofErr w:type="spellEnd"/>
      <w:r w:rsidRPr="00622316">
        <w:rPr>
          <w:rFonts w:ascii="Arial" w:hAnsi="Arial" w:cs="Arial"/>
          <w:sz w:val="24"/>
          <w:szCs w:val="24"/>
        </w:rPr>
        <w:t>. zm.)</w:t>
      </w:r>
    </w:p>
    <w:p w:rsidR="00471BB4" w:rsidRPr="00622316" w:rsidRDefault="00471BB4" w:rsidP="00622316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oświadczenia zatrudnionego pracownika, zawierającego informacje o których mowa w art. 438 ust. 2 ustawy </w:t>
      </w:r>
      <w:proofErr w:type="spellStart"/>
      <w:r w:rsidRPr="00622316">
        <w:rPr>
          <w:rFonts w:ascii="Arial" w:hAnsi="Arial" w:cs="Arial"/>
          <w:sz w:val="24"/>
          <w:szCs w:val="24"/>
        </w:rPr>
        <w:t>Pzp</w:t>
      </w:r>
      <w:proofErr w:type="spellEnd"/>
      <w:r w:rsidRPr="00622316">
        <w:rPr>
          <w:rFonts w:ascii="Arial" w:hAnsi="Arial" w:cs="Arial"/>
          <w:sz w:val="24"/>
          <w:szCs w:val="24"/>
        </w:rPr>
        <w:t>.</w:t>
      </w:r>
    </w:p>
    <w:p w:rsidR="00FD7AF9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Wykonawca </w:t>
      </w:r>
      <w:r w:rsidR="00862D93" w:rsidRPr="00622316">
        <w:rPr>
          <w:rFonts w:ascii="Arial" w:hAnsi="Arial" w:cs="Arial"/>
          <w:sz w:val="24"/>
          <w:szCs w:val="24"/>
        </w:rPr>
        <w:t>na wezwanie Zamawiającego</w:t>
      </w:r>
      <w:r w:rsidRPr="00622316">
        <w:rPr>
          <w:rFonts w:ascii="Arial" w:hAnsi="Arial" w:cs="Arial"/>
          <w:sz w:val="24"/>
          <w:szCs w:val="24"/>
        </w:rPr>
        <w:t xml:space="preserve"> przekaże Zamawiającemu oświadczenie w przedmiocie liczby pracowników zatrudnionych na umowę </w:t>
      </w:r>
      <w:r w:rsidR="00FF3BED">
        <w:rPr>
          <w:rFonts w:ascii="Arial" w:hAnsi="Arial" w:cs="Arial"/>
          <w:sz w:val="24"/>
          <w:szCs w:val="24"/>
        </w:rPr>
        <w:br/>
      </w:r>
      <w:r w:rsidRPr="00622316">
        <w:rPr>
          <w:rFonts w:ascii="Arial" w:hAnsi="Arial" w:cs="Arial"/>
          <w:sz w:val="24"/>
          <w:szCs w:val="24"/>
        </w:rPr>
        <w:t>o pracę, którzy będą wykonywać czynności, o których mowa w § 1 ust. 2 umowy;</w:t>
      </w:r>
    </w:p>
    <w:p w:rsidR="00FD7AF9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pełnieniem funkcji koordynatora robót realizowanych przez Podwykonawców;</w:t>
      </w:r>
    </w:p>
    <w:p w:rsidR="00FD7AF9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ponoszeniem kosztów organizacji robót, zużycia wody, energii elektrycznej i cieplnej w okresie realizacji robót;</w:t>
      </w:r>
    </w:p>
    <w:p w:rsidR="00A311E0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prowadzeniem dokumentacji budowy i sporządze</w:t>
      </w:r>
      <w:r w:rsidR="00A311E0" w:rsidRPr="00622316">
        <w:rPr>
          <w:rFonts w:ascii="Arial" w:hAnsi="Arial" w:cs="Arial"/>
          <w:sz w:val="24"/>
          <w:szCs w:val="24"/>
        </w:rPr>
        <w:t>niem dokumentacji powykonawczej składającej się z:</w:t>
      </w:r>
    </w:p>
    <w:p w:rsidR="00A311E0" w:rsidRPr="00622316" w:rsidRDefault="00A311E0" w:rsidP="0062231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- aprobat, deklaracji właściwości użytkowych i deklaracji zgodności dla stosowanych materiałów budowlanych,</w:t>
      </w:r>
    </w:p>
    <w:p w:rsidR="00A311E0" w:rsidRPr="00FF3BED" w:rsidRDefault="00A311E0" w:rsidP="00FF3BED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- inwentaryzacji powykonawczej geodezyjnej wraz z niezbędną klauzulą,</w:t>
      </w:r>
    </w:p>
    <w:p w:rsidR="00A311E0" w:rsidRPr="00622316" w:rsidRDefault="00A311E0" w:rsidP="0062231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- dziennika budowy, </w:t>
      </w:r>
    </w:p>
    <w:p w:rsidR="00A311E0" w:rsidRPr="00622316" w:rsidRDefault="00A311E0" w:rsidP="0062231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- kserokopii korespondencji prowadzonej w trakcie budowy mającej istotny wpływ na realizację przedmiotu zamówienia np. zmiany istotne, rozliczenia</w:t>
      </w:r>
      <w:r w:rsidR="00B948B5" w:rsidRPr="00622316">
        <w:rPr>
          <w:rFonts w:ascii="Arial" w:hAnsi="Arial" w:cs="Arial"/>
          <w:sz w:val="24"/>
          <w:szCs w:val="24"/>
        </w:rPr>
        <w:t>, pisemne wystąpienia o zmiany materiałowe</w:t>
      </w:r>
    </w:p>
    <w:p w:rsidR="00FD7AF9" w:rsidRPr="00622316" w:rsidRDefault="00A311E0" w:rsidP="0062231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- protokołów odbiorów częściowych i końcowych </w:t>
      </w:r>
    </w:p>
    <w:p w:rsidR="00A311E0" w:rsidRPr="00622316" w:rsidRDefault="00A311E0" w:rsidP="0062231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- protokołów odbiorów robót zanikowych </w:t>
      </w:r>
    </w:p>
    <w:p w:rsidR="00A311E0" w:rsidRPr="00622316" w:rsidRDefault="00A311E0" w:rsidP="0062231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- protokołów z badań i pomiarów dokonywanych w trakcie budowy</w:t>
      </w:r>
    </w:p>
    <w:p w:rsidR="00A311E0" w:rsidRPr="00622316" w:rsidRDefault="00A311E0" w:rsidP="0062231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- geodezyjnych operatów roboczych</w:t>
      </w:r>
    </w:p>
    <w:p w:rsidR="00B948B5" w:rsidRPr="00622316" w:rsidRDefault="00B948B5" w:rsidP="00622316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- oświadczeń o których mowa w pkt. 19 </w:t>
      </w:r>
      <w:proofErr w:type="spellStart"/>
      <w:r w:rsidRPr="00622316">
        <w:rPr>
          <w:rFonts w:ascii="Arial" w:hAnsi="Arial" w:cs="Arial"/>
          <w:sz w:val="24"/>
          <w:szCs w:val="24"/>
        </w:rPr>
        <w:t>c,d</w:t>
      </w:r>
      <w:proofErr w:type="spellEnd"/>
    </w:p>
    <w:p w:rsidR="00FD7AF9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ponoszeniem, od chwili przejęcia terenu budowy do chwili odbioru końcowego, odpowiedzialności na zasadach ogólnych za szkody powstałe na terenie budowy, oraz posiadaniem ubezpieczenia OC i NW od szkód spowodowanych realizacją robót;</w:t>
      </w:r>
    </w:p>
    <w:p w:rsidR="00FD7AF9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oznakowaniem i zabezpieczeniem placu budowy oraz utrzymaniem i konserwacją urządzeń zabezpieczających plac budowy;</w:t>
      </w:r>
    </w:p>
    <w:p w:rsidR="00FD7AF9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>natychmiastowym zabezpieczeniem awarii;</w:t>
      </w:r>
    </w:p>
    <w:p w:rsidR="00FD7AF9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użyciem materiałów dopuszczonych do stosowania na rynku polskim;</w:t>
      </w:r>
    </w:p>
    <w:p w:rsidR="00FD7AF9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posiadaniem ubezpieczenia od odpowiedzialności cywilnej w zakresie prowadzonej działalności gospodarczej i działań Podwykonawców na czas realizacji przedmiotu umowy w wysokości nie mniejszej niż cena złożonej oferty;</w:t>
      </w:r>
    </w:p>
    <w:p w:rsidR="00471BB4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zabezpieczenie istniejącej zieleni w sąsiedztwie prowadzonych robót i dbałość o przestrzeganie przepisów dotyczących ochrony przyrody i środowiska. Wykonawca ponosi pełną odpowiedzialność za naruszenie przepisów dotyczących ochrony przyrody i środowiska na terenie budowy w stopniu całkowicie zwalniającym od tej odpowiedzialności Zamawiającego.</w:t>
      </w:r>
    </w:p>
    <w:p w:rsidR="00326F7C" w:rsidRPr="00622316" w:rsidRDefault="00FD7AF9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przy pracach związanych z realizacją przedmiotu zamówienia zobowiązany jest do wykorzystywania wyłącznie maszyn wyposażonych w absorbenty oleju pozwalające na zbiór rozlanego oleju w przypadk</w:t>
      </w:r>
      <w:r w:rsidR="00842115">
        <w:rPr>
          <w:rFonts w:ascii="Arial" w:hAnsi="Arial" w:cs="Arial"/>
          <w:sz w:val="24"/>
          <w:szCs w:val="24"/>
        </w:rPr>
        <w:t>u awarii, przestrzegając zasad, kryteriów</w:t>
      </w:r>
      <w:r w:rsidRPr="00622316">
        <w:rPr>
          <w:rFonts w:ascii="Arial" w:hAnsi="Arial" w:cs="Arial"/>
          <w:sz w:val="24"/>
          <w:szCs w:val="24"/>
        </w:rPr>
        <w:t xml:space="preserve"> i wskaźniki trwałego i zrównoważonego zagospodarowania lasów PEFC® – </w:t>
      </w:r>
      <w:hyperlink r:id="rId9" w:history="1">
        <w:r w:rsidRPr="00622316">
          <w:rPr>
            <w:rStyle w:val="Hipercze"/>
            <w:rFonts w:ascii="Arial" w:hAnsi="Arial" w:cs="Arial"/>
            <w:color w:val="auto"/>
            <w:sz w:val="24"/>
            <w:szCs w:val="24"/>
          </w:rPr>
          <w:t>http://www.pefc-polska.pl</w:t>
        </w:r>
      </w:hyperlink>
      <w:r w:rsidRPr="00622316">
        <w:rPr>
          <w:rFonts w:ascii="Arial" w:hAnsi="Arial" w:cs="Arial"/>
          <w:sz w:val="24"/>
          <w:szCs w:val="24"/>
        </w:rPr>
        <w:t xml:space="preserve"> .</w:t>
      </w:r>
    </w:p>
    <w:p w:rsidR="00471BB4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zgłoszeniem Zamawiającemu w formie pisemnej, gotowości do odbioru, w terminie najpóźniej </w:t>
      </w:r>
      <w:r w:rsidR="00326F7C" w:rsidRPr="00622316">
        <w:rPr>
          <w:rFonts w:ascii="Arial" w:hAnsi="Arial" w:cs="Arial"/>
          <w:sz w:val="24"/>
          <w:szCs w:val="24"/>
        </w:rPr>
        <w:t>7</w:t>
      </w:r>
      <w:r w:rsidRPr="00622316">
        <w:rPr>
          <w:rFonts w:ascii="Arial" w:hAnsi="Arial" w:cs="Arial"/>
          <w:sz w:val="24"/>
          <w:szCs w:val="24"/>
        </w:rPr>
        <w:t xml:space="preserve"> dni przed upływem terminu określonego w § 2 niniejszej umowy, wraz z przekazaniem następujących dokumentów pozwalających na ocenę prawidłowości wykonania robót zgłoszonych do odbioru:</w:t>
      </w:r>
    </w:p>
    <w:p w:rsidR="00326F7C" w:rsidRPr="00622316" w:rsidRDefault="00471BB4" w:rsidP="0062231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dokumentacji powykonawczej;</w:t>
      </w:r>
    </w:p>
    <w:p w:rsidR="00326F7C" w:rsidRPr="00622316" w:rsidRDefault="00471BB4" w:rsidP="0062231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kompletu protokołów, atestów i certyfikatów, badań zagęszczenia pozwalających na ocenę prawidłowości wykonania robót zgłoszonych do odbioru;</w:t>
      </w:r>
    </w:p>
    <w:p w:rsidR="00326F7C" w:rsidRPr="00622316" w:rsidRDefault="00471BB4" w:rsidP="0062231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oświadczenia o wykonaniu robót zgodnie z dokumentacją projektową, oraz specyfikacjami technicznymi wykonania i odbioru robót budowlanych;</w:t>
      </w:r>
    </w:p>
    <w:p w:rsidR="00326F7C" w:rsidRPr="00622316" w:rsidRDefault="00471BB4" w:rsidP="0062231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oświadczenia o zastosowaniu wyrobów zgodnie z warunkami, o których mowa w § 6 ust. 1 i 2 umowy;</w:t>
      </w:r>
    </w:p>
    <w:p w:rsidR="00326F7C" w:rsidRPr="00622316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informowaniem o zmianie wszelkich danych Wykonawcy zawartych w umowie;</w:t>
      </w:r>
    </w:p>
    <w:p w:rsidR="00FF5A5A" w:rsidRDefault="00471BB4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uporządkowaniem terenu robót i doprowa</w:t>
      </w:r>
      <w:r w:rsidR="00326F7C" w:rsidRPr="00622316">
        <w:rPr>
          <w:rFonts w:ascii="Arial" w:hAnsi="Arial" w:cs="Arial"/>
          <w:sz w:val="24"/>
          <w:szCs w:val="24"/>
        </w:rPr>
        <w:t>dzeniem go do stanu pierwotnego</w:t>
      </w:r>
    </w:p>
    <w:p w:rsidR="00326F7C" w:rsidRPr="00622316" w:rsidRDefault="00FF5A5A" w:rsidP="0062231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udział w odbiorze końcowym prowadzonym przez jednostki Nadzoru Budowlanego wraz z udziałem i pomocą w uzyskaniu prawomocnego pozwolenia na użytkowanie lub równoważnego dokumentu</w:t>
      </w:r>
      <w:r w:rsidR="00842115">
        <w:rPr>
          <w:rFonts w:ascii="Arial" w:hAnsi="Arial" w:cs="Arial"/>
          <w:sz w:val="24"/>
          <w:szCs w:val="24"/>
        </w:rPr>
        <w:t>.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6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Zastosowane materiały</w:t>
      </w:r>
    </w:p>
    <w:p w:rsidR="00326F7C" w:rsidRPr="00622316" w:rsidRDefault="00471BB4" w:rsidP="00622316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zobowiązuje się wykonać przedmiot umowy z materiałów własnych, fabrycznie nowych.</w:t>
      </w:r>
    </w:p>
    <w:p w:rsidR="00FF5A5A" w:rsidRPr="00AC5F69" w:rsidRDefault="00471BB4" w:rsidP="00AC5F69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Materiały, o których mowa w ust. 1, muszą odpowiadać, co do jakości wymogom wyrobów dopuszczonych do obrotu i stosowania w budownictwie, wymaganiom SWZ, specyfikacji technicznej wykonania i odbioru robót oraz powszechnie obowiązującym przepisom prawa.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lastRenderedPageBreak/>
        <w:t>§ 7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Podwykonawcy</w:t>
      </w:r>
    </w:p>
    <w:p w:rsidR="00471BB4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Strony umowy ustalają, że roboty zostaną wykonane przez Wykonawcę osobiście bądź z udziałem Podwykonawców.</w:t>
      </w:r>
    </w:p>
    <w:p w:rsidR="00471BB4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powierzy Podwykonawcom następujące części zamówienia</w:t>
      </w:r>
      <w:r w:rsidR="00326F7C" w:rsidRPr="00622316">
        <w:rPr>
          <w:rFonts w:ascii="Arial" w:hAnsi="Arial" w:cs="Arial"/>
          <w:sz w:val="24"/>
          <w:szCs w:val="24"/>
        </w:rPr>
        <w:t>*</w:t>
      </w:r>
      <w:r w:rsidRPr="00622316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326F7C" w:rsidRPr="00622316" w:rsidTr="00326F7C">
        <w:tc>
          <w:tcPr>
            <w:tcW w:w="2303" w:type="dxa"/>
            <w:vAlign w:val="center"/>
          </w:tcPr>
          <w:p w:rsidR="00326F7C" w:rsidRPr="00622316" w:rsidRDefault="00326F7C" w:rsidP="00622316">
            <w:pPr>
              <w:pStyle w:val="Akapitzlist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622316">
              <w:rPr>
                <w:rFonts w:ascii="Arial" w:hAnsi="Arial" w:cs="Arial"/>
                <w:sz w:val="16"/>
                <w:szCs w:val="16"/>
              </w:rPr>
              <w:t>Nazwa/imię i nazwisko Podwykonawcy</w:t>
            </w:r>
          </w:p>
          <w:p w:rsidR="00326F7C" w:rsidRPr="00622316" w:rsidRDefault="00326F7C" w:rsidP="00622316">
            <w:pPr>
              <w:pStyle w:val="Akapitzlist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326F7C" w:rsidRPr="00622316" w:rsidRDefault="00326F7C" w:rsidP="00622316">
            <w:pPr>
              <w:rPr>
                <w:rFonts w:ascii="Arial" w:hAnsi="Arial" w:cs="Arial"/>
                <w:sz w:val="16"/>
                <w:szCs w:val="16"/>
              </w:rPr>
            </w:pPr>
            <w:r w:rsidRPr="00622316">
              <w:rPr>
                <w:rFonts w:ascii="Arial" w:hAnsi="Arial" w:cs="Arial"/>
                <w:sz w:val="16"/>
                <w:szCs w:val="16"/>
              </w:rPr>
              <w:t>Dane kontaktowe Podwykonawców oraz osób do kontaktu z nimi</w:t>
            </w:r>
          </w:p>
          <w:p w:rsidR="00326F7C" w:rsidRPr="00622316" w:rsidRDefault="00326F7C" w:rsidP="006223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326F7C" w:rsidRPr="00622316" w:rsidRDefault="00326F7C" w:rsidP="00622316">
            <w:pPr>
              <w:rPr>
                <w:rFonts w:ascii="Arial" w:hAnsi="Arial" w:cs="Arial"/>
                <w:sz w:val="16"/>
                <w:szCs w:val="16"/>
              </w:rPr>
            </w:pPr>
            <w:r w:rsidRPr="00622316">
              <w:rPr>
                <w:rFonts w:ascii="Arial" w:hAnsi="Arial" w:cs="Arial"/>
                <w:sz w:val="16"/>
                <w:szCs w:val="16"/>
              </w:rPr>
              <w:t>Opis powierzonej części zamówienia</w:t>
            </w:r>
          </w:p>
          <w:p w:rsidR="00326F7C" w:rsidRPr="00622316" w:rsidRDefault="00326F7C" w:rsidP="006223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326F7C" w:rsidRPr="00622316" w:rsidRDefault="00326F7C" w:rsidP="00622316">
            <w:pPr>
              <w:rPr>
                <w:rFonts w:ascii="Arial" w:hAnsi="Arial" w:cs="Arial"/>
                <w:sz w:val="16"/>
                <w:szCs w:val="16"/>
              </w:rPr>
            </w:pPr>
            <w:r w:rsidRPr="00622316">
              <w:rPr>
                <w:rFonts w:ascii="Arial" w:hAnsi="Arial" w:cs="Arial"/>
                <w:sz w:val="16"/>
                <w:szCs w:val="16"/>
              </w:rPr>
              <w:t xml:space="preserve">Czy Podwykonawca jest podmiotem, na którego zasoby Wykonawca powołuje się na zasadach określonych w art.118 ust.1 ustawy </w:t>
            </w:r>
            <w:proofErr w:type="spellStart"/>
            <w:r w:rsidRPr="0062231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</w:p>
        </w:tc>
      </w:tr>
      <w:tr w:rsidR="00326F7C" w:rsidRPr="00622316" w:rsidTr="00326F7C">
        <w:tc>
          <w:tcPr>
            <w:tcW w:w="2303" w:type="dxa"/>
          </w:tcPr>
          <w:p w:rsidR="00326F7C" w:rsidRPr="00622316" w:rsidRDefault="00CE2D56" w:rsidP="006223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  <w:tc>
          <w:tcPr>
            <w:tcW w:w="2303" w:type="dxa"/>
          </w:tcPr>
          <w:p w:rsidR="00326F7C" w:rsidRPr="00622316" w:rsidRDefault="00326F7C" w:rsidP="006223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26F7C" w:rsidRPr="00622316" w:rsidRDefault="00326F7C" w:rsidP="006223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26F7C" w:rsidRPr="00622316" w:rsidRDefault="00326F7C" w:rsidP="006223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71BB4" w:rsidRPr="00622316" w:rsidRDefault="00326F7C" w:rsidP="00622316">
      <w:pPr>
        <w:jc w:val="both"/>
        <w:rPr>
          <w:rFonts w:ascii="Arial" w:hAnsi="Arial" w:cs="Arial"/>
          <w:i/>
          <w:sz w:val="18"/>
          <w:szCs w:val="18"/>
        </w:rPr>
      </w:pPr>
      <w:r w:rsidRPr="00622316">
        <w:rPr>
          <w:rFonts w:ascii="Arial" w:hAnsi="Arial" w:cs="Arial"/>
          <w:sz w:val="24"/>
          <w:szCs w:val="24"/>
        </w:rPr>
        <w:t>*</w:t>
      </w:r>
      <w:r w:rsidR="00471BB4" w:rsidRPr="00622316">
        <w:rPr>
          <w:rFonts w:ascii="Arial" w:hAnsi="Arial" w:cs="Arial"/>
          <w:i/>
          <w:sz w:val="18"/>
          <w:szCs w:val="18"/>
        </w:rPr>
        <w:t>Zapis będzie miał zastosowanie pod warunkiem wskazania przez Wykonawcę w ofercie, części zamówienia, które zamierza powierzyć Podwykonawcom</w:t>
      </w:r>
    </w:p>
    <w:p w:rsidR="00326F7C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w trakcie realizacji zamówienia, bez zgody Zamawiającego, nie powierzy Podwykonawcom wykonania części umowy.</w:t>
      </w:r>
    </w:p>
    <w:p w:rsidR="00326F7C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zobowiązany jest do zawiadomienia Zamawiającego o wszelkich zmianach danych, o których mowa w ust. 2 w trakcie realizacji zamówienia, a także do przekazania informacji na temat nowych podwykonawców, którym w późniejszym okresie zamierza powierzyć realizację części zamówienia.</w:t>
      </w:r>
    </w:p>
    <w:p w:rsidR="00326F7C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Jeżeli zmiana albo rezygnacja z Podwykonawcy dotyczy podmiotu, na którego zasoby Wykonawca powoływał się na zasadach określonych w art. 118 ust. 1 P. z. p., w celu wykazania spełnienia warunków udziału w postępowaniu, Wykonawca jest obowiązany wykazać Zamawiającemu, że: proponowany inny Podwykonawca lub Wykonawca samodzielnie spełnia je w stopniu nie mniejszym niż Podwykonawca, na którego zasoby Wykonawca powoływał się w trakcie postępowania o udzielenie zamówienia oraz iż brak jest podstaw wykluczenia tego Podwykonawcy (w tym celu przedstawi oświadczenie, o którym mowa w art. 125 ust.1 ustawy </w:t>
      </w:r>
      <w:proofErr w:type="spellStart"/>
      <w:r w:rsidRPr="00622316">
        <w:rPr>
          <w:rFonts w:ascii="Arial" w:hAnsi="Arial" w:cs="Arial"/>
          <w:sz w:val="24"/>
          <w:szCs w:val="24"/>
        </w:rPr>
        <w:t>Pzp</w:t>
      </w:r>
      <w:proofErr w:type="spellEnd"/>
      <w:r w:rsidRPr="00622316">
        <w:rPr>
          <w:rFonts w:ascii="Arial" w:hAnsi="Arial" w:cs="Arial"/>
          <w:sz w:val="24"/>
          <w:szCs w:val="24"/>
        </w:rPr>
        <w:t>, lub podmiotowe środki dowodowe dotyczące tego podwykonawcy).</w:t>
      </w:r>
    </w:p>
    <w:p w:rsidR="00326F7C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Przepisu ust. 5 nie stosuje się wobec Podwykonawców, nie będących podmiotami, na których zasoby Wykonawca powoływał się na zasadach określonych w art. 118 ust.1 ustawy </w:t>
      </w:r>
      <w:proofErr w:type="spellStart"/>
      <w:r w:rsidRPr="00622316">
        <w:rPr>
          <w:rFonts w:ascii="Arial" w:hAnsi="Arial" w:cs="Arial"/>
          <w:sz w:val="24"/>
          <w:szCs w:val="24"/>
        </w:rPr>
        <w:t>Pzp</w:t>
      </w:r>
      <w:proofErr w:type="spellEnd"/>
      <w:r w:rsidRPr="00622316">
        <w:rPr>
          <w:rFonts w:ascii="Arial" w:hAnsi="Arial" w:cs="Arial"/>
          <w:sz w:val="24"/>
          <w:szCs w:val="24"/>
        </w:rPr>
        <w:t xml:space="preserve"> oraz do dalszych Podwykonawców.</w:t>
      </w:r>
    </w:p>
    <w:p w:rsidR="00326F7C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Powierzenie wykonania części zamówienia podwykonawcom nie zwalnia Wykonawcy z odpowiedzialności za należyte wykonanie tego zamówienia.</w:t>
      </w:r>
    </w:p>
    <w:p w:rsidR="00326F7C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Wykonawca, Podwykonawca lub dalszy Podwykonawca zamierzający zawrzeć umowę o podwykonawstwo, której przedmiotem jest wykonanie robót budowlanych, zobowiązany jest do przedłożenia Zamawiającemu projektu umowy o podwykonawstwo przy czym Podwykonawca lub dalszy Podwykonawca do projektu umowy dołączy zgodę Wykonawcy na zawarcie umowy o podwykonawstwo o treści zgodnej z przedłożonym projektem umowy. Ponadto Wykonawca, Podwykonawca lub dalszy Podwykonawca zobowiązany jest dołączyć odpis z właściwego dla danej formy organizacyjnej rejestru, wskazującego na uprawnienia osób wymienionych w umowie do reprezentowania stron umowy lub pełnomocnictwa do podpisania umowy.</w:t>
      </w:r>
    </w:p>
    <w:p w:rsidR="00326F7C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>Zamawiający w formie pisemnej wyrazi zgodę lub zgłosi zastrzeżenia do projektu umowy o podwykonawstwo o której mowa w ust. 8, w terminie do 7 dni licząc od dnia jej doręczenia Zamawiającemu.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Wykonawca, Podwykonawca lub dalszy Podwykonawca zobowiązany jest przedłożyć Zamawiającemu, poświadczoną za zgodność z oryginałem, kopię zawartej umowy o podwykonawstwo o treści zgodnej z zaakceptowanym uprzednio przez Zamawiającego projektem, w terminie do 7 dni od daty jej zawarcia.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w terminie do 5 dni od doręczenia mu kopii umowy o podwykonawstwo może zgłosić sprzeciw do treści tej umowy. Jeżeli tego nie uczyni, uważać się będzie, że wyraził zgodę na przedmiotową umowę o podwykonawstwo.</w:t>
      </w:r>
    </w:p>
    <w:p w:rsidR="00471BB4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uprawniony jest do zgłaszania pisemnych zastrzeżeń do projektu umowy o podwykonawstwo lub sprzeciwu do umowy o podwykonawstwo w szczególności gdy:</w:t>
      </w:r>
    </w:p>
    <w:p w:rsidR="00D66C02" w:rsidRPr="00622316" w:rsidRDefault="00471BB4" w:rsidP="0062231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nie będzie spełniała wymagań określonych w niniejszym paragrafie, oraz innych wymagań określonych w dokumentach zamówienia;</w:t>
      </w:r>
    </w:p>
    <w:p w:rsidR="00D66C02" w:rsidRPr="00622316" w:rsidRDefault="00471BB4" w:rsidP="0062231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będzie przewidywała termin zapłaty wynagrodzenia dłuższy niż 30 dni od dnia doręczenia Wykonawcy, Podwykonawcy lub dalszemu Podwykonawcy faktury lub rachunku, potwierdzających wykonanie zleconych Podwykonawcy lub dalszemu Podwykonawcy robót;</w:t>
      </w:r>
    </w:p>
    <w:p w:rsidR="00D66C02" w:rsidRPr="00622316" w:rsidRDefault="00471BB4" w:rsidP="0062231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będzie zawierała zapisy uzależniające dokonanie zapłaty na rzecz Podwykonawcy od odbioru robót przez Zamawiającego lub od zapłaty należności Wykonawcy przez Zamawiającego;</w:t>
      </w:r>
    </w:p>
    <w:p w:rsidR="00D66C02" w:rsidRPr="00622316" w:rsidRDefault="00471BB4" w:rsidP="0062231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nie będzie zawierała uregulowań dotyczących zawierania umów na roboty budowlane z dalszymi podwykonawcami, w szczególności zapisów warunkujących podpisanie tych umów od zgody Wykonawcy i od akceptacji Zamawiającego;</w:t>
      </w:r>
    </w:p>
    <w:p w:rsidR="00471BB4" w:rsidRPr="00622316" w:rsidRDefault="00471BB4" w:rsidP="0062231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będą zawierały postanowienia, które w ocenie Zamawiającego będą mogły utrudniać lub uniemożliwiać prawidłową lub terminową realizację niniejszej umowy, zgodnie z jej treścią, a także będzie zawierać postanowienia niezgodne z art. 463 ustawy </w:t>
      </w:r>
      <w:proofErr w:type="spellStart"/>
      <w:r w:rsidRPr="00622316">
        <w:rPr>
          <w:rFonts w:ascii="Arial" w:hAnsi="Arial" w:cs="Arial"/>
          <w:sz w:val="24"/>
          <w:szCs w:val="24"/>
        </w:rPr>
        <w:t>Pzp</w:t>
      </w:r>
      <w:proofErr w:type="spellEnd"/>
      <w:r w:rsidRPr="00622316">
        <w:rPr>
          <w:rFonts w:ascii="Arial" w:hAnsi="Arial" w:cs="Arial"/>
          <w:sz w:val="24"/>
          <w:szCs w:val="24"/>
        </w:rPr>
        <w:t>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Umowy o Podwykonawstwo wymagają formy pisemnej pod rygorem nieważności.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Każdy projekt umowy i umowa o podwykonawstwo musi zawierać w szczególności :</w:t>
      </w:r>
    </w:p>
    <w:p w:rsidR="00D66C02" w:rsidRPr="00622316" w:rsidRDefault="00471BB4" w:rsidP="0062231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określenie stron;</w:t>
      </w:r>
    </w:p>
    <w:p w:rsidR="00D66C02" w:rsidRPr="00622316" w:rsidRDefault="00471BB4" w:rsidP="0062231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zakres robót przewidzianych do wykonania;</w:t>
      </w:r>
    </w:p>
    <w:p w:rsidR="00D66C02" w:rsidRPr="00622316" w:rsidRDefault="00471BB4" w:rsidP="0062231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termin realizacji robót (nie wykraczający poza termin realizacji robót określony w § 2 niniejszej umowy lub poza termin ustalony w harmonogramie robót oraz nie może stanowić zagrożenia wykonania robót budowlanych ujętych w § 1 niniejszej umowy);</w:t>
      </w:r>
    </w:p>
    <w:p w:rsidR="00D66C02" w:rsidRPr="00622316" w:rsidRDefault="00471BB4" w:rsidP="0062231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wynagrodzenie i zasady płatności za wykonanie robót;</w:t>
      </w:r>
    </w:p>
    <w:p w:rsidR="00D66C02" w:rsidRPr="00622316" w:rsidRDefault="00471BB4" w:rsidP="0062231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klauzulę o treści: „w przypadku nie zapłacenia przez Wykonawcę wynagrodzenia Podwykonawcy lub dalszemu Podwykonawcy za wykonane </w:t>
      </w:r>
      <w:r w:rsidRPr="00622316">
        <w:rPr>
          <w:rFonts w:ascii="Arial" w:hAnsi="Arial" w:cs="Arial"/>
          <w:sz w:val="24"/>
          <w:szCs w:val="24"/>
        </w:rPr>
        <w:lastRenderedPageBreak/>
        <w:t>przez Podwykonawcę lub dalszego Podwykonawcę roboty, Zamawiający zapłaci Podwykonawcy lub dalszemu Podwykonawcy żądaną kwotę wynagrodzenia, jednak nie wyższą niż kwota wynikająca z kosztorysu ofertowego za ten zakres robót”;</w:t>
      </w:r>
    </w:p>
    <w:p w:rsidR="00471BB4" w:rsidRPr="00622316" w:rsidRDefault="00471BB4" w:rsidP="0062231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postanowienia o możliwości odstąpienia od umowy w przypadkach odpowiednich do zawartych w niniejszej umowie.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 ukształtowane postanowieniami umowy zawartej mi</w:t>
      </w:r>
      <w:r w:rsidR="00D66C02" w:rsidRPr="00622316">
        <w:rPr>
          <w:rFonts w:ascii="Arial" w:hAnsi="Arial" w:cs="Arial"/>
          <w:sz w:val="24"/>
          <w:szCs w:val="24"/>
        </w:rPr>
        <w:t xml:space="preserve">ędzy Zamawiającym a Wykonawcą. 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Uregulowania niniejszego paragrafu obowiązują także przy zmianach projektów umów o podwykonawstwo jak i zmianach umów o podwykonawstwo.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Strony umowy stwierdzają, iż w przypadku zgłoszenia sprzeciwu lub zastrzeżeń przez Zamawiającego, wyłączona jest odpowiedzialność solidarna Zamawiającego z Wykonawcą za zapłatę wymaganego wynagrodzenia, przysługującego Podwykonawcy lub dalszemu Podwykonawcy za wykonanie robót przewidzianych niniejszą umową.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Wykonawca, Podwykonawca, dalszy Podwykonawca zamówienia na roboty budowlane przedkłada Zamawiającemu poświadczoną za zgodność z oryginałem kopię zawartej umowy o podwykonawstwo, której przedmiotem są dostawy lub usługi w terminie 7 dni od dnia jej zawarcia, z wyłączeniem umów o podwykonawstwo o wartości mniejszej niż 0,5% wartości umowy określonej w § 3 ust. 1, oraz umów o podwykonawstwo, których przedmiot został wskazany przez Zamawiającego w dokumentach zamówienia. Wyłączenie nie dotyczy umów o podwykonawstwo o wartości większej niż 50 tysięcy złotych.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przypadku, o którym mowa w ust.18, jeżeli termin zapłaty wynagrodzenia jest dłuższy niż 30 dni, Zamawiający informuje o tym Wykonawcę i wzywa go do zmiany tej umowy pod rygorem wystąpienia o zapłatę kary umownej.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Procedurę, o której mowa w ust. 18 i 19, stosuje się również do wszystkich zmian umów o podwykonawstwo, których przedmiotem są dostawy lub usługi.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Wykonawca, powierzając realizację robót podwykonawcy, zobowiązany jest do dokonania we własnym zakresie zapłaty wymagalnego wynagrodzenia należnego podwykonawcy z zachowaniem terminów płatności określonych w umowie z podwykonawcą. Przy przekazaniu Zamawiającemu faktury przez Wykonawcę , która obejmuje Wynagrodzenie za zakres robót wykonanych przez podwykonawcę, do faktury należy dołączyć dowody zapłaty wymagalnego wynagrodzenia podwykonawcy i dalszego podwykonawcy potwierdzające dokonanie zapłaty całości należnego mu wynagrodzenia.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 przypadku uchylenia się od obowiązku zapłaty odpowiednio przez Wykonawcę, podwykonawcę lub dalszego Podwykonawcę bezpośredniej zapłaty wymagalnego wynagrodzenia przysługującego Podwykonawcy lub dalszemu Podwykonawcy, za wykonane i odebrane roboty, Zamawiający dokona bezpośredniej zapłaty wymagalnego wynagrodzenia przysługującego </w:t>
      </w:r>
      <w:r w:rsidRPr="00622316">
        <w:rPr>
          <w:rFonts w:ascii="Arial" w:hAnsi="Arial" w:cs="Arial"/>
          <w:sz w:val="24"/>
          <w:szCs w:val="24"/>
        </w:rPr>
        <w:lastRenderedPageBreak/>
        <w:t>Podwykonawcy, dalszemu Podwykonawcy, który zawarł zaakceptowaną przez Zamawiającego umowę o podwykonawstwo, której przedmiotem są roboty budowlane lub który zawarł przedłożoną Zamawiającemu umowę o podwykonawstwo, której przedmiotem są dostawy lub usługi.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Bezpośrednia zapłata obejmuje wyłącznie należne wynagrodzenie bez odsetek należnych Podwykonawcy lub dalszemu Podwykonawcy.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Przed dokonaniem bezpośredniej zapłaty, Zamawiający wezwie na piśmie Wykonawcę do zgłoszenia na piśmie uwag dotyczących zasadności bezpośredniej zapłaty wynagrodzenia Podwykonawcy lub dalszemu Podwykonawcy, o których mowa w ust.22.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Uwagi o których mowa w ust. 24, należy składać w terminie 7 dni od dokonania wezwania.</w:t>
      </w:r>
    </w:p>
    <w:p w:rsidR="00471BB4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przypadku zgłoszenia uwag przez Wykonawcę w wyznaczonym terminie, Zamawiający może:</w:t>
      </w:r>
    </w:p>
    <w:p w:rsidR="00D66C02" w:rsidRPr="00622316" w:rsidRDefault="00471BB4" w:rsidP="0062231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nie dokonywać bezpośredniej zapłaty wynagrodzenia Podwykonawcy, dalszemu Podwykonawcy, jeżeli Wykonawca wykaże niezasadność takiej zapłaty albo,</w:t>
      </w:r>
    </w:p>
    <w:p w:rsidR="00D66C02" w:rsidRPr="00622316" w:rsidRDefault="00471BB4" w:rsidP="0062231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 albo,</w:t>
      </w:r>
    </w:p>
    <w:p w:rsidR="00D66C02" w:rsidRPr="00622316" w:rsidRDefault="00471BB4" w:rsidP="0062231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dokonać bezpośredniej zapłaty wynagrodzenia Podwykonawcy lub dalszemu Podwykonawcy jeżeli podwykonawca lub dalszy Podwykonawca wykaże zasadność takiej zapłaty.</w:t>
      </w:r>
    </w:p>
    <w:p w:rsidR="00D66C02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przypadku dokonania bezpośredniej zapłaty Podwykonawcy lub dalszemu Podwykonawcy, Zamawiający dokona potrącenia kwoty wypłaconego wynagrodzenia z wynagrodzenia należnego Wykonawcy na podstawie wystawionej noty księgowej, a Wykonawca na powyższe wyraża zgodę.</w:t>
      </w:r>
    </w:p>
    <w:p w:rsidR="00471BB4" w:rsidRPr="00622316" w:rsidRDefault="00471BB4" w:rsidP="0062231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Postanowienia niniejszego paragrafu nie naruszają praw i obowiązków Zamawiającego, Wykonawcy, Podwykonawcy i dalszego Podwykonawcy, wynikających z przepisów art. 647</w:t>
      </w:r>
      <w:r w:rsidRPr="00622316">
        <w:rPr>
          <w:rFonts w:ascii="Arial" w:hAnsi="Arial" w:cs="Arial"/>
          <w:sz w:val="24"/>
          <w:szCs w:val="24"/>
          <w:vertAlign w:val="superscript"/>
        </w:rPr>
        <w:t>1</w:t>
      </w:r>
      <w:r w:rsidRPr="00622316">
        <w:rPr>
          <w:rFonts w:ascii="Arial" w:hAnsi="Arial" w:cs="Arial"/>
          <w:sz w:val="24"/>
          <w:szCs w:val="24"/>
        </w:rPr>
        <w:t xml:space="preserve"> Ustawy Kodeks Cywilny.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8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Nadzór</w:t>
      </w:r>
    </w:p>
    <w:p w:rsidR="00471BB4" w:rsidRPr="00622316" w:rsidRDefault="00471BB4" w:rsidP="0062231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Do nadzoru nad prawidłowym przebiegiem realizacji przedmiotu umowy, wynikających z warunków niniejszej umowy wyznacza się osoby:</w:t>
      </w:r>
    </w:p>
    <w:p w:rsidR="00471BB4" w:rsidRPr="00622316" w:rsidRDefault="00471BB4" w:rsidP="00622316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Ze strony Zamawiającego:</w:t>
      </w:r>
    </w:p>
    <w:p w:rsidR="00471BB4" w:rsidRDefault="00842115" w:rsidP="00622316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</w:t>
      </w:r>
      <w:r w:rsidR="00862D93" w:rsidRPr="00622316">
        <w:rPr>
          <w:rFonts w:ascii="Arial" w:hAnsi="Arial" w:cs="Arial"/>
          <w:sz w:val="24"/>
          <w:szCs w:val="24"/>
        </w:rPr>
        <w:t>– inspektor nadzoru inwestorskiego</w:t>
      </w:r>
      <w:r w:rsidR="00CE2D56">
        <w:rPr>
          <w:rFonts w:ascii="Arial" w:hAnsi="Arial" w:cs="Arial"/>
          <w:sz w:val="24"/>
          <w:szCs w:val="24"/>
        </w:rPr>
        <w:t>;</w:t>
      </w:r>
    </w:p>
    <w:p w:rsidR="00CE2D56" w:rsidRPr="00622316" w:rsidRDefault="00CE2D56" w:rsidP="00622316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powołana przez Nadleśniczego Nadleśnictwa Myślenice.</w:t>
      </w:r>
    </w:p>
    <w:p w:rsidR="00471BB4" w:rsidRPr="00622316" w:rsidRDefault="00471BB4" w:rsidP="00622316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Ze strony Wykonawcy:</w:t>
      </w:r>
    </w:p>
    <w:p w:rsidR="00471BB4" w:rsidRPr="00622316" w:rsidRDefault="00471BB4" w:rsidP="00622316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kierownik budowy </w:t>
      </w:r>
      <w:r w:rsidR="00842115">
        <w:rPr>
          <w:rFonts w:ascii="Arial" w:hAnsi="Arial" w:cs="Arial"/>
          <w:sz w:val="24"/>
          <w:szCs w:val="24"/>
        </w:rPr>
        <w:t>………………………</w:t>
      </w:r>
      <w:r w:rsidRPr="00622316">
        <w:rPr>
          <w:rFonts w:ascii="Arial" w:hAnsi="Arial" w:cs="Arial"/>
          <w:sz w:val="24"/>
          <w:szCs w:val="24"/>
        </w:rPr>
        <w:t xml:space="preserve">, posiadający uprawnienia do wykonywania samodzielnych funkcji technicznych w budownictwie, w specjalności </w:t>
      </w:r>
      <w:r w:rsidR="00842115">
        <w:rPr>
          <w:rFonts w:ascii="Arial" w:hAnsi="Arial" w:cs="Arial"/>
          <w:sz w:val="24"/>
          <w:szCs w:val="24"/>
        </w:rPr>
        <w:t>……….</w:t>
      </w:r>
      <w:r w:rsidRPr="00622316">
        <w:rPr>
          <w:rFonts w:ascii="Arial" w:hAnsi="Arial" w:cs="Arial"/>
          <w:sz w:val="24"/>
          <w:szCs w:val="24"/>
        </w:rPr>
        <w:t>.</w:t>
      </w:r>
    </w:p>
    <w:p w:rsidR="00471BB4" w:rsidRPr="00622316" w:rsidRDefault="00471BB4" w:rsidP="0062231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>Zamawiający niniejszym upoważnia osoby, o których mowa w ust.1 pkt 1 powyżej, każdą z osobna, do dokonywania wszelkich czynności związanych z realizacją niniejszej umowy, w tym do dokonywania odbiorów, o których mowa w § 10 umowy.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9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Zabezpieczenie należytego wykonania Umowy</w:t>
      </w:r>
    </w:p>
    <w:p w:rsidR="006B77D6" w:rsidRPr="00622316" w:rsidRDefault="00471BB4" w:rsidP="0062231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Strony ustalają zabezpieczenie należytego wykonania umowy, zwane dalej „zabezpieczeniem”, stanowiące </w:t>
      </w:r>
      <w:r w:rsidR="00842115">
        <w:rPr>
          <w:rFonts w:ascii="Arial" w:hAnsi="Arial" w:cs="Arial"/>
          <w:b/>
          <w:sz w:val="24"/>
          <w:szCs w:val="24"/>
        </w:rPr>
        <w:t>1</w:t>
      </w:r>
      <w:r w:rsidR="006D55D1" w:rsidRPr="00622316">
        <w:rPr>
          <w:rFonts w:ascii="Arial" w:hAnsi="Arial" w:cs="Arial"/>
          <w:b/>
          <w:sz w:val="24"/>
          <w:szCs w:val="24"/>
        </w:rPr>
        <w:t>,</w:t>
      </w:r>
      <w:r w:rsidR="00EA214E" w:rsidRPr="00622316">
        <w:rPr>
          <w:rFonts w:ascii="Arial" w:hAnsi="Arial" w:cs="Arial"/>
          <w:b/>
          <w:sz w:val="24"/>
          <w:szCs w:val="24"/>
        </w:rPr>
        <w:t xml:space="preserve">0 </w:t>
      </w:r>
      <w:r w:rsidRPr="00622316">
        <w:rPr>
          <w:rFonts w:ascii="Arial" w:hAnsi="Arial" w:cs="Arial"/>
          <w:b/>
          <w:sz w:val="24"/>
          <w:szCs w:val="24"/>
        </w:rPr>
        <w:t>%</w:t>
      </w:r>
      <w:r w:rsidRPr="00622316">
        <w:rPr>
          <w:rFonts w:ascii="Arial" w:hAnsi="Arial" w:cs="Arial"/>
          <w:sz w:val="24"/>
          <w:szCs w:val="24"/>
        </w:rPr>
        <w:t xml:space="preserve"> ceny całkowitej podanej w ofercie tj. </w:t>
      </w:r>
      <w:r w:rsidR="00842115">
        <w:rPr>
          <w:rFonts w:ascii="Arial" w:hAnsi="Arial" w:cs="Arial"/>
          <w:sz w:val="24"/>
          <w:szCs w:val="24"/>
        </w:rPr>
        <w:t>……</w:t>
      </w:r>
      <w:r w:rsidRPr="00622316">
        <w:rPr>
          <w:rFonts w:ascii="Arial" w:hAnsi="Arial" w:cs="Arial"/>
          <w:sz w:val="24"/>
          <w:szCs w:val="24"/>
        </w:rPr>
        <w:t xml:space="preserve"> </w:t>
      </w:r>
      <w:r w:rsidR="006D55D1" w:rsidRPr="00622316">
        <w:rPr>
          <w:rFonts w:ascii="Arial" w:hAnsi="Arial" w:cs="Arial"/>
          <w:sz w:val="24"/>
          <w:szCs w:val="24"/>
        </w:rPr>
        <w:t>z</w:t>
      </w:r>
      <w:r w:rsidRPr="00622316">
        <w:rPr>
          <w:rFonts w:ascii="Arial" w:hAnsi="Arial" w:cs="Arial"/>
          <w:sz w:val="24"/>
          <w:szCs w:val="24"/>
        </w:rPr>
        <w:t>ł</w:t>
      </w:r>
      <w:r w:rsidR="006B77D6" w:rsidRPr="00622316">
        <w:rPr>
          <w:rFonts w:ascii="Arial" w:hAnsi="Arial" w:cs="Arial"/>
          <w:sz w:val="24"/>
          <w:szCs w:val="24"/>
        </w:rPr>
        <w:t>.</w:t>
      </w:r>
      <w:r w:rsidRPr="00622316">
        <w:rPr>
          <w:rFonts w:ascii="Arial" w:hAnsi="Arial" w:cs="Arial"/>
          <w:sz w:val="24"/>
          <w:szCs w:val="24"/>
        </w:rPr>
        <w:t xml:space="preserve"> </w:t>
      </w:r>
    </w:p>
    <w:p w:rsidR="006B77D6" w:rsidRPr="00622316" w:rsidRDefault="00471BB4" w:rsidP="0062231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Strony oświadczają, że kwotę zabezpieczenia, o której mowa w ust. 1, Wykonawca wniósł przed zawarciem umowy.</w:t>
      </w:r>
    </w:p>
    <w:p w:rsidR="006B77D6" w:rsidRPr="00622316" w:rsidRDefault="00471BB4" w:rsidP="0062231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70% ustalonego zabezpieczenia zostanie zwrócone Wykonawcy w terminie 30 dni po odbiorze</w:t>
      </w:r>
      <w:r w:rsidR="00842115">
        <w:rPr>
          <w:rFonts w:ascii="Arial" w:hAnsi="Arial" w:cs="Arial"/>
          <w:sz w:val="24"/>
          <w:szCs w:val="24"/>
        </w:rPr>
        <w:t xml:space="preserve"> ostatecznym</w:t>
      </w:r>
      <w:r w:rsidRPr="00622316">
        <w:rPr>
          <w:rFonts w:ascii="Arial" w:hAnsi="Arial" w:cs="Arial"/>
          <w:sz w:val="24"/>
          <w:szCs w:val="24"/>
        </w:rPr>
        <w:t xml:space="preserve"> przedmiotu umowy</w:t>
      </w:r>
      <w:r w:rsidR="00842115">
        <w:rPr>
          <w:rFonts w:ascii="Arial" w:hAnsi="Arial" w:cs="Arial"/>
          <w:sz w:val="24"/>
          <w:szCs w:val="24"/>
        </w:rPr>
        <w:t xml:space="preserve"> </w:t>
      </w:r>
      <w:r w:rsidR="00FF5A5A">
        <w:rPr>
          <w:rFonts w:ascii="Arial" w:hAnsi="Arial" w:cs="Arial"/>
          <w:sz w:val="24"/>
          <w:szCs w:val="24"/>
        </w:rPr>
        <w:t>i dostarczeniu dokumentacji powykonawczej</w:t>
      </w:r>
      <w:r w:rsidRPr="00622316">
        <w:rPr>
          <w:rFonts w:ascii="Arial" w:hAnsi="Arial" w:cs="Arial"/>
          <w:sz w:val="24"/>
          <w:szCs w:val="24"/>
        </w:rPr>
        <w:t>, natomiast pozostałe 30% nie później niż w 15 dniu po upływie okresu rękojmi za wady licząc od daty odbioru ostatecznego przedmiotu umowy.</w:t>
      </w:r>
    </w:p>
    <w:p w:rsidR="006B77D6" w:rsidRPr="00622316" w:rsidRDefault="00471BB4" w:rsidP="0062231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Jeżeli termin realizacji umowy zostanie przedłużony, Wykonawca ma obowiązek przedłużenia ważności zabezpieczenia należytego wykonania umowy.</w:t>
      </w:r>
    </w:p>
    <w:p w:rsidR="006B77D6" w:rsidRPr="00622316" w:rsidRDefault="00471BB4" w:rsidP="0062231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Zabezpieczenie wniesione w pieniądzu, Zamawiający zwróci wraz z odsetkami wynikającymi z umowy rachunku bankowego, na którym będzie przechowywane, pomniejszone o koszty prowadzenia rachunku oraz prowizji bankowej za przelew pieniędzy na rachunek Wykonawcy.</w:t>
      </w:r>
    </w:p>
    <w:p w:rsidR="00471BB4" w:rsidRPr="00622316" w:rsidRDefault="00471BB4" w:rsidP="0062231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ma prawo bez uzyskiwania dodatkowej akceptacji Wykonawcy, kwotę zabezpieczenia wraz z odsetkami przeznaczyć na pokrycie należności za usunięcie wad powstałych w wyniku nienależytego wykonania umowy przez Wykonawcę, ujawnionych w czasie robót, odbioru lub w okresie rękojmi, których Wykonawca nie usunie w terminie określonym przez Zamawiającego w pisemnym zawiadomieniu. O wysokości kwoty zabezpieczenia wykorzystanej na powyższy cel Zamawiający powiadamia Wykonawcę pisemnie.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10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Odbiór przedmiotu umowy</w:t>
      </w:r>
    </w:p>
    <w:p w:rsidR="00471BB4" w:rsidRPr="00622316" w:rsidRDefault="00471BB4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Ustala się następujące rodzaje odbiorów:</w:t>
      </w:r>
    </w:p>
    <w:p w:rsidR="006B77D6" w:rsidRPr="00622316" w:rsidRDefault="00471BB4" w:rsidP="0062231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odbiór robót zanikających;</w:t>
      </w:r>
    </w:p>
    <w:p w:rsidR="00862D93" w:rsidRPr="00622316" w:rsidRDefault="00862D93" w:rsidP="0062231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odbiór robót ziemnych</w:t>
      </w:r>
      <w:r w:rsidR="00B948B5" w:rsidRPr="00622316">
        <w:rPr>
          <w:rFonts w:ascii="Arial" w:hAnsi="Arial" w:cs="Arial"/>
          <w:sz w:val="24"/>
          <w:szCs w:val="24"/>
        </w:rPr>
        <w:t>, częściowy</w:t>
      </w:r>
      <w:r w:rsidRPr="00622316">
        <w:rPr>
          <w:rFonts w:ascii="Arial" w:hAnsi="Arial" w:cs="Arial"/>
          <w:sz w:val="24"/>
          <w:szCs w:val="24"/>
        </w:rPr>
        <w:t xml:space="preserve"> </w:t>
      </w:r>
      <w:r w:rsidR="006D0BA8" w:rsidRPr="00622316">
        <w:rPr>
          <w:rFonts w:ascii="Arial" w:hAnsi="Arial" w:cs="Arial"/>
          <w:sz w:val="24"/>
          <w:szCs w:val="24"/>
        </w:rPr>
        <w:t>– pierwszej</w:t>
      </w:r>
      <w:r w:rsidR="00B948B5" w:rsidRPr="00622316">
        <w:rPr>
          <w:rFonts w:ascii="Arial" w:hAnsi="Arial" w:cs="Arial"/>
          <w:sz w:val="24"/>
          <w:szCs w:val="24"/>
        </w:rPr>
        <w:t xml:space="preserve"> lub kolejnej</w:t>
      </w:r>
      <w:r w:rsidR="006D0BA8" w:rsidRPr="00622316">
        <w:rPr>
          <w:rFonts w:ascii="Arial" w:hAnsi="Arial" w:cs="Arial"/>
          <w:sz w:val="24"/>
          <w:szCs w:val="24"/>
        </w:rPr>
        <w:t xml:space="preserve"> części przedmiotu zamówienia</w:t>
      </w:r>
    </w:p>
    <w:p w:rsidR="006B77D6" w:rsidRPr="00622316" w:rsidRDefault="00471BB4" w:rsidP="0062231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odbiór końcowy – po wykonaniu całości przedmiotu umowy;</w:t>
      </w:r>
    </w:p>
    <w:p w:rsidR="00471BB4" w:rsidRPr="00622316" w:rsidRDefault="00471BB4" w:rsidP="0062231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odbiór ostateczny – po usunięciu usterek stwierdzonych podczas odbioru końcowego.</w:t>
      </w:r>
    </w:p>
    <w:p w:rsidR="006B77D6" w:rsidRPr="00622316" w:rsidRDefault="00471BB4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Zamawiający rozpocznie odbiór końcowy przedmiotu umowy w terminie </w:t>
      </w:r>
      <w:r w:rsidR="006D0BA8" w:rsidRPr="00622316">
        <w:rPr>
          <w:rFonts w:ascii="Arial" w:hAnsi="Arial" w:cs="Arial"/>
          <w:sz w:val="24"/>
          <w:szCs w:val="24"/>
        </w:rPr>
        <w:t>7</w:t>
      </w:r>
      <w:r w:rsidRPr="00622316">
        <w:rPr>
          <w:rFonts w:ascii="Arial" w:hAnsi="Arial" w:cs="Arial"/>
          <w:sz w:val="24"/>
          <w:szCs w:val="24"/>
        </w:rPr>
        <w:t xml:space="preserve"> dni roboczych od daty zawiadomienia go o osiągnięciu gotowości do odbioru, zawiadamiając o tym Wykonawcę.</w:t>
      </w:r>
    </w:p>
    <w:p w:rsidR="006B77D6" w:rsidRPr="00622316" w:rsidRDefault="00471BB4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>Jeżeli w toku czynności odbioru końcowego zostaną stwierdzone wady, Zamawiający może przerwać odbiór, do czasu ich usunięcia. W takiej sytuacji Wykonawca zobowiązany będzie do przedłużenia zabezpieczenia należytego wykonania umowy na okres usunięcia wad i usterek.</w:t>
      </w:r>
    </w:p>
    <w:p w:rsidR="006B77D6" w:rsidRPr="00622316" w:rsidRDefault="00471BB4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Strony postanawiają, że z czynności odbioru końcowego będzie spisany protokół zawierający wszelkie ustalenia dokonane w toku odbioru końcowego.</w:t>
      </w:r>
    </w:p>
    <w:p w:rsidR="006B77D6" w:rsidRPr="00622316" w:rsidRDefault="00471BB4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razie stwierdzenia podczas odbioru końcowego wad nieistotnych, Zamawiający wyznacza Wykonawcy odpowiedni termin na usunięcie wad.</w:t>
      </w:r>
    </w:p>
    <w:p w:rsidR="006B77D6" w:rsidRPr="00622316" w:rsidRDefault="00471BB4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może odmówić odbioru końcowego po stwierdzeniu wad dyskwalifikujących użytkowanie przedmiotu umowy zgodnie z przeznaczeniem.</w:t>
      </w:r>
    </w:p>
    <w:p w:rsidR="006B77D6" w:rsidRPr="00622316" w:rsidRDefault="00471BB4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Protokolarne stwierdzenie usunięcia wad ujawnionych przy odbiorze końcowym, stanowi odbiór ostateczny przedmiotu umowy.</w:t>
      </w:r>
    </w:p>
    <w:p w:rsidR="006B77D6" w:rsidRPr="00622316" w:rsidRDefault="00471BB4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Odbiór ostateczny bez wad jest warunkiem wystawienia faktury końcowej.</w:t>
      </w:r>
      <w:r w:rsidR="00B948B5" w:rsidRPr="00622316">
        <w:rPr>
          <w:rFonts w:ascii="Arial" w:hAnsi="Arial" w:cs="Arial"/>
          <w:sz w:val="24"/>
          <w:szCs w:val="24"/>
        </w:rPr>
        <w:t xml:space="preserve"> </w:t>
      </w:r>
      <w:r w:rsidR="00B948B5" w:rsidRPr="00622316">
        <w:rPr>
          <w:rFonts w:ascii="Arial" w:hAnsi="Arial" w:cs="Arial"/>
          <w:sz w:val="24"/>
          <w:szCs w:val="24"/>
        </w:rPr>
        <w:br/>
        <w:t>W przypadku braku wad nie przewiduje się przedmiotowego odbioru ostatecznego.</w:t>
      </w:r>
    </w:p>
    <w:p w:rsidR="006B77D6" w:rsidRPr="00622316" w:rsidRDefault="00471BB4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Od daty odbioru ostatecznego rozpoczynają swój bieg terminy zwrotu (zwolnienia) zabezpieczenia.</w:t>
      </w:r>
    </w:p>
    <w:p w:rsidR="006B77D6" w:rsidRPr="00622316" w:rsidRDefault="00471BB4" w:rsidP="003D1C5F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Przekazanie dokumentów o których mowa w § 5 </w:t>
      </w:r>
      <w:r w:rsidR="003D1C5F" w:rsidRPr="003D1C5F">
        <w:rPr>
          <w:rFonts w:ascii="Arial" w:hAnsi="Arial" w:cs="Arial"/>
          <w:sz w:val="24"/>
          <w:szCs w:val="24"/>
        </w:rPr>
        <w:t xml:space="preserve">ust. 2 </w:t>
      </w:r>
      <w:r w:rsidRPr="00622316">
        <w:rPr>
          <w:rFonts w:ascii="Arial" w:hAnsi="Arial" w:cs="Arial"/>
          <w:sz w:val="24"/>
          <w:szCs w:val="24"/>
        </w:rPr>
        <w:t xml:space="preserve">pkt </w:t>
      </w:r>
      <w:r w:rsidR="00B948B5" w:rsidRPr="00622316">
        <w:rPr>
          <w:rFonts w:ascii="Arial" w:hAnsi="Arial" w:cs="Arial"/>
          <w:sz w:val="24"/>
          <w:szCs w:val="24"/>
        </w:rPr>
        <w:t>11</w:t>
      </w:r>
      <w:r w:rsidRPr="00622316">
        <w:rPr>
          <w:rFonts w:ascii="Arial" w:hAnsi="Arial" w:cs="Arial"/>
          <w:sz w:val="24"/>
          <w:szCs w:val="24"/>
        </w:rPr>
        <w:t xml:space="preserve"> jest warunkiem prz</w:t>
      </w:r>
      <w:r w:rsidR="00B948B5" w:rsidRPr="00622316">
        <w:rPr>
          <w:rFonts w:ascii="Arial" w:hAnsi="Arial" w:cs="Arial"/>
          <w:sz w:val="24"/>
          <w:szCs w:val="24"/>
        </w:rPr>
        <w:t>ystąpienia do odbioru końcowego (nie dotyczy odbiorów częściowych)</w:t>
      </w:r>
    </w:p>
    <w:p w:rsidR="00E400A2" w:rsidRPr="00622316" w:rsidRDefault="00471BB4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Odbiór końcowy bez wad, traktowany jest, jako odbiór ostateczny.</w:t>
      </w:r>
    </w:p>
    <w:p w:rsidR="00E400A2" w:rsidRPr="00622316" w:rsidRDefault="00E400A2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Odbiór robót zanikających</w:t>
      </w:r>
      <w:r w:rsidR="006D0BA8" w:rsidRPr="00622316">
        <w:rPr>
          <w:rFonts w:ascii="Arial" w:hAnsi="Arial" w:cs="Arial"/>
          <w:sz w:val="24"/>
          <w:szCs w:val="24"/>
        </w:rPr>
        <w:t xml:space="preserve"> oraz odbiór robót ziemnych – pierwszej części przedmiotu zamówienia</w:t>
      </w:r>
      <w:r w:rsidRPr="00622316">
        <w:rPr>
          <w:rFonts w:ascii="Arial" w:hAnsi="Arial" w:cs="Arial"/>
          <w:sz w:val="24"/>
          <w:szCs w:val="24"/>
        </w:rPr>
        <w:t>, po którym następuje rozliczenie częściowe za wykonanie przedmiotu zamówienia następuje na zasadach określonych dla odbioru końcowego. Rozliczenie odbywa się podstawie udokumentowanego zaawansowania robót.</w:t>
      </w:r>
    </w:p>
    <w:p w:rsidR="00E400A2" w:rsidRPr="00622316" w:rsidRDefault="002B7203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Odbiory</w:t>
      </w:r>
      <w:r w:rsidR="00E400A2" w:rsidRPr="00622316">
        <w:rPr>
          <w:rFonts w:ascii="Arial" w:hAnsi="Arial" w:cs="Arial"/>
          <w:sz w:val="24"/>
          <w:szCs w:val="24"/>
        </w:rPr>
        <w:t xml:space="preserve"> robót zanikających (nie generujących konieczności rozliczenia</w:t>
      </w:r>
      <w:r w:rsidR="00281E4F" w:rsidRPr="00622316">
        <w:rPr>
          <w:rFonts w:ascii="Arial" w:hAnsi="Arial" w:cs="Arial"/>
          <w:sz w:val="24"/>
          <w:szCs w:val="24"/>
        </w:rPr>
        <w:t xml:space="preserve"> z Zamawiającym</w:t>
      </w:r>
      <w:r w:rsidR="00E400A2" w:rsidRPr="00622316">
        <w:rPr>
          <w:rFonts w:ascii="Arial" w:hAnsi="Arial" w:cs="Arial"/>
          <w:sz w:val="24"/>
          <w:szCs w:val="24"/>
        </w:rPr>
        <w:t xml:space="preserve"> za wykonane roboty) będą wykonywane przez Inspektora Nadzoru inwestorskiego na bieżąco w trakcie wykonywania robót</w:t>
      </w:r>
    </w:p>
    <w:p w:rsidR="00E400A2" w:rsidRPr="00622316" w:rsidRDefault="00E400A2" w:rsidP="0062231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odbiorach robót zanikających</w:t>
      </w:r>
      <w:r w:rsidR="006D0BA8" w:rsidRPr="00622316">
        <w:rPr>
          <w:rFonts w:ascii="Arial" w:hAnsi="Arial" w:cs="Arial"/>
          <w:sz w:val="24"/>
          <w:szCs w:val="24"/>
        </w:rPr>
        <w:t>, odbiorze robót ziemnych</w:t>
      </w:r>
      <w:r w:rsidR="00436D80" w:rsidRPr="00622316">
        <w:rPr>
          <w:rFonts w:ascii="Arial" w:hAnsi="Arial" w:cs="Arial"/>
          <w:sz w:val="24"/>
          <w:szCs w:val="24"/>
        </w:rPr>
        <w:t>, odbiorze podbudowy</w:t>
      </w:r>
      <w:r w:rsidRPr="00622316">
        <w:rPr>
          <w:rFonts w:ascii="Arial" w:hAnsi="Arial" w:cs="Arial"/>
          <w:sz w:val="24"/>
          <w:szCs w:val="24"/>
        </w:rPr>
        <w:t xml:space="preserve"> </w:t>
      </w:r>
      <w:r w:rsidR="00C7491D" w:rsidRPr="00622316">
        <w:rPr>
          <w:rFonts w:ascii="Arial" w:hAnsi="Arial" w:cs="Arial"/>
          <w:sz w:val="24"/>
          <w:szCs w:val="24"/>
        </w:rPr>
        <w:t>oraz końcowym może uczestniczyć przedstawiciel Regionalnej Dyrekcji Lasów Państwowych w Krakowie</w:t>
      </w:r>
      <w:r w:rsidR="00842115">
        <w:rPr>
          <w:rFonts w:ascii="Arial" w:hAnsi="Arial" w:cs="Arial"/>
          <w:sz w:val="24"/>
          <w:szCs w:val="24"/>
        </w:rPr>
        <w:t>.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11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Rozliczenie Wykonawcy za wykonany przedmiot umowy</w:t>
      </w:r>
    </w:p>
    <w:p w:rsidR="00436D80" w:rsidRPr="00622316" w:rsidRDefault="00471BB4" w:rsidP="00622316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Wynagrodzenie Wykonawcy będzie płatne przelewem na rachunek Wykonawcy wskazany w §12 ust.2 na podstawie prawidłowo wystawionych faktur VAT: </w:t>
      </w:r>
      <w:r w:rsidR="006D0BA8" w:rsidRPr="00622316">
        <w:rPr>
          <w:rFonts w:ascii="Arial" w:hAnsi="Arial" w:cs="Arial"/>
          <w:sz w:val="24"/>
          <w:szCs w:val="24"/>
        </w:rPr>
        <w:br/>
        <w:t>-Faktury częściowej</w:t>
      </w:r>
      <w:r w:rsidR="00AF6F45" w:rsidRPr="00622316">
        <w:rPr>
          <w:rFonts w:ascii="Arial" w:hAnsi="Arial" w:cs="Arial"/>
          <w:sz w:val="24"/>
          <w:szCs w:val="24"/>
        </w:rPr>
        <w:t xml:space="preserve"> za odbiór robót ziemnych </w:t>
      </w:r>
    </w:p>
    <w:p w:rsidR="00AF6F45" w:rsidRPr="00622316" w:rsidRDefault="00AF6F45" w:rsidP="0062231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-Faktury częściowej za odbiór robót zanikających na kwotę zgodną z kosztorysem powykonawczym według zaawansowania robót</w:t>
      </w:r>
    </w:p>
    <w:p w:rsidR="00436D80" w:rsidRPr="00622316" w:rsidRDefault="006D0BA8" w:rsidP="0062231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- F</w:t>
      </w:r>
      <w:r w:rsidR="00471BB4" w:rsidRPr="00622316">
        <w:rPr>
          <w:rFonts w:ascii="Arial" w:hAnsi="Arial" w:cs="Arial"/>
          <w:sz w:val="24"/>
          <w:szCs w:val="24"/>
        </w:rPr>
        <w:t xml:space="preserve">aktury końcowej, </w:t>
      </w:r>
    </w:p>
    <w:p w:rsidR="000437F1" w:rsidRPr="00622316" w:rsidRDefault="00471BB4" w:rsidP="0062231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 zastrzeżeniem postanowień § 7.</w:t>
      </w:r>
    </w:p>
    <w:p w:rsidR="000437F1" w:rsidRPr="00622316" w:rsidRDefault="00471BB4" w:rsidP="00622316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>Prawidłowo wystawiona faktura VAT powinna zawierać w części opisowej przedmiot oraz numer umowy, na podstawie której jest wystawiona oraz tytuł zadania opisany w § 1 ust. 1.</w:t>
      </w:r>
    </w:p>
    <w:p w:rsidR="002B7203" w:rsidRPr="00622316" w:rsidRDefault="00471BB4" w:rsidP="003D1C5F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Podstawą do wystawienia końcowej faktury VAT jest rozliczenie ostateczne za wykonanie przedmiotu umowy wraz z protokołem odbioru </w:t>
      </w:r>
      <w:r w:rsidR="00FE1A6D">
        <w:rPr>
          <w:rFonts w:ascii="Arial" w:hAnsi="Arial" w:cs="Arial"/>
          <w:sz w:val="24"/>
          <w:szCs w:val="24"/>
        </w:rPr>
        <w:t xml:space="preserve">końcowego lub </w:t>
      </w:r>
      <w:r w:rsidRPr="00622316">
        <w:rPr>
          <w:rFonts w:ascii="Arial" w:hAnsi="Arial" w:cs="Arial"/>
          <w:sz w:val="24"/>
          <w:szCs w:val="24"/>
        </w:rPr>
        <w:t>ostatecznego robót</w:t>
      </w:r>
      <w:r w:rsidR="003D1C5F">
        <w:rPr>
          <w:rFonts w:ascii="Arial" w:hAnsi="Arial" w:cs="Arial"/>
          <w:sz w:val="24"/>
          <w:szCs w:val="24"/>
        </w:rPr>
        <w:t xml:space="preserve"> </w:t>
      </w:r>
      <w:r w:rsidR="003D1C5F" w:rsidRPr="003D1C5F">
        <w:rPr>
          <w:rFonts w:ascii="Arial" w:hAnsi="Arial" w:cs="Arial"/>
          <w:sz w:val="24"/>
          <w:szCs w:val="24"/>
        </w:rPr>
        <w:t>podpisany bez zastrzeżeń</w:t>
      </w:r>
      <w:r w:rsidRPr="00622316">
        <w:rPr>
          <w:rFonts w:ascii="Arial" w:hAnsi="Arial" w:cs="Arial"/>
          <w:sz w:val="24"/>
          <w:szCs w:val="24"/>
        </w:rPr>
        <w:t>.</w:t>
      </w:r>
      <w:r w:rsidR="002B7203" w:rsidRPr="00622316">
        <w:rPr>
          <w:rFonts w:ascii="Arial" w:hAnsi="Arial" w:cs="Arial"/>
          <w:sz w:val="24"/>
          <w:szCs w:val="24"/>
        </w:rPr>
        <w:t xml:space="preserve"> W przypadku odbioru częściowego podstawą do wystawienia faktury VAT jest protokół odbioru robót wraz z kosztorysem powykonawczym lub przedmiarem określającym zakres wykonanych  robót.</w:t>
      </w:r>
    </w:p>
    <w:p w:rsidR="000437F1" w:rsidRPr="00622316" w:rsidRDefault="002B7203" w:rsidP="00622316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Zamawiający dokona </w:t>
      </w:r>
      <w:r w:rsidR="00471BB4" w:rsidRPr="00622316">
        <w:rPr>
          <w:rFonts w:ascii="Arial" w:hAnsi="Arial" w:cs="Arial"/>
          <w:sz w:val="24"/>
          <w:szCs w:val="24"/>
        </w:rPr>
        <w:t>zapłaty prawidłowo wystawionych faktur w terminie 21 dni licząc od daty jej doręczenia.</w:t>
      </w:r>
    </w:p>
    <w:p w:rsidR="003D1C5F" w:rsidRPr="00AC5F69" w:rsidRDefault="00471BB4" w:rsidP="00AC5F69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 dzień zapłaty uznaje się dzień, w którym nastąpiło obciążenie rachunku bankowego Zamawiającego.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12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Oświadczenia</w:t>
      </w:r>
    </w:p>
    <w:p w:rsidR="000437F1" w:rsidRPr="00622316" w:rsidRDefault="00471BB4" w:rsidP="0062231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Zamawiający oświadcza, że jest uprawniony do otrzymywania faktur VAT wystawionych na: </w:t>
      </w:r>
      <w:r w:rsidR="000437F1" w:rsidRPr="00622316">
        <w:rPr>
          <w:rFonts w:ascii="Arial" w:hAnsi="Arial" w:cs="Arial"/>
          <w:sz w:val="24"/>
          <w:szCs w:val="24"/>
        </w:rPr>
        <w:t>Nadleśnictwo Myślenice</w:t>
      </w:r>
      <w:r w:rsidRPr="00622316">
        <w:rPr>
          <w:rFonts w:ascii="Arial" w:hAnsi="Arial" w:cs="Arial"/>
          <w:sz w:val="24"/>
          <w:szCs w:val="24"/>
        </w:rPr>
        <w:t xml:space="preserve">, </w:t>
      </w:r>
      <w:r w:rsidR="000437F1" w:rsidRPr="00622316">
        <w:rPr>
          <w:rFonts w:ascii="Arial" w:hAnsi="Arial" w:cs="Arial"/>
          <w:sz w:val="24"/>
          <w:szCs w:val="24"/>
        </w:rPr>
        <w:t>ul. Szpitalna 13</w:t>
      </w:r>
      <w:r w:rsidRPr="00622316">
        <w:rPr>
          <w:rFonts w:ascii="Arial" w:hAnsi="Arial" w:cs="Arial"/>
          <w:sz w:val="24"/>
          <w:szCs w:val="24"/>
        </w:rPr>
        <w:t xml:space="preserve">, </w:t>
      </w:r>
      <w:r w:rsidR="000437F1" w:rsidRPr="00622316">
        <w:rPr>
          <w:rFonts w:ascii="Arial" w:hAnsi="Arial" w:cs="Arial"/>
          <w:sz w:val="24"/>
          <w:szCs w:val="24"/>
        </w:rPr>
        <w:t>32-400 Myślenice, NIP 681-000-90-59.</w:t>
      </w:r>
    </w:p>
    <w:p w:rsidR="000437F1" w:rsidRPr="00622316" w:rsidRDefault="00471BB4" w:rsidP="00CE2D5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oświadcza, że jest podatnikiem podatku od towarów i usług VAT or</w:t>
      </w:r>
      <w:r w:rsidR="000437F1" w:rsidRPr="00622316">
        <w:rPr>
          <w:rFonts w:ascii="Arial" w:hAnsi="Arial" w:cs="Arial"/>
          <w:sz w:val="24"/>
          <w:szCs w:val="24"/>
        </w:rPr>
        <w:t xml:space="preserve">az posiada rachunek bankowy nr: </w:t>
      </w:r>
      <w:r w:rsidR="00842115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570407" w:rsidRPr="00622316" w:rsidRDefault="00471BB4" w:rsidP="0062231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oświadcza, że podmiot trzeci………. (nazwa) na zasoby którego, w odniesieniu do warunków dotyczących zdolności technicznych lub zawodowych lub sytuacji finansowej Wykonawca powoływał się składając ofertę celem wykazania spełnienia warunków udziału w postępowaniu o udzielenie zamówienia</w:t>
      </w:r>
      <w:r w:rsidR="000437F1" w:rsidRPr="00622316">
        <w:rPr>
          <w:rFonts w:ascii="Arial" w:hAnsi="Arial" w:cs="Arial"/>
          <w:sz w:val="24"/>
          <w:szCs w:val="24"/>
        </w:rPr>
        <w:t xml:space="preserve"> </w:t>
      </w:r>
      <w:r w:rsidRPr="00622316">
        <w:rPr>
          <w:rFonts w:ascii="Arial" w:hAnsi="Arial" w:cs="Arial"/>
          <w:sz w:val="24"/>
          <w:szCs w:val="24"/>
        </w:rPr>
        <w:t>publicznego, będzie/ą realizował przedmiot umowy w zakresie ………………… (w jakim były deklarowane w ofercie)</w:t>
      </w:r>
      <w:r w:rsidR="000437F1" w:rsidRPr="00622316">
        <w:rPr>
          <w:rFonts w:ascii="Arial" w:hAnsi="Arial" w:cs="Arial"/>
          <w:sz w:val="24"/>
          <w:szCs w:val="24"/>
        </w:rPr>
        <w:t xml:space="preserve"> – </w:t>
      </w:r>
      <w:r w:rsidR="00842115">
        <w:rPr>
          <w:rFonts w:ascii="Arial" w:hAnsi="Arial" w:cs="Arial"/>
          <w:sz w:val="24"/>
          <w:szCs w:val="24"/>
        </w:rPr>
        <w:t xml:space="preserve">jeśli </w:t>
      </w:r>
      <w:r w:rsidR="000437F1" w:rsidRPr="00622316">
        <w:rPr>
          <w:rFonts w:ascii="Arial" w:hAnsi="Arial" w:cs="Arial"/>
          <w:sz w:val="24"/>
          <w:szCs w:val="24"/>
        </w:rPr>
        <w:t>dotyczy</w:t>
      </w:r>
      <w:r w:rsidR="00570407" w:rsidRPr="00622316">
        <w:rPr>
          <w:rFonts w:ascii="Arial" w:hAnsi="Arial" w:cs="Arial"/>
          <w:sz w:val="24"/>
          <w:szCs w:val="24"/>
        </w:rPr>
        <w:t>.</w:t>
      </w:r>
    </w:p>
    <w:p w:rsidR="00570407" w:rsidRPr="00622316" w:rsidRDefault="00471BB4" w:rsidP="0062231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oświadcza, że dysponuje niezbędną wiedzą i doświadczeniem do wykonania przedmiotu umowy i zobowiązuje się do wykonania przedmiotu umowy z największą starannością, rzetelnie i terminowo.</w:t>
      </w:r>
    </w:p>
    <w:p w:rsidR="00570407" w:rsidRPr="00622316" w:rsidRDefault="00471BB4" w:rsidP="0062231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informuje, że stosuje mechanizm podzielonej płatności zgodnie z art. 108 a ust 1 ustawy z dnia 11 marca 2004 r. o podatku od towarów i usług.</w:t>
      </w:r>
    </w:p>
    <w:p w:rsidR="00570407" w:rsidRPr="00622316" w:rsidRDefault="00471BB4" w:rsidP="0062231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oświadcza, że wskazany w umowie rachunek bankowy jest rachunkiem rozliczeniowym służącym wyłącznie do celów rozliczeń z tytułu prowadzonej przez niego działalności gospodarczej.</w:t>
      </w:r>
    </w:p>
    <w:p w:rsidR="00570407" w:rsidRPr="00622316" w:rsidRDefault="00471BB4" w:rsidP="0062231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nie może dokonać cesji żadnych praw i roszczeń lub przeniesienia obowiązków wynikających z umowy na rzecz osoby trzeciej bez uprzedniej pisemnej zgody Zamawiającego.</w:t>
      </w:r>
    </w:p>
    <w:p w:rsidR="00570407" w:rsidRPr="00622316" w:rsidRDefault="00471BB4" w:rsidP="0062231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Wykonawca oświadcza, że przy wykonywaniu przedmiotu umowy będzie wykorzystywał jedynie materiały, utwory, dane, informacje oraz programy komputerowe, które są zgodne z obowiązującymi przepisami prawa, a w szczególności nie naruszają dóbr osobistych, majątkowych i osobistych praw autorskich, praw pokrewnych, praw do znaków towarowych lub wzorów </w:t>
      </w:r>
      <w:r w:rsidRPr="00622316">
        <w:rPr>
          <w:rFonts w:ascii="Arial" w:hAnsi="Arial" w:cs="Arial"/>
          <w:sz w:val="24"/>
          <w:szCs w:val="24"/>
        </w:rPr>
        <w:lastRenderedPageBreak/>
        <w:t>użytkowych bądź innych praw własności przemysłowej, a także danych osobowych i wizerunku osób trzecich. Gdyby doszło do takiego naruszenia, wyłączną odpowiedzialność względem osób, których prawa zostały naruszone ponosi Wykonawca.</w:t>
      </w:r>
    </w:p>
    <w:p w:rsidR="00570407" w:rsidRPr="00622316" w:rsidRDefault="00471BB4" w:rsidP="0062231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oświadcza, że upewnił się co do prawidłowości, kompletności i spójności opisu robót zawartego w umowie, a także przeanalizował termin wykonania umowy.</w:t>
      </w:r>
    </w:p>
    <w:p w:rsidR="00570407" w:rsidRPr="00622316" w:rsidRDefault="00471BB4" w:rsidP="0062231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Wykonanie niniejszej umowy nie wiąże się z przetwarzaniem danych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r.) oraz ustawy z dnia 10.05.2018 r. o ochronie danych osobowych (Dz.U. z 2019 r. poz. 1781), dla których Administratorem danych jest Prezydent m. st. Warszawy, z zastrzeżeniem zawartym w zdaniu drugim.</w:t>
      </w:r>
    </w:p>
    <w:p w:rsidR="00471BB4" w:rsidRPr="00622316" w:rsidRDefault="00471BB4" w:rsidP="0062231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oświadcza, iż realizuje obowiązki Administratora Danych Osobowych określone w przepisach RODO, w zakresie danych osobowych Wykonawcy, w sytuacji w której jest on osobą fizyczną (w tym osobą fizyczną prowadzącą działalność gospodarczą), a także danych osobowych osób, które Wykonawca wskazał ze swojej strony do realizacji niniejszej umowy.</w:t>
      </w:r>
    </w:p>
    <w:p w:rsidR="00842115" w:rsidRDefault="00471BB4" w:rsidP="00842115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oświadcza, że posiada status dużego przedsiębiorcy w rozumieniu ustawy z dnia 8 marca 2013 r. o przeciwdzi</w:t>
      </w:r>
      <w:r w:rsidR="00842115">
        <w:rPr>
          <w:rFonts w:ascii="Arial" w:hAnsi="Arial" w:cs="Arial"/>
          <w:sz w:val="24"/>
          <w:szCs w:val="24"/>
        </w:rPr>
        <w:t xml:space="preserve">ałaniu nadmiernym opóźnieniom </w:t>
      </w:r>
      <w:r w:rsidR="00AC5F69">
        <w:rPr>
          <w:rFonts w:ascii="Arial" w:hAnsi="Arial" w:cs="Arial"/>
          <w:sz w:val="24"/>
          <w:szCs w:val="24"/>
        </w:rPr>
        <w:br/>
      </w:r>
      <w:r w:rsidR="00842115">
        <w:rPr>
          <w:rFonts w:ascii="Arial" w:hAnsi="Arial" w:cs="Arial"/>
          <w:sz w:val="24"/>
          <w:szCs w:val="24"/>
        </w:rPr>
        <w:t xml:space="preserve">w </w:t>
      </w:r>
      <w:r w:rsidRPr="00622316">
        <w:rPr>
          <w:rFonts w:ascii="Arial" w:hAnsi="Arial" w:cs="Arial"/>
          <w:sz w:val="24"/>
          <w:szCs w:val="24"/>
        </w:rPr>
        <w:t>transakcjach handlowych.</w:t>
      </w:r>
    </w:p>
    <w:p w:rsidR="00471BB4" w:rsidRPr="00842115" w:rsidRDefault="000B4124" w:rsidP="003E7078">
      <w:pPr>
        <w:pStyle w:val="Akapitzlist"/>
        <w:ind w:left="360"/>
        <w:jc w:val="center"/>
        <w:rPr>
          <w:rFonts w:ascii="Arial" w:hAnsi="Arial" w:cs="Arial"/>
          <w:sz w:val="24"/>
          <w:szCs w:val="24"/>
        </w:rPr>
      </w:pPr>
      <w:ins w:id="0" w:author="Piotr Płoskonka (Nadl. Myślenice)" w:date="2025-06-04T11:10:00Z">
        <w:r w:rsidRPr="00842115">
          <w:rPr>
            <w:rFonts w:ascii="Arial" w:hAnsi="Arial" w:cs="Arial"/>
            <w:b/>
            <w:sz w:val="24"/>
            <w:szCs w:val="24"/>
          </w:rPr>
          <w:br/>
        </w:r>
      </w:ins>
      <w:r w:rsidR="00471BB4" w:rsidRPr="00842115">
        <w:rPr>
          <w:rFonts w:ascii="Arial" w:hAnsi="Arial" w:cs="Arial"/>
          <w:b/>
          <w:sz w:val="24"/>
          <w:szCs w:val="24"/>
        </w:rPr>
        <w:t>§ 13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Kary umowne</w:t>
      </w:r>
    </w:p>
    <w:p w:rsidR="00471BB4" w:rsidRPr="00622316" w:rsidRDefault="00471BB4" w:rsidP="00622316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zobowiązuje się zapłacić Zamawiającemu kary umowne:</w:t>
      </w:r>
    </w:p>
    <w:p w:rsidR="00570407" w:rsidRPr="00622316" w:rsidRDefault="00471BB4" w:rsidP="00622316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wysokości 0,1 % wynagrodzenia brutto ustalonego w § 3 ust.</w:t>
      </w:r>
      <w:r w:rsidR="003D1C5F">
        <w:rPr>
          <w:rFonts w:ascii="Arial" w:hAnsi="Arial" w:cs="Arial"/>
          <w:sz w:val="24"/>
          <w:szCs w:val="24"/>
        </w:rPr>
        <w:t>2</w:t>
      </w:r>
      <w:r w:rsidRPr="00622316">
        <w:rPr>
          <w:rFonts w:ascii="Arial" w:hAnsi="Arial" w:cs="Arial"/>
          <w:sz w:val="24"/>
          <w:szCs w:val="24"/>
        </w:rPr>
        <w:t xml:space="preserve"> umowy za każdy rozpoczęty dzień zwłoki w wykonaniu przedmiotu umowy;</w:t>
      </w:r>
    </w:p>
    <w:p w:rsidR="00570407" w:rsidRPr="00622316" w:rsidRDefault="00471BB4" w:rsidP="00622316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 zwłokę w usunięciu wad stwierdzonych przy odbiorze lub w okresie rękojmi i gwarancji, w wysokości 0,1 % wynagrodzenia brutto ustalonego w § 3 ust.</w:t>
      </w:r>
      <w:r w:rsidR="003D1C5F">
        <w:rPr>
          <w:rFonts w:ascii="Arial" w:hAnsi="Arial" w:cs="Arial"/>
          <w:sz w:val="24"/>
          <w:szCs w:val="24"/>
        </w:rPr>
        <w:t>2</w:t>
      </w:r>
      <w:r w:rsidRPr="00622316">
        <w:rPr>
          <w:rFonts w:ascii="Arial" w:hAnsi="Arial" w:cs="Arial"/>
          <w:sz w:val="24"/>
          <w:szCs w:val="24"/>
        </w:rPr>
        <w:t xml:space="preserve"> umowy, za każdy rozpoczęty dzień zwłoki, liczonej od dnia wyznaczonego na usunięcie wad;</w:t>
      </w:r>
    </w:p>
    <w:p w:rsidR="00570407" w:rsidRPr="00622316" w:rsidRDefault="00471BB4" w:rsidP="00622316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 przypadku odstąpienia przez Wykonawcę od umowy z przyczyn nie leżących po stronie Zamawiającego, w wysokości 10% wynagrodzenia brutto ustalonego w § 3 ust. </w:t>
      </w:r>
      <w:r w:rsidR="003D1C5F">
        <w:rPr>
          <w:rFonts w:ascii="Arial" w:hAnsi="Arial" w:cs="Arial"/>
          <w:sz w:val="24"/>
          <w:szCs w:val="24"/>
        </w:rPr>
        <w:t>2</w:t>
      </w:r>
      <w:r w:rsidRPr="00622316">
        <w:rPr>
          <w:rFonts w:ascii="Arial" w:hAnsi="Arial" w:cs="Arial"/>
          <w:sz w:val="24"/>
          <w:szCs w:val="24"/>
        </w:rPr>
        <w:t xml:space="preserve"> umowy;</w:t>
      </w:r>
    </w:p>
    <w:p w:rsidR="00570407" w:rsidRPr="00622316" w:rsidRDefault="00471BB4" w:rsidP="00622316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 przypadku odstąpienia od umowy przez Zamawiającego z winy Wykonawcy, w wysokości 10 % wynagrodzenia brutto ustalonego w § 3 ust. </w:t>
      </w:r>
      <w:r w:rsidR="003D1C5F">
        <w:rPr>
          <w:rFonts w:ascii="Arial" w:hAnsi="Arial" w:cs="Arial"/>
          <w:sz w:val="24"/>
          <w:szCs w:val="24"/>
        </w:rPr>
        <w:t>2</w:t>
      </w:r>
      <w:r w:rsidRPr="00622316">
        <w:rPr>
          <w:rFonts w:ascii="Arial" w:hAnsi="Arial" w:cs="Arial"/>
          <w:sz w:val="24"/>
          <w:szCs w:val="24"/>
        </w:rPr>
        <w:t xml:space="preserve"> umowy;</w:t>
      </w:r>
    </w:p>
    <w:p w:rsidR="00570407" w:rsidRPr="00622316" w:rsidRDefault="00471BB4" w:rsidP="00622316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 tytułu braku zapłaty lub nieterminowej zapłaty wynagrodzenia należnego Podwykonawcom lub dalszym Podwykonawcom w wysokości 0,1 % </w:t>
      </w:r>
      <w:r w:rsidRPr="00622316">
        <w:rPr>
          <w:rFonts w:ascii="Arial" w:hAnsi="Arial" w:cs="Arial"/>
          <w:sz w:val="24"/>
          <w:szCs w:val="24"/>
        </w:rPr>
        <w:lastRenderedPageBreak/>
        <w:t xml:space="preserve">wynagrodzenia brutto, ustalonego w § 3 ust. </w:t>
      </w:r>
      <w:r w:rsidR="003D1C5F">
        <w:rPr>
          <w:rFonts w:ascii="Arial" w:hAnsi="Arial" w:cs="Arial"/>
          <w:sz w:val="24"/>
          <w:szCs w:val="24"/>
        </w:rPr>
        <w:t>2</w:t>
      </w:r>
      <w:r w:rsidRPr="00622316">
        <w:rPr>
          <w:rFonts w:ascii="Arial" w:hAnsi="Arial" w:cs="Arial"/>
          <w:sz w:val="24"/>
          <w:szCs w:val="24"/>
        </w:rPr>
        <w:t xml:space="preserve"> umowy za każdy rozpoczęty dzień zwłoki;</w:t>
      </w:r>
    </w:p>
    <w:p w:rsidR="00570407" w:rsidRPr="00622316" w:rsidRDefault="00471BB4" w:rsidP="00622316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 tytułu nieprzedłożenia do zaakceptowania projektu umowy o podwykonawstwo, której przedmiotem są roboty budowlane, lub projektu jej zmiany w wysokości 2000 zł;</w:t>
      </w:r>
    </w:p>
    <w:p w:rsidR="00570407" w:rsidRPr="00622316" w:rsidRDefault="00471BB4" w:rsidP="00622316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 tytułu nieprzedłożenia poświadczonej za zgodność z oryginałem kopii umowy o podwykonawstwo lub jej zmiany w wysokości </w:t>
      </w:r>
      <w:r w:rsidR="00570407" w:rsidRPr="00622316">
        <w:rPr>
          <w:rFonts w:ascii="Arial" w:hAnsi="Arial" w:cs="Arial"/>
          <w:sz w:val="24"/>
          <w:szCs w:val="24"/>
        </w:rPr>
        <w:t>1000 zł;</w:t>
      </w:r>
    </w:p>
    <w:p w:rsidR="00570407" w:rsidRPr="00622316" w:rsidRDefault="00471BB4" w:rsidP="00622316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 tytułu braku zmiany umowy o podwykonawstwo w zakresie terminu zapłaty w wysokości 0,1 % wynagrodzenia brutto ustalonego w § 3 ust. </w:t>
      </w:r>
      <w:r w:rsidR="003D1C5F">
        <w:rPr>
          <w:rFonts w:ascii="Arial" w:hAnsi="Arial" w:cs="Arial"/>
          <w:sz w:val="24"/>
          <w:szCs w:val="24"/>
        </w:rPr>
        <w:t>2</w:t>
      </w:r>
      <w:r w:rsidRPr="00622316">
        <w:rPr>
          <w:rFonts w:ascii="Arial" w:hAnsi="Arial" w:cs="Arial"/>
          <w:sz w:val="24"/>
          <w:szCs w:val="24"/>
        </w:rPr>
        <w:t xml:space="preserve"> umowy w za każdy rozpoczęty dzień zwłoki, liczony od dnia wyznaczonego przez Zamawiającego na dokonanie zmiany do dnia dokonania zmiany;</w:t>
      </w:r>
    </w:p>
    <w:p w:rsidR="00E70381" w:rsidRPr="00622316" w:rsidRDefault="00E70381" w:rsidP="003D1C5F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 tytułu naruszenia zapisów § </w:t>
      </w:r>
      <w:r w:rsidR="00EA214E" w:rsidRPr="00622316">
        <w:rPr>
          <w:rFonts w:ascii="Arial" w:hAnsi="Arial" w:cs="Arial"/>
          <w:sz w:val="24"/>
          <w:szCs w:val="24"/>
        </w:rPr>
        <w:t>3 ust 11</w:t>
      </w:r>
      <w:r w:rsidRPr="00622316">
        <w:rPr>
          <w:rFonts w:ascii="Arial" w:hAnsi="Arial" w:cs="Arial"/>
          <w:sz w:val="24"/>
          <w:szCs w:val="24"/>
        </w:rPr>
        <w:t xml:space="preserve"> w wysokości 0,5 % wynagrodzenia brutto </w:t>
      </w:r>
      <w:r w:rsidR="003D1C5F" w:rsidRPr="003D1C5F">
        <w:rPr>
          <w:rFonts w:ascii="Arial" w:hAnsi="Arial" w:cs="Arial"/>
          <w:sz w:val="24"/>
          <w:szCs w:val="24"/>
        </w:rPr>
        <w:t xml:space="preserve">ustalonego w § 3 ust. 2 umowy </w:t>
      </w:r>
      <w:r w:rsidRPr="00622316">
        <w:rPr>
          <w:rFonts w:ascii="Arial" w:hAnsi="Arial" w:cs="Arial"/>
          <w:sz w:val="24"/>
          <w:szCs w:val="24"/>
        </w:rPr>
        <w:t>za każdy przypadek naruszenia</w:t>
      </w:r>
      <w:r w:rsidR="00EA214E" w:rsidRPr="00622316">
        <w:rPr>
          <w:rFonts w:ascii="Arial" w:hAnsi="Arial" w:cs="Arial"/>
          <w:sz w:val="24"/>
          <w:szCs w:val="24"/>
        </w:rPr>
        <w:t>.</w:t>
      </w:r>
    </w:p>
    <w:p w:rsidR="007B1462" w:rsidRPr="00622316" w:rsidRDefault="00471BB4" w:rsidP="00622316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zastrzega sobie prawo do dochodzenia odszkodowania uzupełniającego na zasadach ogólnych Kodeksu Cywilnego w przypadku, gdy kara umowna przewidziana w ust. 1 nie pokrywa rzeczywiście poniesionej szkody.</w:t>
      </w:r>
    </w:p>
    <w:p w:rsidR="007B1462" w:rsidRPr="00622316" w:rsidRDefault="00471BB4" w:rsidP="00622316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Zapłacenie przez Wykonawcę kar umownych w przypadkach określonych powyżej, z wyłączeniem przypadków odstąpienia od umowy, nie zwalnia Wykonawcy z obowiązku ukończenia robót lub jakichkolwiek innych obowiązków i zobowiązań wynikających z umowy.</w:t>
      </w:r>
    </w:p>
    <w:p w:rsidR="007B1462" w:rsidRPr="00622316" w:rsidRDefault="00471BB4" w:rsidP="00622316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Kary umowne określone w ust.1 mogą być naliczane i dochodzone niezależnie z różnych tytułów z zastrzeżeniem, że ich łączna wysokość nie może przekroczyć kwoty stanowiącej równowartość </w:t>
      </w:r>
      <w:r w:rsidR="003E7078">
        <w:rPr>
          <w:rFonts w:ascii="Arial" w:hAnsi="Arial" w:cs="Arial"/>
          <w:sz w:val="24"/>
          <w:szCs w:val="24"/>
        </w:rPr>
        <w:t>15</w:t>
      </w:r>
      <w:r w:rsidRPr="00622316">
        <w:rPr>
          <w:rFonts w:ascii="Arial" w:hAnsi="Arial" w:cs="Arial"/>
          <w:sz w:val="24"/>
          <w:szCs w:val="24"/>
        </w:rPr>
        <w:t xml:space="preserve"> % wynagrodzenia umownego brutto, określonego w § 3 ust. </w:t>
      </w:r>
      <w:r w:rsidR="003D1C5F">
        <w:rPr>
          <w:rFonts w:ascii="Arial" w:hAnsi="Arial" w:cs="Arial"/>
          <w:sz w:val="24"/>
          <w:szCs w:val="24"/>
        </w:rPr>
        <w:t>2</w:t>
      </w:r>
      <w:r w:rsidRPr="00622316">
        <w:rPr>
          <w:rFonts w:ascii="Arial" w:hAnsi="Arial" w:cs="Arial"/>
          <w:sz w:val="24"/>
          <w:szCs w:val="24"/>
        </w:rPr>
        <w:t>.</w:t>
      </w:r>
    </w:p>
    <w:p w:rsidR="00471BB4" w:rsidRPr="00622316" w:rsidRDefault="00471BB4" w:rsidP="00622316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zastrzega sobie prawo do potrącenia kar umownych na podstawie wystawionych not księgowych, z należnego wynagrodzenia Wykonawcy i zabezpieczenia należytego wykonania umowy, o którym mowa w § 9 umowy, a Wykonawca wyraża na powyższe zgodę.</w:t>
      </w:r>
      <w:r w:rsidR="007B1462" w:rsidRPr="00622316">
        <w:rPr>
          <w:rFonts w:ascii="Arial" w:hAnsi="Arial" w:cs="Arial"/>
          <w:sz w:val="24"/>
          <w:szCs w:val="24"/>
        </w:rPr>
        <w:t xml:space="preserve"> </w:t>
      </w:r>
      <w:r w:rsidRPr="00622316">
        <w:rPr>
          <w:rFonts w:ascii="Arial" w:hAnsi="Arial" w:cs="Arial"/>
          <w:sz w:val="24"/>
          <w:szCs w:val="24"/>
        </w:rPr>
        <w:t>Jeżeli potrącenie to nie będzie możliwe, Wykonawca zobowiązuje się zapłacić kary umowne w terminie 14 dni od daty otrzymania wezwania do zapłaty przyjmującego formę noty księgowej.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14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Odstąpienie i rozwiązanie umowy</w:t>
      </w:r>
    </w:p>
    <w:p w:rsidR="00584EE2" w:rsidRPr="00622316" w:rsidRDefault="00471BB4" w:rsidP="0062231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584EE2" w:rsidRPr="00622316" w:rsidRDefault="00471BB4" w:rsidP="0062231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Zamawiający może </w:t>
      </w:r>
      <w:r w:rsidR="003D1C5F">
        <w:rPr>
          <w:rFonts w:ascii="Arial" w:hAnsi="Arial" w:cs="Arial"/>
          <w:sz w:val="24"/>
          <w:szCs w:val="24"/>
        </w:rPr>
        <w:t>odstąpić od umowy</w:t>
      </w:r>
      <w:r w:rsidRPr="00622316">
        <w:rPr>
          <w:rFonts w:ascii="Arial" w:hAnsi="Arial" w:cs="Arial"/>
          <w:sz w:val="24"/>
          <w:szCs w:val="24"/>
        </w:rPr>
        <w:t xml:space="preserve">, jeżeli zachodzi co najmniej jedna z okoliczności, o których mowa w art. 456 ust.1 pkt. 2 ustawy </w:t>
      </w:r>
      <w:proofErr w:type="spellStart"/>
      <w:r w:rsidRPr="00622316">
        <w:rPr>
          <w:rFonts w:ascii="Arial" w:hAnsi="Arial" w:cs="Arial"/>
          <w:sz w:val="24"/>
          <w:szCs w:val="24"/>
        </w:rPr>
        <w:t>Pzp</w:t>
      </w:r>
      <w:proofErr w:type="spellEnd"/>
      <w:r w:rsidRPr="00622316">
        <w:rPr>
          <w:rFonts w:ascii="Arial" w:hAnsi="Arial" w:cs="Arial"/>
          <w:sz w:val="24"/>
          <w:szCs w:val="24"/>
        </w:rPr>
        <w:t>.</w:t>
      </w:r>
    </w:p>
    <w:p w:rsidR="00584EE2" w:rsidRPr="00622316" w:rsidRDefault="00471BB4" w:rsidP="0062231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>W przypadku, o którym mowa w ust. 1 i 2, Wykonawca może żądać wyłącznie wynagrodzenia należnego z tytułu wykonania części umowy.</w:t>
      </w:r>
    </w:p>
    <w:p w:rsidR="00471BB4" w:rsidRPr="00622316" w:rsidRDefault="00471BB4" w:rsidP="0062231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niezależnie od uprawnienia określonego w ust. 1 i 2, zastrzega sobie prawo odstąpienia od umowy w terminie 30 dni od dnia powzięcia informacji przez Zamawiającego o wystąpieniu jednego z poniższych zdarzeń:</w:t>
      </w:r>
    </w:p>
    <w:p w:rsidR="00584EE2" w:rsidRPr="00622316" w:rsidRDefault="00471BB4" w:rsidP="00622316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jeśli Wykonawca zgłosił do odbioru przedmiot umowy niekompletny lub niezgodny z określonymi w niniejszej umowie wymaganiami;</w:t>
      </w:r>
    </w:p>
    <w:p w:rsidR="00584EE2" w:rsidRPr="00622316" w:rsidRDefault="00471BB4" w:rsidP="00622316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jeśli Wykonawca nie przystąpił do robót w terminie 7 dni lub przerwał realizację na okres dłuższy niż </w:t>
      </w:r>
      <w:r w:rsidR="00B948B5" w:rsidRPr="00622316">
        <w:rPr>
          <w:rFonts w:ascii="Arial" w:hAnsi="Arial" w:cs="Arial"/>
          <w:sz w:val="24"/>
          <w:szCs w:val="24"/>
        </w:rPr>
        <w:t>30</w:t>
      </w:r>
      <w:r w:rsidRPr="00622316">
        <w:rPr>
          <w:rFonts w:ascii="Arial" w:hAnsi="Arial" w:cs="Arial"/>
          <w:sz w:val="24"/>
          <w:szCs w:val="24"/>
        </w:rPr>
        <w:t xml:space="preserve"> dni.</w:t>
      </w:r>
      <w:r w:rsidR="00B948B5" w:rsidRPr="00622316">
        <w:rPr>
          <w:rFonts w:ascii="Arial" w:hAnsi="Arial" w:cs="Arial"/>
          <w:sz w:val="24"/>
          <w:szCs w:val="24"/>
        </w:rPr>
        <w:t xml:space="preserve"> (nie dotyczy okresu zimowego od 15 grudnia do 30 marca</w:t>
      </w:r>
      <w:r w:rsidR="000B4124">
        <w:rPr>
          <w:rFonts w:ascii="Arial" w:hAnsi="Arial" w:cs="Arial"/>
          <w:sz w:val="24"/>
          <w:szCs w:val="24"/>
        </w:rPr>
        <w:t xml:space="preserve"> kiedy można zawiesić wykonywanie prac</w:t>
      </w:r>
      <w:r w:rsidR="00B948B5" w:rsidRPr="00622316">
        <w:rPr>
          <w:rFonts w:ascii="Arial" w:hAnsi="Arial" w:cs="Arial"/>
          <w:sz w:val="24"/>
          <w:szCs w:val="24"/>
        </w:rPr>
        <w:t>)</w:t>
      </w:r>
    </w:p>
    <w:p w:rsidR="00471BB4" w:rsidRPr="00622316" w:rsidRDefault="00471BB4" w:rsidP="00622316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jeśli Wykonawca wykonuje umowę w sposób nienależyty lub niezgodny z umową.</w:t>
      </w:r>
    </w:p>
    <w:p w:rsidR="00471BB4" w:rsidRPr="00622316" w:rsidRDefault="00471BB4" w:rsidP="0062231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przypadku rozwiązania umowy na skutek odstąpienia w przypadkach, o których mowa w ust. 4, Wykonawcy</w:t>
      </w:r>
      <w:r w:rsidR="00584EE2" w:rsidRPr="00622316">
        <w:rPr>
          <w:rFonts w:ascii="Arial" w:hAnsi="Arial" w:cs="Arial"/>
          <w:sz w:val="24"/>
          <w:szCs w:val="24"/>
        </w:rPr>
        <w:t xml:space="preserve"> </w:t>
      </w:r>
      <w:r w:rsidRPr="00622316">
        <w:rPr>
          <w:rFonts w:ascii="Arial" w:hAnsi="Arial" w:cs="Arial"/>
          <w:sz w:val="24"/>
          <w:szCs w:val="24"/>
        </w:rPr>
        <w:t>będzie przysługiwać wynagrodzenie z tytułu zrealizowanej i odebranej części umowy.</w:t>
      </w:r>
    </w:p>
    <w:p w:rsidR="00330673" w:rsidRPr="00622316" w:rsidRDefault="00471BB4" w:rsidP="0062231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po otrzymaniu oświadczenia Zamawiającego o odstąpieniu lub rozwiązaniu umowy zobowiązany</w:t>
      </w:r>
      <w:r w:rsidR="00584EE2" w:rsidRPr="00622316">
        <w:rPr>
          <w:rFonts w:ascii="Arial" w:hAnsi="Arial" w:cs="Arial"/>
          <w:sz w:val="24"/>
          <w:szCs w:val="24"/>
        </w:rPr>
        <w:t xml:space="preserve"> </w:t>
      </w:r>
      <w:r w:rsidRPr="00622316">
        <w:rPr>
          <w:rFonts w:ascii="Arial" w:hAnsi="Arial" w:cs="Arial"/>
          <w:sz w:val="24"/>
          <w:szCs w:val="24"/>
        </w:rPr>
        <w:t>jest do przerwania wykonywania robót oraz do zabezpieczenia robót dotychczas wykonanych.</w:t>
      </w:r>
    </w:p>
    <w:p w:rsidR="00471BB4" w:rsidRPr="00622316" w:rsidRDefault="00471BB4" w:rsidP="0062231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w terminie 10 dni od dnia otrzymania oświadczenia Zamawiającego o odstąpieniu lub rozwiązaniu umowy sporządzi przy udziale Zamawiającego protokół inwentaryzacyjny wykonanych robót na dzień otrzymania oświadczenia.</w:t>
      </w:r>
    </w:p>
    <w:p w:rsidR="003E7078" w:rsidRDefault="003E7078" w:rsidP="00AC5F69">
      <w:pPr>
        <w:rPr>
          <w:rFonts w:ascii="Arial" w:hAnsi="Arial" w:cs="Arial"/>
          <w:b/>
          <w:sz w:val="24"/>
          <w:szCs w:val="24"/>
        </w:rPr>
      </w:pP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15</w:t>
      </w:r>
    </w:p>
    <w:p w:rsidR="00471BB4" w:rsidRPr="00622316" w:rsidRDefault="00330673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 xml:space="preserve">Rękojmia </w:t>
      </w:r>
      <w:r w:rsidR="00AC5F69">
        <w:rPr>
          <w:rFonts w:ascii="Arial" w:hAnsi="Arial" w:cs="Arial"/>
          <w:b/>
          <w:sz w:val="24"/>
          <w:szCs w:val="24"/>
        </w:rPr>
        <w:t>za wady</w:t>
      </w:r>
      <w:bookmarkStart w:id="1" w:name="_GoBack"/>
      <w:bookmarkEnd w:id="1"/>
    </w:p>
    <w:p w:rsidR="00330673" w:rsidRPr="00622316" w:rsidRDefault="00471BB4" w:rsidP="00CE2D56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Wykonawca jest odpowiedzialny z tytułu rękojmi na roboty budowlane </w:t>
      </w:r>
      <w:r w:rsidRPr="003E7078">
        <w:rPr>
          <w:rFonts w:ascii="Arial" w:hAnsi="Arial" w:cs="Arial"/>
          <w:b/>
          <w:sz w:val="24"/>
          <w:szCs w:val="24"/>
        </w:rPr>
        <w:t xml:space="preserve">w okresie </w:t>
      </w:r>
      <w:r w:rsidR="003E7078" w:rsidRPr="003E7078">
        <w:rPr>
          <w:rFonts w:ascii="Arial" w:hAnsi="Arial" w:cs="Arial"/>
          <w:b/>
          <w:sz w:val="24"/>
          <w:szCs w:val="24"/>
        </w:rPr>
        <w:t>…….</w:t>
      </w:r>
      <w:r w:rsidR="003E7078">
        <w:rPr>
          <w:rFonts w:ascii="Arial" w:hAnsi="Arial" w:cs="Arial"/>
          <w:b/>
          <w:sz w:val="24"/>
          <w:szCs w:val="24"/>
        </w:rPr>
        <w:t xml:space="preserve"> </w:t>
      </w:r>
      <w:r w:rsidRPr="003E7078">
        <w:rPr>
          <w:rFonts w:ascii="Arial" w:hAnsi="Arial" w:cs="Arial"/>
          <w:b/>
          <w:sz w:val="24"/>
          <w:szCs w:val="24"/>
        </w:rPr>
        <w:t>miesięcy</w:t>
      </w:r>
      <w:r w:rsidR="00330673" w:rsidRPr="00622316">
        <w:rPr>
          <w:rFonts w:ascii="Arial" w:hAnsi="Arial" w:cs="Arial"/>
          <w:sz w:val="24"/>
          <w:szCs w:val="24"/>
        </w:rPr>
        <w:t xml:space="preserve"> </w:t>
      </w:r>
      <w:r w:rsidRPr="00622316">
        <w:rPr>
          <w:rFonts w:ascii="Arial" w:hAnsi="Arial" w:cs="Arial"/>
          <w:sz w:val="24"/>
          <w:szCs w:val="24"/>
        </w:rPr>
        <w:t xml:space="preserve"> od daty odbioru ostatecznego robót.</w:t>
      </w:r>
    </w:p>
    <w:p w:rsidR="00330673" w:rsidRPr="00622316" w:rsidRDefault="00471BB4" w:rsidP="00622316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Termin przekazania przedmiotu umowy protokołem odbioru ostatecznego robót jest datą rozpoczęcia okresu rękojmi</w:t>
      </w:r>
      <w:r w:rsidR="00330673" w:rsidRPr="00622316">
        <w:rPr>
          <w:rFonts w:ascii="Arial" w:hAnsi="Arial" w:cs="Arial"/>
          <w:sz w:val="24"/>
          <w:szCs w:val="24"/>
        </w:rPr>
        <w:t xml:space="preserve"> za wady</w:t>
      </w:r>
      <w:r w:rsidRPr="00622316">
        <w:rPr>
          <w:rFonts w:ascii="Arial" w:hAnsi="Arial" w:cs="Arial"/>
          <w:sz w:val="24"/>
          <w:szCs w:val="24"/>
        </w:rPr>
        <w:t>.</w:t>
      </w:r>
    </w:p>
    <w:p w:rsidR="00330673" w:rsidRPr="00622316" w:rsidRDefault="00471BB4" w:rsidP="00622316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jest odpowiedzialny za wady powstałe i ujawnione w okresie rękojmi na zasadach określonych w przepisach Kodeksu cywilnego i Prawa budowlanego.</w:t>
      </w:r>
    </w:p>
    <w:p w:rsidR="00471BB4" w:rsidRPr="00622316" w:rsidRDefault="00471BB4" w:rsidP="00622316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Zamawiający powiadomi Wykonawcę o powstałych wadach przedmiotu umowy w terminie 10 dniu od ich ujawnienia.</w:t>
      </w:r>
    </w:p>
    <w:p w:rsidR="00330673" w:rsidRPr="00622316" w:rsidRDefault="00471BB4" w:rsidP="00622316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Stwierdzone w okresie rękojmi, na podstawie protokołów ujawnienia wady, Wykonawca usunie na własny koszt najpóźniej w terminie 14 dni licząc od dnia otrzymania ich pisemnego zgłoszenia. W uzasadnionych przypadkach, czas usunięcia wady może zostać wydłużony przez strony indywidualnie w oparciu o charakter wady i możliwości jej usunięcia.</w:t>
      </w:r>
    </w:p>
    <w:p w:rsidR="00330673" w:rsidRPr="00622316" w:rsidRDefault="00471BB4" w:rsidP="00622316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Jeżeli Wykonawca nie usunie wad w żądanym terminie, Zamawiający, po uprzednim zawiadomieniu, zleci ich usunięcie osobie trzeciej na koszt </w:t>
      </w:r>
      <w:r w:rsidRPr="00622316">
        <w:rPr>
          <w:rFonts w:ascii="Arial" w:hAnsi="Arial" w:cs="Arial"/>
          <w:sz w:val="24"/>
          <w:szCs w:val="24"/>
        </w:rPr>
        <w:lastRenderedPageBreak/>
        <w:t>Wykonawcy i opłaci z kwoty, o której mowa w § 9 ust.1 umowy na co Wykonawca wyraża zgodę.</w:t>
      </w:r>
    </w:p>
    <w:p w:rsidR="00330673" w:rsidRPr="00622316" w:rsidRDefault="00471BB4" w:rsidP="00622316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Jeżeli koszt usunięcia wady przekracza wartość zabezpieczenia Zamawiający może dochodzić niezabezpieczonej kwoty w sądzie właści</w:t>
      </w:r>
      <w:r w:rsidR="00330673" w:rsidRPr="00622316">
        <w:rPr>
          <w:rFonts w:ascii="Arial" w:hAnsi="Arial" w:cs="Arial"/>
          <w:sz w:val="24"/>
          <w:szCs w:val="24"/>
        </w:rPr>
        <w:t>wym dla siedziby Zamawiającego.</w:t>
      </w:r>
    </w:p>
    <w:p w:rsidR="00471BB4" w:rsidRPr="00622316" w:rsidRDefault="00471BB4" w:rsidP="00622316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okresie rękojmi Wykonawca zobowiązany jest do pisemnego zawiadomienia Zamawiającego w terminie 7 dni o:</w:t>
      </w:r>
    </w:p>
    <w:p w:rsidR="00330673" w:rsidRPr="00622316" w:rsidRDefault="00471BB4" w:rsidP="00622316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zmianie siedziby lub nazwy firmy Wykonawcy;</w:t>
      </w:r>
    </w:p>
    <w:p w:rsidR="00330673" w:rsidRPr="00622316" w:rsidRDefault="00471BB4" w:rsidP="00622316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zmianie osób reprezentujących Wykonawcę;</w:t>
      </w:r>
    </w:p>
    <w:p w:rsidR="00330673" w:rsidRPr="00622316" w:rsidRDefault="00471BB4" w:rsidP="00622316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ogłoszeniu upadłości Wykonawcy;</w:t>
      </w:r>
    </w:p>
    <w:p w:rsidR="00330673" w:rsidRPr="00622316" w:rsidRDefault="00471BB4" w:rsidP="00622316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likwidacji Wykonawcy;</w:t>
      </w:r>
    </w:p>
    <w:p w:rsidR="00471BB4" w:rsidRPr="00622316" w:rsidRDefault="00471BB4" w:rsidP="00622316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zajęciu majątku Wykonawcy.</w:t>
      </w:r>
    </w:p>
    <w:p w:rsidR="00C42EEC" w:rsidRPr="00622316" w:rsidRDefault="00471BB4" w:rsidP="00622316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 w:rsidRPr="00622316">
        <w:rPr>
          <w:rFonts w:ascii="Arial" w:hAnsi="Arial" w:cs="Arial"/>
          <w:sz w:val="24"/>
          <w:szCs w:val="24"/>
        </w:rPr>
        <w:t>W przypadku nie powiadomienia przez Wykonawcę Zamawiającego w okresie rękojmi o zmianie danych adresowych zawartych w umowie, wszelką korespondencję wysyłaną przez Zamawiającego, na adres wynikający z niniejszej umowy, uznaje się za doręczoną</w:t>
      </w:r>
      <w:r w:rsidR="00F40EDB" w:rsidRPr="00622316">
        <w:rPr>
          <w:rFonts w:ascii="Arial" w:hAnsi="Arial" w:cs="Arial"/>
          <w:sz w:val="24"/>
          <w:szCs w:val="24"/>
        </w:rPr>
        <w:t>.</w:t>
      </w:r>
    </w:p>
    <w:p w:rsidR="00F40EDB" w:rsidRDefault="00F40EDB" w:rsidP="0062231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3E7078" w:rsidRPr="00622316" w:rsidRDefault="003E7078" w:rsidP="0062231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471BB4" w:rsidRPr="00622316" w:rsidRDefault="00F40EDB" w:rsidP="00622316">
      <w:pPr>
        <w:pStyle w:val="Akapitzlist"/>
        <w:ind w:left="3900" w:firstLine="348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  </w:t>
      </w:r>
      <w:r w:rsidR="00471BB4" w:rsidRPr="00622316">
        <w:rPr>
          <w:rFonts w:ascii="Arial" w:hAnsi="Arial" w:cs="Arial"/>
          <w:b/>
          <w:sz w:val="24"/>
          <w:szCs w:val="24"/>
        </w:rPr>
        <w:t>§ 16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Zmiana umowy</w:t>
      </w:r>
    </w:p>
    <w:p w:rsidR="00330673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Zmiany i uzupełnienia treści niniejszej umowy wymagają pod rygorem nieważności formy pisemnej, w postaci aneksu do umowy i muszą być akceptowane przez obie umawiające się strony.</w:t>
      </w:r>
    </w:p>
    <w:p w:rsidR="00330673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Zakazuje się istotnych zmian postanowień zawartej umowy w stosunku do treści oferty, na podstawie której dokonano wyboru Wykonawcy chyba, że zachodzi co najmniej jedna z okoliczności opisanych w art. 455 ustawy </w:t>
      </w:r>
      <w:proofErr w:type="spellStart"/>
      <w:r w:rsidRPr="00622316">
        <w:rPr>
          <w:rFonts w:ascii="Arial" w:hAnsi="Arial" w:cs="Arial"/>
          <w:sz w:val="24"/>
          <w:szCs w:val="24"/>
        </w:rPr>
        <w:t>P.z.p</w:t>
      </w:r>
      <w:proofErr w:type="spellEnd"/>
      <w:r w:rsidRPr="00622316">
        <w:rPr>
          <w:rFonts w:ascii="Arial" w:hAnsi="Arial" w:cs="Arial"/>
          <w:sz w:val="24"/>
          <w:szCs w:val="24"/>
        </w:rPr>
        <w:t>.</w:t>
      </w:r>
    </w:p>
    <w:p w:rsidR="00330673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Wypełniając postanowienia art. 455 ustawy </w:t>
      </w:r>
      <w:proofErr w:type="spellStart"/>
      <w:r w:rsidRPr="00622316">
        <w:rPr>
          <w:rFonts w:ascii="Arial" w:hAnsi="Arial" w:cs="Arial"/>
          <w:sz w:val="24"/>
          <w:szCs w:val="24"/>
        </w:rPr>
        <w:t>P.z.p</w:t>
      </w:r>
      <w:proofErr w:type="spellEnd"/>
      <w:r w:rsidRPr="00622316">
        <w:rPr>
          <w:rFonts w:ascii="Arial" w:hAnsi="Arial" w:cs="Arial"/>
          <w:sz w:val="24"/>
          <w:szCs w:val="24"/>
        </w:rPr>
        <w:t>. Zamawiający oświadcza, że dopuszcza zmiany postanowień umowy określone w ust.</w:t>
      </w:r>
      <w:r w:rsidR="000F20BE" w:rsidRPr="00622316">
        <w:rPr>
          <w:rFonts w:ascii="Arial" w:hAnsi="Arial" w:cs="Arial"/>
          <w:sz w:val="24"/>
          <w:szCs w:val="24"/>
        </w:rPr>
        <w:t>4 pkt.</w:t>
      </w:r>
      <w:r w:rsidRPr="00622316">
        <w:rPr>
          <w:rFonts w:ascii="Arial" w:hAnsi="Arial" w:cs="Arial"/>
          <w:sz w:val="24"/>
          <w:szCs w:val="24"/>
        </w:rPr>
        <w:t xml:space="preserve"> </w:t>
      </w:r>
      <w:r w:rsidR="000F20BE" w:rsidRPr="00622316">
        <w:rPr>
          <w:rFonts w:ascii="Arial" w:hAnsi="Arial" w:cs="Arial"/>
          <w:sz w:val="24"/>
          <w:szCs w:val="24"/>
        </w:rPr>
        <w:t>1</w:t>
      </w:r>
      <w:r w:rsidRPr="00622316">
        <w:rPr>
          <w:rFonts w:ascii="Arial" w:hAnsi="Arial" w:cs="Arial"/>
          <w:sz w:val="24"/>
          <w:szCs w:val="24"/>
        </w:rPr>
        <w:t>-</w:t>
      </w:r>
      <w:r w:rsidR="000F20BE" w:rsidRPr="00622316">
        <w:rPr>
          <w:rFonts w:ascii="Arial" w:hAnsi="Arial" w:cs="Arial"/>
          <w:sz w:val="24"/>
          <w:szCs w:val="24"/>
        </w:rPr>
        <w:t>9</w:t>
      </w:r>
      <w:r w:rsidRPr="00622316">
        <w:rPr>
          <w:rFonts w:ascii="Arial" w:hAnsi="Arial" w:cs="Arial"/>
          <w:sz w:val="24"/>
          <w:szCs w:val="24"/>
        </w:rPr>
        <w:t xml:space="preserve"> oraz określa warunki wprowadzenia tych zmian.</w:t>
      </w:r>
    </w:p>
    <w:p w:rsidR="00471BB4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Strony mają prawo do przedłużenia terminu zakończenia robót o okres trwania przyczyn, z powodu których będzie zagrożone dotrzymanie terminu zakończenia robót, w następujących sytuacjach:</w:t>
      </w:r>
    </w:p>
    <w:p w:rsidR="00330673" w:rsidRPr="00622316" w:rsidRDefault="00471BB4" w:rsidP="00622316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jeżeli przyczyny, z powodu których będzie zagrożone dotrzymanie terminu zakończenia robót będą następstwem okoliczności, za które odpowiedzialność ponosi Zamawiający, w szczególności będą następstwem nieterminowego przekazania terenu budowy, konieczności usunięcia błędów lub</w:t>
      </w:r>
      <w:r w:rsidR="00330673" w:rsidRPr="00622316">
        <w:rPr>
          <w:rFonts w:ascii="Arial" w:hAnsi="Arial" w:cs="Arial"/>
          <w:sz w:val="24"/>
          <w:szCs w:val="24"/>
        </w:rPr>
        <w:t xml:space="preserve"> </w:t>
      </w:r>
      <w:r w:rsidRPr="00622316">
        <w:rPr>
          <w:rFonts w:ascii="Arial" w:hAnsi="Arial" w:cs="Arial"/>
          <w:sz w:val="24"/>
          <w:szCs w:val="24"/>
        </w:rPr>
        <w:t xml:space="preserve">wprowadzenia zmian w dokumentacji projektowej lub </w:t>
      </w:r>
      <w:proofErr w:type="spellStart"/>
      <w:r w:rsidRPr="00622316">
        <w:rPr>
          <w:rFonts w:ascii="Arial" w:hAnsi="Arial" w:cs="Arial"/>
          <w:sz w:val="24"/>
          <w:szCs w:val="24"/>
        </w:rPr>
        <w:t>STWiOR</w:t>
      </w:r>
      <w:proofErr w:type="spellEnd"/>
      <w:r w:rsidRPr="00622316">
        <w:rPr>
          <w:rFonts w:ascii="Arial" w:hAnsi="Arial" w:cs="Arial"/>
          <w:sz w:val="24"/>
          <w:szCs w:val="24"/>
        </w:rPr>
        <w:t>, bądź w wyniku np. zmiany przepisów, które wejdą w życie na etapie realizacji robót, bądź innych sytuacji za które odpowiedzialności nie ponosi Wykonawca;</w:t>
      </w:r>
    </w:p>
    <w:p w:rsidR="00330673" w:rsidRPr="00622316" w:rsidRDefault="00471BB4" w:rsidP="00622316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jeżeli zmiany dokonane w oparciu o art. 455 ustawy </w:t>
      </w:r>
      <w:proofErr w:type="spellStart"/>
      <w:r w:rsidRPr="00622316">
        <w:rPr>
          <w:rFonts w:ascii="Arial" w:hAnsi="Arial" w:cs="Arial"/>
          <w:sz w:val="24"/>
          <w:szCs w:val="24"/>
        </w:rPr>
        <w:t>P.z.p</w:t>
      </w:r>
      <w:proofErr w:type="spellEnd"/>
      <w:r w:rsidRPr="00622316">
        <w:rPr>
          <w:rFonts w:ascii="Arial" w:hAnsi="Arial" w:cs="Arial"/>
          <w:sz w:val="24"/>
          <w:szCs w:val="24"/>
        </w:rPr>
        <w:t>. spowodują konieczność wykonania robót zamiennych lub dodatkowych, które wstrzymają lub opóźnią realizację przedmiotu umowy o czas niezbędny na wykonanie tych robót;</w:t>
      </w:r>
    </w:p>
    <w:p w:rsidR="00330673" w:rsidRPr="00622316" w:rsidRDefault="00471BB4" w:rsidP="00622316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>wystąpią opóźnienia w dokonaniu określonych czynności lub ich zaniechanie przez właściwe organy administracji państwowej, które nie są następstwem okoliczności, za które Wykonawca ponosi odpowiedzialność;</w:t>
      </w:r>
    </w:p>
    <w:p w:rsidR="00330673" w:rsidRPr="00622316" w:rsidRDefault="00471BB4" w:rsidP="00622316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gdy wystąpią przekroczenia zakreślonych przez prawo lub regulaminy, a jeśli takich regulacji nie ma – typowych w danych okolicznościach, terminów wydawania przez organy administracji lub inne podmioty, o kompetencjach zbliżo</w:t>
      </w:r>
      <w:r w:rsidR="00330673" w:rsidRPr="00622316">
        <w:rPr>
          <w:rFonts w:ascii="Arial" w:hAnsi="Arial" w:cs="Arial"/>
          <w:sz w:val="24"/>
          <w:szCs w:val="24"/>
        </w:rPr>
        <w:t xml:space="preserve">nych do organów administracji, </w:t>
      </w:r>
      <w:r w:rsidRPr="00622316">
        <w:rPr>
          <w:rFonts w:ascii="Arial" w:hAnsi="Arial" w:cs="Arial"/>
          <w:sz w:val="24"/>
          <w:szCs w:val="24"/>
        </w:rPr>
        <w:t>decyzji, zezwoleń, uzgodnień, opinii, umów, dokumentów wew. których wydanie jest niezbędne do dalszego wykonywania robót przez Wykonawcę, a opóźnienie organów nie wynika z przyczyn leżących po stronie Wykonawcy.</w:t>
      </w:r>
    </w:p>
    <w:p w:rsidR="00330673" w:rsidRPr="00622316" w:rsidRDefault="00471BB4" w:rsidP="00622316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jeżeli wystąpi brak możliwości wykonywania robót z powodu nie dopuszczania do ich wykonywania przez uprawniony organ lub nakazania ich wstrzymania przez uprawniony organ, z przyczyn niezależnych od Wykonawcy;</w:t>
      </w:r>
    </w:p>
    <w:p w:rsidR="00330673" w:rsidRPr="00622316" w:rsidRDefault="00471BB4" w:rsidP="00622316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wystąpienia siły wyższej uniemożliwiającej wykonanie przedmiotu umowy zgodnie z jej postanowieniami.</w:t>
      </w:r>
    </w:p>
    <w:p w:rsidR="0017052C" w:rsidRPr="00622316" w:rsidRDefault="00471BB4" w:rsidP="00622316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gdy wystąpią odmienne od przyjętych w dokumentacji projektowej warunki terenowe, w szczególności istnienie nie zinwentaryzowanych lub błędnie zinwentaryzowanych obiektów, w tym sieci lub instalacji;</w:t>
      </w:r>
    </w:p>
    <w:p w:rsidR="0017052C" w:rsidRPr="00622316" w:rsidRDefault="00471BB4" w:rsidP="00622316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gdy wystąpią nieprzewidziane w SWZ warunki geologiczne, archeologiczne lub terenowe, które wymagają wstrzymania budowy np.: (niewypały, niewybuchy, wykopaliska archeologiczne, pojedyncze lub masowe groby</w:t>
      </w:r>
      <w:r w:rsidR="0017052C" w:rsidRPr="00622316">
        <w:rPr>
          <w:rFonts w:ascii="Arial" w:hAnsi="Arial" w:cs="Arial"/>
          <w:sz w:val="24"/>
          <w:szCs w:val="24"/>
        </w:rPr>
        <w:t xml:space="preserve"> itp.</w:t>
      </w:r>
      <w:r w:rsidRPr="00622316">
        <w:rPr>
          <w:rFonts w:ascii="Arial" w:hAnsi="Arial" w:cs="Arial"/>
          <w:sz w:val="24"/>
          <w:szCs w:val="24"/>
        </w:rPr>
        <w:t>);</w:t>
      </w:r>
    </w:p>
    <w:p w:rsidR="0017052C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przypadku zmiany terminu realizacji przedmiotu umowy wynikającego z okoliczności wymienionych powyżej, termin może ulec przedłużeniu, nie dłużej jednak niż o czas trwania tych okoliczności.</w:t>
      </w:r>
    </w:p>
    <w:p w:rsidR="00471BB4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Możliwa jest zmiana umowy w zakresie materiałów, parametrów technicznych, technologii wykonania robót budowlanych, sposobu i zakresu wykonania przedmiotu umowy w przypadku konieczności zrealizowania jakiejkolwiek części robót, objętej przedmiotem umowy, przy zastosowaniu odmiennych rozwiązań technicznych lub technologicznych, niż wskazane w dokumentacji projektowej, a wynikających ze zmiany stanu</w:t>
      </w:r>
      <w:r w:rsidR="0017052C" w:rsidRPr="00622316">
        <w:rPr>
          <w:rFonts w:ascii="Arial" w:hAnsi="Arial" w:cs="Arial"/>
          <w:sz w:val="24"/>
          <w:szCs w:val="24"/>
        </w:rPr>
        <w:t xml:space="preserve"> </w:t>
      </w:r>
      <w:r w:rsidRPr="00622316">
        <w:rPr>
          <w:rFonts w:ascii="Arial" w:hAnsi="Arial" w:cs="Arial"/>
          <w:sz w:val="24"/>
          <w:szCs w:val="24"/>
        </w:rPr>
        <w:t>prawnego w oparciu, o który go opracowano, gdyby zastosowanie przewidzianych rozwiązań groziło niewykonaniem lub nienależytym wykonaniem przedmiotu umowy.</w:t>
      </w:r>
    </w:p>
    <w:p w:rsidR="0017052C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Jeżeli zmiany umowy, dokonane w oparciu o art. 455 ustawy </w:t>
      </w:r>
      <w:proofErr w:type="spellStart"/>
      <w:r w:rsidRPr="00622316">
        <w:rPr>
          <w:rFonts w:ascii="Arial" w:hAnsi="Arial" w:cs="Arial"/>
          <w:sz w:val="24"/>
          <w:szCs w:val="24"/>
        </w:rPr>
        <w:t>P.z.p</w:t>
      </w:r>
      <w:proofErr w:type="spellEnd"/>
      <w:r w:rsidRPr="00622316">
        <w:rPr>
          <w:rFonts w:ascii="Arial" w:hAnsi="Arial" w:cs="Arial"/>
          <w:sz w:val="24"/>
          <w:szCs w:val="24"/>
        </w:rPr>
        <w:t>. wiążą się ze zmianą wynagrodzenia, zostanie ono ustalone wg. następujących zasad:</w:t>
      </w:r>
    </w:p>
    <w:p w:rsidR="0017052C" w:rsidRPr="00622316" w:rsidRDefault="00471BB4" w:rsidP="00622316">
      <w:pPr>
        <w:pStyle w:val="Akapitzlist"/>
        <w:numPr>
          <w:ilvl w:val="0"/>
          <w:numId w:val="46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jeżeli roboty, nie odpowiadają opisowi pozycji w Kosztorysie ofertowym, ale jest możliwe ustalenie nowej ceny na podstawie Ceny jednostkowej z Kosztorysu ofertowego poprzez interpolację</w:t>
      </w:r>
      <w:r w:rsidR="000F20BE" w:rsidRPr="00622316">
        <w:rPr>
          <w:rFonts w:ascii="Arial" w:hAnsi="Arial" w:cs="Arial"/>
          <w:sz w:val="24"/>
          <w:szCs w:val="24"/>
        </w:rPr>
        <w:t xml:space="preserve"> lub analogię</w:t>
      </w:r>
      <w:r w:rsidRPr="00622316">
        <w:rPr>
          <w:rFonts w:ascii="Arial" w:hAnsi="Arial" w:cs="Arial"/>
          <w:sz w:val="24"/>
          <w:szCs w:val="24"/>
        </w:rPr>
        <w:t>, Wykonawca jest zobowiązany do wyliczenia ceny taką metodą i przedłożenia wyliczenia Inspektorowi nadzoru inwestorskiego,</w:t>
      </w:r>
    </w:p>
    <w:p w:rsidR="0017052C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Zamawiający jest uprawniony do żądania obniżenia wynagrodzenia </w:t>
      </w:r>
      <w:r w:rsidR="00AF0E19" w:rsidRPr="00622316">
        <w:rPr>
          <w:rFonts w:ascii="Arial" w:hAnsi="Arial" w:cs="Arial"/>
          <w:sz w:val="24"/>
          <w:szCs w:val="24"/>
        </w:rPr>
        <w:t>kosztorysowego</w:t>
      </w:r>
      <w:r w:rsidR="007D3536" w:rsidRPr="00622316">
        <w:rPr>
          <w:rFonts w:ascii="Arial" w:hAnsi="Arial" w:cs="Arial"/>
          <w:sz w:val="24"/>
          <w:szCs w:val="24"/>
        </w:rPr>
        <w:t xml:space="preserve"> </w:t>
      </w:r>
      <w:r w:rsidRPr="00622316">
        <w:rPr>
          <w:rFonts w:ascii="Arial" w:hAnsi="Arial" w:cs="Arial"/>
          <w:sz w:val="24"/>
          <w:szCs w:val="24"/>
        </w:rPr>
        <w:t xml:space="preserve">jeżeli doszłoby do niewykonania części robót oraz w przypadku zmian, o których mowa w </w:t>
      </w:r>
      <w:r w:rsidR="0017052C" w:rsidRPr="00622316">
        <w:rPr>
          <w:rFonts w:ascii="Arial" w:hAnsi="Arial" w:cs="Arial"/>
          <w:sz w:val="24"/>
          <w:szCs w:val="24"/>
        </w:rPr>
        <w:t xml:space="preserve">art. </w:t>
      </w:r>
      <w:r w:rsidRPr="00622316">
        <w:rPr>
          <w:rFonts w:ascii="Arial" w:hAnsi="Arial" w:cs="Arial"/>
          <w:sz w:val="24"/>
          <w:szCs w:val="24"/>
        </w:rPr>
        <w:t xml:space="preserve">455 ustawy </w:t>
      </w:r>
      <w:proofErr w:type="spellStart"/>
      <w:r w:rsidRPr="00622316">
        <w:rPr>
          <w:rFonts w:ascii="Arial" w:hAnsi="Arial" w:cs="Arial"/>
          <w:sz w:val="24"/>
          <w:szCs w:val="24"/>
        </w:rPr>
        <w:t>P.z.p</w:t>
      </w:r>
      <w:proofErr w:type="spellEnd"/>
      <w:r w:rsidRPr="00622316">
        <w:rPr>
          <w:rFonts w:ascii="Arial" w:hAnsi="Arial" w:cs="Arial"/>
          <w:sz w:val="24"/>
          <w:szCs w:val="24"/>
        </w:rPr>
        <w:t>.</w:t>
      </w:r>
    </w:p>
    <w:p w:rsidR="0017052C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Jeżeli Wykonawca uważa, iż zaistniała przyczyna do przedłużenia terminu zakończenia robót na podstawie ust. 4, zmiany umowy w zakresie materiałów, </w:t>
      </w:r>
      <w:r w:rsidRPr="00622316">
        <w:rPr>
          <w:rFonts w:ascii="Arial" w:hAnsi="Arial" w:cs="Arial"/>
          <w:sz w:val="24"/>
          <w:szCs w:val="24"/>
        </w:rPr>
        <w:lastRenderedPageBreak/>
        <w:t>parametrów technicznych, technologii wykonania robót budowlanych, sposobu i zakresu wykonania przedmiotu umowy na podstawie ust. 6 lub zmiany wynagrodzenia na podstawie ust. 7, zobowiązany jest do przekazania Zamawiającemu wniosku dotyczącego zmiany umowy wraz z opisem zdarzenia lub okoliczności stanowiących podstawę do żądania takiej zmiany.</w:t>
      </w:r>
    </w:p>
    <w:p w:rsidR="0017052C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Wniosek, o którym mowa w ust. 9 powinien zostać przekazany niezwłocznie, jednakże nie później niż w terminie 10 dni roboczych od dnia, w którym Wykonawca dowiedział się, lub powinien dowiedzieć się o danym zdarzeniu lub okolicznościach.</w:t>
      </w:r>
    </w:p>
    <w:p w:rsidR="0017052C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zobowiązany jest do dostarczenia wraz z wnioskiem, o którym mowa w ust. 9, wszelkich innych dokumentów wymaganych umową, w tym propozycji rozliczenia przygotowanej w oparciu o zasady wymienione w ust.</w:t>
      </w:r>
      <w:r w:rsidR="0017052C" w:rsidRPr="00622316">
        <w:rPr>
          <w:rFonts w:ascii="Arial" w:hAnsi="Arial" w:cs="Arial"/>
          <w:sz w:val="24"/>
          <w:szCs w:val="24"/>
        </w:rPr>
        <w:t xml:space="preserve"> </w:t>
      </w:r>
      <w:r w:rsidRPr="00622316">
        <w:rPr>
          <w:rFonts w:ascii="Arial" w:hAnsi="Arial" w:cs="Arial"/>
          <w:sz w:val="24"/>
          <w:szCs w:val="24"/>
        </w:rPr>
        <w:t>7 i informacji uzasadniających żądanie zmiany umowy, stosowanie do zdarzenia lub okoliczności stanowiących podstawę żądania zmiany.</w:t>
      </w:r>
    </w:p>
    <w:p w:rsidR="0017052C" w:rsidRPr="00D335ED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D335ED">
        <w:rPr>
          <w:rFonts w:ascii="Arial" w:hAnsi="Arial" w:cs="Arial"/>
          <w:sz w:val="24"/>
          <w:szCs w:val="24"/>
        </w:rPr>
        <w:t>Wykonawca zobowiązany jest do sporządzenia bieżącej dokumentacji koniecznej dla uzasadnienia żądania zmiany i przechowywania jej na terenie budowy lub w innym miejscu wskazanym przez inspektora nadzoru inwestorskiego.</w:t>
      </w:r>
    </w:p>
    <w:p w:rsidR="0017052C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Wykonawca jest zobowiązany do przedłożenia Zamawiającemu na żądanie dokumentacji, o której mowa w ust. 11-12 i przekazania jej kopii.</w:t>
      </w:r>
    </w:p>
    <w:p w:rsidR="0017052C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W terminie </w:t>
      </w:r>
      <w:r w:rsidR="000F20BE" w:rsidRPr="00622316">
        <w:rPr>
          <w:rFonts w:ascii="Arial" w:hAnsi="Arial" w:cs="Arial"/>
          <w:sz w:val="24"/>
          <w:szCs w:val="24"/>
        </w:rPr>
        <w:t>20</w:t>
      </w:r>
      <w:r w:rsidRPr="00622316">
        <w:rPr>
          <w:rFonts w:ascii="Arial" w:hAnsi="Arial" w:cs="Arial"/>
          <w:sz w:val="24"/>
          <w:szCs w:val="24"/>
        </w:rPr>
        <w:t xml:space="preserve"> dni roboczych od dnia otrzymania żądania zmiany, Zamawiający powiadomi Wykonawcę o akceptacji żądania zmiany umowy i terminie podpisania aneksu do umowy lub odpowiednio o braku akceptacji zmiany.</w:t>
      </w:r>
    </w:p>
    <w:p w:rsidR="00471BB4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Ponadto w oparciu o art. 455 ustawy </w:t>
      </w:r>
      <w:proofErr w:type="spellStart"/>
      <w:r w:rsidRPr="00622316">
        <w:rPr>
          <w:rFonts w:ascii="Arial" w:hAnsi="Arial" w:cs="Arial"/>
          <w:sz w:val="24"/>
          <w:szCs w:val="24"/>
        </w:rPr>
        <w:t>P.z.p</w:t>
      </w:r>
      <w:proofErr w:type="spellEnd"/>
      <w:r w:rsidRPr="00622316">
        <w:rPr>
          <w:rFonts w:ascii="Arial" w:hAnsi="Arial" w:cs="Arial"/>
          <w:sz w:val="24"/>
          <w:szCs w:val="24"/>
        </w:rPr>
        <w:t>. dopuszcza się następujące zmiany:</w:t>
      </w:r>
    </w:p>
    <w:p w:rsidR="0017052C" w:rsidRPr="00622316" w:rsidRDefault="00471BB4" w:rsidP="00622316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zmiana osoby pełniącej funkcję kierownika budowy, o której mowa w § 8 ust.1 pkt 2, lit. a) umowy, z przyczyn losowych z uzasadnieniem przyczyny tej zmiany z zastrzeżeniem, że osoba ta musi spełniać wymagania zawarte w Specyfikacji warunków zamówienia;</w:t>
      </w:r>
    </w:p>
    <w:p w:rsidR="00471BB4" w:rsidRPr="00622316" w:rsidRDefault="00471BB4" w:rsidP="00622316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zmiana podmiotu uczestniczącego w realizacji zamówienia (w tym Podwykonawcy), na którego zasoby wykonawca powoływał się na zasadach określonych w art. 118 ust. 1 ustawy </w:t>
      </w:r>
      <w:proofErr w:type="spellStart"/>
      <w:r w:rsidRPr="00622316">
        <w:rPr>
          <w:rFonts w:ascii="Arial" w:hAnsi="Arial" w:cs="Arial"/>
          <w:sz w:val="24"/>
          <w:szCs w:val="24"/>
        </w:rPr>
        <w:t>P.z.p</w:t>
      </w:r>
      <w:proofErr w:type="spellEnd"/>
      <w:r w:rsidRPr="00622316">
        <w:rPr>
          <w:rFonts w:ascii="Arial" w:hAnsi="Arial" w:cs="Arial"/>
          <w:sz w:val="24"/>
          <w:szCs w:val="24"/>
        </w:rPr>
        <w:t xml:space="preserve">. w celu wykazania spełnienia warunków udziału w postępowaniu jest możliwa, pod warunkiem, iż Wykonawca wykaże, że: proponowany inny podmiot (Podwykonawca) lub Wykonawca samodzielnie spełnia je w stopniu nie mniejszym niż inny podmiot (Podwykonawca) na którego zasoby Wykonawca powoływał się w trakcie postępowania o udzielenie zamówienia oraz iż brak jest podstaw wykluczenia tego podmiotu (Podwykonawcy) (w tym celu przedstawi oświadczenie, o którym mowa w art.125 ust.1 ustawy </w:t>
      </w:r>
      <w:proofErr w:type="spellStart"/>
      <w:r w:rsidRPr="00622316">
        <w:rPr>
          <w:rFonts w:ascii="Arial" w:hAnsi="Arial" w:cs="Arial"/>
          <w:sz w:val="24"/>
          <w:szCs w:val="24"/>
        </w:rPr>
        <w:t>P.z.p</w:t>
      </w:r>
      <w:proofErr w:type="spellEnd"/>
      <w:r w:rsidRPr="00622316">
        <w:rPr>
          <w:rFonts w:ascii="Arial" w:hAnsi="Arial" w:cs="Arial"/>
          <w:sz w:val="24"/>
          <w:szCs w:val="24"/>
        </w:rPr>
        <w:t>. oraz jeżeli dotyczy - dokumenty, o których mowa w rozporządzeni</w:t>
      </w:r>
      <w:r w:rsidR="007E29C2" w:rsidRPr="00622316">
        <w:rPr>
          <w:rFonts w:ascii="Arial" w:hAnsi="Arial" w:cs="Arial"/>
          <w:sz w:val="24"/>
          <w:szCs w:val="24"/>
        </w:rPr>
        <w:t>u</w:t>
      </w:r>
      <w:r w:rsidR="0017052C" w:rsidRPr="00622316">
        <w:t xml:space="preserve"> </w:t>
      </w:r>
      <w:r w:rsidR="0017052C" w:rsidRPr="00622316">
        <w:rPr>
          <w:rFonts w:ascii="Arial" w:hAnsi="Arial" w:cs="Arial"/>
          <w:sz w:val="24"/>
          <w:szCs w:val="24"/>
        </w:rPr>
        <w:t>z dnia 23 grudnia 2020 r. (Dz.U. z 2020 r. poz. 2415) Ministra Rozwoju, Pracy i Technologii w sprawie podmiotowych środków dowodowych oraz innych dokumentów lub oświadczeń, jakich może żądać zamawiający od wykonawcy</w:t>
      </w:r>
      <w:r w:rsidRPr="00622316">
        <w:rPr>
          <w:rFonts w:ascii="Arial" w:hAnsi="Arial" w:cs="Arial"/>
          <w:sz w:val="24"/>
          <w:szCs w:val="24"/>
        </w:rPr>
        <w:t>, w zakresie w jakim były żądane w SWZ);</w:t>
      </w:r>
    </w:p>
    <w:p w:rsidR="007E29C2" w:rsidRPr="00622316" w:rsidRDefault="00471BB4" w:rsidP="00622316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zmiana numeru rachunku bankowego Wykonawcy;</w:t>
      </w:r>
    </w:p>
    <w:p w:rsidR="00471BB4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Formy aneksu nie wymagają:</w:t>
      </w:r>
    </w:p>
    <w:p w:rsidR="007E29C2" w:rsidRPr="00622316" w:rsidRDefault="00471BB4" w:rsidP="00622316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zmiany danych adresowych Wykonawcy.</w:t>
      </w:r>
    </w:p>
    <w:p w:rsidR="007E29C2" w:rsidRPr="00622316" w:rsidRDefault="00471BB4" w:rsidP="00622316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lastRenderedPageBreak/>
        <w:t>zmiana osób wskazanych w § 8 ust 1 pkt 1</w:t>
      </w:r>
    </w:p>
    <w:p w:rsidR="00471BB4" w:rsidRPr="00622316" w:rsidRDefault="00471BB4" w:rsidP="00622316">
      <w:p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Zmiany te nastąpią na podstawie jednostronnego pisemnego powiadomienia.</w:t>
      </w:r>
    </w:p>
    <w:p w:rsidR="007E29C2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przypadku nie powiadomienia przez Wykonawcę Zamawiającego o zmianie danych adresowych zawartych w umowie, wszelką korespondencję wysyłaną przez Zamawiającego na adres wynikający z niniejszej umowy, uznaje się za doręczoną.</w:t>
      </w:r>
    </w:p>
    <w:p w:rsidR="00471BB4" w:rsidRPr="00622316" w:rsidRDefault="00471BB4" w:rsidP="0062231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Powyższe postanowienia stanowią katalog zmian, na które Zamawiający dopuszcza zgodę, nie stanowią jednocześnie zobowiązania do wyrażenia takiej zgody przez Zamawiającego.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§ 17</w:t>
      </w:r>
    </w:p>
    <w:p w:rsidR="00471BB4" w:rsidRPr="00622316" w:rsidRDefault="00471BB4" w:rsidP="00622316">
      <w:pPr>
        <w:jc w:val="center"/>
        <w:rPr>
          <w:rFonts w:ascii="Arial" w:hAnsi="Arial" w:cs="Arial"/>
          <w:b/>
          <w:sz w:val="24"/>
          <w:szCs w:val="24"/>
        </w:rPr>
      </w:pPr>
      <w:r w:rsidRPr="00622316">
        <w:rPr>
          <w:rFonts w:ascii="Arial" w:hAnsi="Arial" w:cs="Arial"/>
          <w:b/>
          <w:sz w:val="24"/>
          <w:szCs w:val="24"/>
        </w:rPr>
        <w:t>Postanowienia końcowe</w:t>
      </w:r>
    </w:p>
    <w:p w:rsidR="007E29C2" w:rsidRPr="00622316" w:rsidRDefault="00471BB4" w:rsidP="00622316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Wszelkie sprawy sporne powstałe w związku z zawarciem niniejszej umowy strony będą załatwiać w pierwszej kolejności między sobą polubownie.</w:t>
      </w:r>
    </w:p>
    <w:p w:rsidR="007E29C2" w:rsidRPr="00622316" w:rsidRDefault="00471BB4" w:rsidP="00622316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przypadku zaistnienia sporu i nie osiągnięcia przez strony porozumienia w drodze negocjacji, rozstrzygającym będzie Sąd Powszechny właściwy dla siedziby Zamawiającego.</w:t>
      </w:r>
    </w:p>
    <w:p w:rsidR="007E29C2" w:rsidRPr="00622316" w:rsidRDefault="00471BB4" w:rsidP="00622316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W sprawach nie uregulowanych w niniejszej umowie zastosowanie mają przepisy ustawy Kodeks cywilny, ustawy Prawo budowlane i przepisy ustawy - Prawo zamówień publicznych oraz akty wykonawcze do tych ustaw.</w:t>
      </w:r>
    </w:p>
    <w:p w:rsidR="007E29C2" w:rsidRPr="00CE2D56" w:rsidRDefault="007E29C2" w:rsidP="00CE2D56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CE2D56">
        <w:rPr>
          <w:rFonts w:ascii="Arial" w:hAnsi="Arial" w:cs="Arial"/>
          <w:sz w:val="24"/>
          <w:szCs w:val="24"/>
        </w:rPr>
        <w:t>Umowę sporządzono w formie elektronicznej (postać elektroniczna opatrzona kwalifikowanym podpisem elektronicznym) podpisanej przez obie strony.</w:t>
      </w:r>
    </w:p>
    <w:p w:rsidR="00287741" w:rsidRPr="00622316" w:rsidRDefault="00471BB4" w:rsidP="00622316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Integralną część umowy stanowią załączniki:</w:t>
      </w:r>
    </w:p>
    <w:p w:rsidR="00287741" w:rsidRPr="00622316" w:rsidRDefault="00287741" w:rsidP="00622316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>O</w:t>
      </w:r>
      <w:r w:rsidR="00471BB4" w:rsidRPr="00622316">
        <w:rPr>
          <w:rFonts w:ascii="Arial" w:hAnsi="Arial" w:cs="Arial"/>
          <w:sz w:val="24"/>
          <w:szCs w:val="24"/>
        </w:rPr>
        <w:t>fert</w:t>
      </w:r>
      <w:r w:rsidR="000F3A67" w:rsidRPr="00622316">
        <w:rPr>
          <w:rFonts w:ascii="Arial" w:hAnsi="Arial" w:cs="Arial"/>
          <w:sz w:val="24"/>
          <w:szCs w:val="24"/>
        </w:rPr>
        <w:t>a</w:t>
      </w:r>
      <w:r w:rsidR="00471BB4" w:rsidRPr="00622316">
        <w:rPr>
          <w:rFonts w:ascii="Arial" w:hAnsi="Arial" w:cs="Arial"/>
          <w:sz w:val="24"/>
          <w:szCs w:val="24"/>
        </w:rPr>
        <w:t xml:space="preserve"> Wykonawcy</w:t>
      </w:r>
    </w:p>
    <w:p w:rsidR="00287741" w:rsidRPr="00622316" w:rsidRDefault="00471BB4" w:rsidP="00622316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622316">
        <w:rPr>
          <w:rFonts w:ascii="Arial" w:hAnsi="Arial" w:cs="Arial"/>
          <w:sz w:val="24"/>
          <w:szCs w:val="24"/>
        </w:rPr>
        <w:t xml:space="preserve">Specyfikacja Warunków Zamówienia </w:t>
      </w:r>
      <w:r w:rsidR="00B6662A" w:rsidRPr="00622316">
        <w:rPr>
          <w:rFonts w:ascii="Arial" w:hAnsi="Arial" w:cs="Arial"/>
          <w:sz w:val="24"/>
          <w:szCs w:val="24"/>
        </w:rPr>
        <w:t>z załącznikami.</w:t>
      </w:r>
    </w:p>
    <w:p w:rsidR="00287741" w:rsidRDefault="00287741" w:rsidP="00622316">
      <w:pPr>
        <w:jc w:val="center"/>
        <w:rPr>
          <w:rFonts w:ascii="Arial" w:hAnsi="Arial" w:cs="Arial"/>
          <w:sz w:val="24"/>
          <w:szCs w:val="24"/>
        </w:rPr>
      </w:pPr>
    </w:p>
    <w:p w:rsidR="00CE2D56" w:rsidRDefault="00CE2D56" w:rsidP="00622316">
      <w:pPr>
        <w:jc w:val="center"/>
        <w:rPr>
          <w:rFonts w:ascii="Arial" w:hAnsi="Arial" w:cs="Arial"/>
          <w:sz w:val="24"/>
          <w:szCs w:val="24"/>
        </w:rPr>
      </w:pPr>
    </w:p>
    <w:p w:rsidR="006E6835" w:rsidRPr="00A779DB" w:rsidRDefault="006E6835" w:rsidP="00622316">
      <w:pPr>
        <w:rPr>
          <w:rFonts w:ascii="Arial" w:hAnsi="Arial" w:cs="Arial"/>
          <w:sz w:val="24"/>
          <w:szCs w:val="24"/>
        </w:rPr>
      </w:pPr>
    </w:p>
    <w:sectPr w:rsidR="006E6835" w:rsidRPr="00A779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05D" w:rsidRDefault="0073605D" w:rsidP="00A779DB">
      <w:pPr>
        <w:spacing w:after="0" w:line="240" w:lineRule="auto"/>
      </w:pPr>
      <w:r>
        <w:separator/>
      </w:r>
    </w:p>
  </w:endnote>
  <w:endnote w:type="continuationSeparator" w:id="0">
    <w:p w:rsidR="0073605D" w:rsidRDefault="0073605D" w:rsidP="00A7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05D" w:rsidRDefault="0073605D" w:rsidP="00A779DB">
      <w:pPr>
        <w:spacing w:after="0" w:line="240" w:lineRule="auto"/>
      </w:pPr>
      <w:r>
        <w:separator/>
      </w:r>
    </w:p>
  </w:footnote>
  <w:footnote w:type="continuationSeparator" w:id="0">
    <w:p w:rsidR="0073605D" w:rsidRDefault="0073605D" w:rsidP="00A77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6FC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01D48"/>
    <w:multiLevelType w:val="hybridMultilevel"/>
    <w:tmpl w:val="EF9CEBD4"/>
    <w:lvl w:ilvl="0" w:tplc="E79A97B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519F8"/>
    <w:multiLevelType w:val="hybridMultilevel"/>
    <w:tmpl w:val="3E6C14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347AA"/>
    <w:multiLevelType w:val="hybridMultilevel"/>
    <w:tmpl w:val="2DAEF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421B4"/>
    <w:multiLevelType w:val="hybridMultilevel"/>
    <w:tmpl w:val="83C0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C7ABB"/>
    <w:multiLevelType w:val="hybridMultilevel"/>
    <w:tmpl w:val="80269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D75C1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75FA6"/>
    <w:multiLevelType w:val="hybridMultilevel"/>
    <w:tmpl w:val="54443C38"/>
    <w:lvl w:ilvl="0" w:tplc="5970817E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525CC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A61DA1"/>
    <w:multiLevelType w:val="hybridMultilevel"/>
    <w:tmpl w:val="E5C67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E5792"/>
    <w:multiLevelType w:val="hybridMultilevel"/>
    <w:tmpl w:val="6574A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52491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427939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E42E0"/>
    <w:multiLevelType w:val="hybridMultilevel"/>
    <w:tmpl w:val="9BEAD5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F1F0B"/>
    <w:multiLevelType w:val="hybridMultilevel"/>
    <w:tmpl w:val="B720E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212A2F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CB14FF"/>
    <w:multiLevelType w:val="hybridMultilevel"/>
    <w:tmpl w:val="554CC6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55A3C"/>
    <w:multiLevelType w:val="hybridMultilevel"/>
    <w:tmpl w:val="EE2A54D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8E85929"/>
    <w:multiLevelType w:val="hybridMultilevel"/>
    <w:tmpl w:val="A2226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085470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FE3BA1"/>
    <w:multiLevelType w:val="hybridMultilevel"/>
    <w:tmpl w:val="7D98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4E4C8F"/>
    <w:multiLevelType w:val="hybridMultilevel"/>
    <w:tmpl w:val="B8341FF2"/>
    <w:lvl w:ilvl="0" w:tplc="06F8BB0C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81419"/>
    <w:multiLevelType w:val="hybridMultilevel"/>
    <w:tmpl w:val="E5C67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346C38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B0A08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81FF1"/>
    <w:multiLevelType w:val="hybridMultilevel"/>
    <w:tmpl w:val="360A7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BB3118"/>
    <w:multiLevelType w:val="hybridMultilevel"/>
    <w:tmpl w:val="37EA6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FE2E01"/>
    <w:multiLevelType w:val="hybridMultilevel"/>
    <w:tmpl w:val="3E6C14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DF6448"/>
    <w:multiLevelType w:val="hybridMultilevel"/>
    <w:tmpl w:val="C9845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0C1E9F"/>
    <w:multiLevelType w:val="hybridMultilevel"/>
    <w:tmpl w:val="B720E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D415C5"/>
    <w:multiLevelType w:val="hybridMultilevel"/>
    <w:tmpl w:val="AEA6B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00318C"/>
    <w:multiLevelType w:val="hybridMultilevel"/>
    <w:tmpl w:val="FF5064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193728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D32396"/>
    <w:multiLevelType w:val="hybridMultilevel"/>
    <w:tmpl w:val="B48AA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A143A2"/>
    <w:multiLevelType w:val="hybridMultilevel"/>
    <w:tmpl w:val="C520F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964099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BC5DE8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077EAD"/>
    <w:multiLevelType w:val="hybridMultilevel"/>
    <w:tmpl w:val="008EA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213D77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490184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BD5732"/>
    <w:multiLevelType w:val="hybridMultilevel"/>
    <w:tmpl w:val="80269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B12725"/>
    <w:multiLevelType w:val="hybridMultilevel"/>
    <w:tmpl w:val="0352D5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540FE3"/>
    <w:multiLevelType w:val="hybridMultilevel"/>
    <w:tmpl w:val="7226B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4B6D6D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7E1933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315FDF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7"/>
  </w:num>
  <w:num w:numId="3">
    <w:abstractNumId w:val="43"/>
  </w:num>
  <w:num w:numId="4">
    <w:abstractNumId w:val="10"/>
  </w:num>
  <w:num w:numId="5">
    <w:abstractNumId w:val="25"/>
  </w:num>
  <w:num w:numId="6">
    <w:abstractNumId w:val="4"/>
  </w:num>
  <w:num w:numId="7">
    <w:abstractNumId w:val="24"/>
  </w:num>
  <w:num w:numId="8">
    <w:abstractNumId w:val="9"/>
  </w:num>
  <w:num w:numId="9">
    <w:abstractNumId w:val="36"/>
  </w:num>
  <w:num w:numId="10">
    <w:abstractNumId w:val="22"/>
  </w:num>
  <w:num w:numId="11">
    <w:abstractNumId w:val="26"/>
  </w:num>
  <w:num w:numId="12">
    <w:abstractNumId w:val="37"/>
  </w:num>
  <w:num w:numId="13">
    <w:abstractNumId w:val="15"/>
  </w:num>
  <w:num w:numId="14">
    <w:abstractNumId w:val="23"/>
  </w:num>
  <w:num w:numId="15">
    <w:abstractNumId w:val="30"/>
  </w:num>
  <w:num w:numId="16">
    <w:abstractNumId w:val="16"/>
  </w:num>
  <w:num w:numId="17">
    <w:abstractNumId w:val="18"/>
  </w:num>
  <w:num w:numId="18">
    <w:abstractNumId w:val="20"/>
  </w:num>
  <w:num w:numId="19">
    <w:abstractNumId w:val="39"/>
  </w:num>
  <w:num w:numId="20">
    <w:abstractNumId w:val="14"/>
  </w:num>
  <w:num w:numId="21">
    <w:abstractNumId w:val="28"/>
  </w:num>
  <w:num w:numId="22">
    <w:abstractNumId w:val="5"/>
  </w:num>
  <w:num w:numId="23">
    <w:abstractNumId w:val="11"/>
  </w:num>
  <w:num w:numId="24">
    <w:abstractNumId w:val="35"/>
  </w:num>
  <w:num w:numId="25">
    <w:abstractNumId w:val="40"/>
  </w:num>
  <w:num w:numId="26">
    <w:abstractNumId w:val="12"/>
  </w:num>
  <w:num w:numId="27">
    <w:abstractNumId w:val="6"/>
  </w:num>
  <w:num w:numId="28">
    <w:abstractNumId w:val="29"/>
  </w:num>
  <w:num w:numId="29">
    <w:abstractNumId w:val="44"/>
  </w:num>
  <w:num w:numId="30">
    <w:abstractNumId w:val="19"/>
  </w:num>
  <w:num w:numId="31">
    <w:abstractNumId w:val="3"/>
  </w:num>
  <w:num w:numId="32">
    <w:abstractNumId w:val="0"/>
  </w:num>
  <w:num w:numId="33">
    <w:abstractNumId w:val="31"/>
  </w:num>
  <w:num w:numId="34">
    <w:abstractNumId w:val="32"/>
  </w:num>
  <w:num w:numId="35">
    <w:abstractNumId w:val="13"/>
  </w:num>
  <w:num w:numId="36">
    <w:abstractNumId w:val="27"/>
  </w:num>
  <w:num w:numId="37">
    <w:abstractNumId w:val="42"/>
  </w:num>
  <w:num w:numId="38">
    <w:abstractNumId w:val="41"/>
  </w:num>
  <w:num w:numId="39">
    <w:abstractNumId w:val="8"/>
  </w:num>
  <w:num w:numId="40">
    <w:abstractNumId w:val="33"/>
  </w:num>
  <w:num w:numId="41">
    <w:abstractNumId w:val="1"/>
  </w:num>
  <w:num w:numId="42">
    <w:abstractNumId w:val="34"/>
  </w:num>
  <w:num w:numId="43">
    <w:abstractNumId w:val="38"/>
  </w:num>
  <w:num w:numId="44">
    <w:abstractNumId w:val="21"/>
  </w:num>
  <w:num w:numId="45">
    <w:abstractNumId w:val="7"/>
  </w:num>
  <w:num w:numId="4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otr Płoskonka (Nadl. Myślenice)">
    <w15:presenceInfo w15:providerId="AD" w15:userId="S-1-5-21-1258824510-3303949563-3469234235-159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82"/>
    <w:rsid w:val="0000119C"/>
    <w:rsid w:val="0001308C"/>
    <w:rsid w:val="000437F1"/>
    <w:rsid w:val="0004575F"/>
    <w:rsid w:val="00087055"/>
    <w:rsid w:val="00091365"/>
    <w:rsid w:val="000A341E"/>
    <w:rsid w:val="000B2933"/>
    <w:rsid w:val="000B4124"/>
    <w:rsid w:val="000F20BE"/>
    <w:rsid w:val="000F3A67"/>
    <w:rsid w:val="0010217C"/>
    <w:rsid w:val="00115B64"/>
    <w:rsid w:val="00121495"/>
    <w:rsid w:val="0013081E"/>
    <w:rsid w:val="00141876"/>
    <w:rsid w:val="00145751"/>
    <w:rsid w:val="001469AF"/>
    <w:rsid w:val="00147982"/>
    <w:rsid w:val="0017052C"/>
    <w:rsid w:val="001738F5"/>
    <w:rsid w:val="00174CA1"/>
    <w:rsid w:val="001B0E1D"/>
    <w:rsid w:val="00224DAC"/>
    <w:rsid w:val="002461EA"/>
    <w:rsid w:val="002524DE"/>
    <w:rsid w:val="00262768"/>
    <w:rsid w:val="00281E4F"/>
    <w:rsid w:val="00285DFB"/>
    <w:rsid w:val="00287741"/>
    <w:rsid w:val="002A74F1"/>
    <w:rsid w:val="002B7203"/>
    <w:rsid w:val="002E594C"/>
    <w:rsid w:val="002E6537"/>
    <w:rsid w:val="002F4BC6"/>
    <w:rsid w:val="00300A46"/>
    <w:rsid w:val="00326F7C"/>
    <w:rsid w:val="00330673"/>
    <w:rsid w:val="00350E72"/>
    <w:rsid w:val="00380C7E"/>
    <w:rsid w:val="00384C29"/>
    <w:rsid w:val="003A3225"/>
    <w:rsid w:val="003C0E81"/>
    <w:rsid w:val="003D1C5F"/>
    <w:rsid w:val="003E0599"/>
    <w:rsid w:val="003E7078"/>
    <w:rsid w:val="00413666"/>
    <w:rsid w:val="0043286D"/>
    <w:rsid w:val="00436D80"/>
    <w:rsid w:val="00463F33"/>
    <w:rsid w:val="00471BB4"/>
    <w:rsid w:val="00521581"/>
    <w:rsid w:val="00560F4D"/>
    <w:rsid w:val="00567588"/>
    <w:rsid w:val="00570407"/>
    <w:rsid w:val="00582E22"/>
    <w:rsid w:val="00584EE2"/>
    <w:rsid w:val="005913AD"/>
    <w:rsid w:val="005B0B7E"/>
    <w:rsid w:val="005C790D"/>
    <w:rsid w:val="005F7324"/>
    <w:rsid w:val="006032EB"/>
    <w:rsid w:val="00622316"/>
    <w:rsid w:val="00650B3C"/>
    <w:rsid w:val="00651DE3"/>
    <w:rsid w:val="0066429C"/>
    <w:rsid w:val="006947DE"/>
    <w:rsid w:val="006A3334"/>
    <w:rsid w:val="006B77D6"/>
    <w:rsid w:val="006D0BA8"/>
    <w:rsid w:val="006D55D1"/>
    <w:rsid w:val="006E126E"/>
    <w:rsid w:val="006E315A"/>
    <w:rsid w:val="006E5FD3"/>
    <w:rsid w:val="006E6835"/>
    <w:rsid w:val="00717CEB"/>
    <w:rsid w:val="00726698"/>
    <w:rsid w:val="0073605D"/>
    <w:rsid w:val="00740DFC"/>
    <w:rsid w:val="007536A4"/>
    <w:rsid w:val="0076335B"/>
    <w:rsid w:val="007A528E"/>
    <w:rsid w:val="007B1462"/>
    <w:rsid w:val="007B5D5D"/>
    <w:rsid w:val="007C6EDB"/>
    <w:rsid w:val="007D33B5"/>
    <w:rsid w:val="007D3536"/>
    <w:rsid w:val="007E29C2"/>
    <w:rsid w:val="00842115"/>
    <w:rsid w:val="00852613"/>
    <w:rsid w:val="00862D93"/>
    <w:rsid w:val="008E46FF"/>
    <w:rsid w:val="00900173"/>
    <w:rsid w:val="00955849"/>
    <w:rsid w:val="0095662D"/>
    <w:rsid w:val="009659C8"/>
    <w:rsid w:val="00967A62"/>
    <w:rsid w:val="00980877"/>
    <w:rsid w:val="009B50A4"/>
    <w:rsid w:val="009B78F0"/>
    <w:rsid w:val="00A14F6F"/>
    <w:rsid w:val="00A311E0"/>
    <w:rsid w:val="00A779DB"/>
    <w:rsid w:val="00AC5F69"/>
    <w:rsid w:val="00AF0E19"/>
    <w:rsid w:val="00AF6F45"/>
    <w:rsid w:val="00B260AC"/>
    <w:rsid w:val="00B57B7A"/>
    <w:rsid w:val="00B6662A"/>
    <w:rsid w:val="00B948B5"/>
    <w:rsid w:val="00BC1EEA"/>
    <w:rsid w:val="00BF4E0F"/>
    <w:rsid w:val="00C114B4"/>
    <w:rsid w:val="00C30069"/>
    <w:rsid w:val="00C42EEC"/>
    <w:rsid w:val="00C7491D"/>
    <w:rsid w:val="00CA3F70"/>
    <w:rsid w:val="00CB508D"/>
    <w:rsid w:val="00CB65FE"/>
    <w:rsid w:val="00CB7265"/>
    <w:rsid w:val="00CE2D56"/>
    <w:rsid w:val="00CF2F7E"/>
    <w:rsid w:val="00D335ED"/>
    <w:rsid w:val="00D66C02"/>
    <w:rsid w:val="00DA247C"/>
    <w:rsid w:val="00DB22D3"/>
    <w:rsid w:val="00DC7AC1"/>
    <w:rsid w:val="00DD010B"/>
    <w:rsid w:val="00DD2155"/>
    <w:rsid w:val="00DE0A4B"/>
    <w:rsid w:val="00DE645B"/>
    <w:rsid w:val="00DF25F2"/>
    <w:rsid w:val="00E103A2"/>
    <w:rsid w:val="00E1398B"/>
    <w:rsid w:val="00E400A2"/>
    <w:rsid w:val="00E40530"/>
    <w:rsid w:val="00E70381"/>
    <w:rsid w:val="00EA214E"/>
    <w:rsid w:val="00EF41A6"/>
    <w:rsid w:val="00EF6EEB"/>
    <w:rsid w:val="00F23D02"/>
    <w:rsid w:val="00F40EDB"/>
    <w:rsid w:val="00F42FD5"/>
    <w:rsid w:val="00FD7AF9"/>
    <w:rsid w:val="00FE1A6D"/>
    <w:rsid w:val="00FE614E"/>
    <w:rsid w:val="00FF3BED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25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71BB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D7AF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26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A779DB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79D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A779D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B7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D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D5D"/>
    <w:rPr>
      <w:b/>
      <w:bCs/>
      <w:sz w:val="20"/>
      <w:szCs w:val="20"/>
    </w:rPr>
  </w:style>
  <w:style w:type="paragraph" w:styleId="NormalnyWeb">
    <w:name w:val="Normal (Web)"/>
    <w:basedOn w:val="Normalny"/>
    <w:rsid w:val="00CA3F7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umerowanie">
    <w:name w:val="numerowanie"/>
    <w:basedOn w:val="Normalny"/>
    <w:rsid w:val="001469AF"/>
    <w:pPr>
      <w:spacing w:after="0" w:line="240" w:lineRule="auto"/>
      <w:jc w:val="both"/>
    </w:pPr>
    <w:rPr>
      <w:rFonts w:ascii="Arial" w:hAnsi="Arial" w:cs="Arial"/>
      <w:spacing w:val="4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25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71BB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D7AF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26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A779DB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79D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A779D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B7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D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D5D"/>
    <w:rPr>
      <w:b/>
      <w:bCs/>
      <w:sz w:val="20"/>
      <w:szCs w:val="20"/>
    </w:rPr>
  </w:style>
  <w:style w:type="paragraph" w:styleId="NormalnyWeb">
    <w:name w:val="Normal (Web)"/>
    <w:basedOn w:val="Normalny"/>
    <w:rsid w:val="00CA3F7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umerowanie">
    <w:name w:val="numerowanie"/>
    <w:basedOn w:val="Normalny"/>
    <w:rsid w:val="001469AF"/>
    <w:pPr>
      <w:spacing w:after="0" w:line="240" w:lineRule="auto"/>
      <w:jc w:val="both"/>
    </w:pPr>
    <w:rPr>
      <w:rFonts w:ascii="Arial" w:hAnsi="Arial" w:cs="Arial"/>
      <w:spacing w:val="4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efc-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30861-8556-4F26-BA2B-021663117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22</Pages>
  <Words>7467</Words>
  <Characters>44808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 Jaroch (Nadl. Myślenice)</dc:creator>
  <cp:lastModifiedBy>Norbert Jaroch (Nadl. Myślenice)</cp:lastModifiedBy>
  <cp:revision>5</cp:revision>
  <dcterms:created xsi:type="dcterms:W3CDTF">2025-06-05T12:06:00Z</dcterms:created>
  <dcterms:modified xsi:type="dcterms:W3CDTF">2025-06-06T08:59:00Z</dcterms:modified>
</cp:coreProperties>
</file>