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7A93BA7" w14:textId="54953322" w:rsidR="00716BB1" w:rsidRDefault="00716BB1" w:rsidP="003625E1">
      <w:pPr>
        <w:spacing w:before="120"/>
        <w:jc w:val="right"/>
        <w:rPr>
          <w:ins w:id="0" w:author="Dorota Stachoń (Nadl. Łosie)" w:date="2025-03-14T07:59:00Z" w16du:dateUtc="2025-03-14T06:59:00Z"/>
          <w:rFonts w:ascii="Arial" w:hAnsi="Arial" w:cs="Arial"/>
          <w:b/>
          <w:bCs/>
          <w:sz w:val="22"/>
          <w:szCs w:val="22"/>
        </w:rPr>
      </w:pPr>
      <w:ins w:id="1" w:author="Dorota Stachoń (Nadl. Łosie)" w:date="2025-03-14T08:00:00Z" w16du:dateUtc="2025-03-14T07:00:00Z">
        <w:r>
          <w:rPr>
            <w:rFonts w:ascii="Arial" w:hAnsi="Arial" w:cs="Arial"/>
            <w:b/>
            <w:bCs/>
            <w:noProof/>
            <w:sz w:val="22"/>
            <w:szCs w:val="22"/>
          </w:rPr>
          <w:drawing>
            <wp:inline distT="0" distB="0" distL="0" distR="0" wp14:anchorId="503E6730" wp14:editId="6A297C5F">
              <wp:extent cx="5614670" cy="798830"/>
              <wp:effectExtent l="0" t="0" r="5080" b="1270"/>
              <wp:docPr id="116569157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4670" cy="7988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1DEC7990" w14:textId="4D588313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3625E1">
        <w:rPr>
          <w:rFonts w:ascii="Arial" w:hAnsi="Arial" w:cs="Arial"/>
          <w:b/>
          <w:bCs/>
          <w:sz w:val="22"/>
          <w:szCs w:val="22"/>
        </w:rPr>
        <w:t>4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69BC6FBB" w:rsidR="00D111BC" w:rsidRPr="00810452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val="en-US" w:eastAsia="en-GB"/>
        </w:rPr>
      </w:pPr>
      <w:proofErr w:type="spellStart"/>
      <w:r w:rsidRPr="00810452">
        <w:rPr>
          <w:rFonts w:ascii="Arial" w:hAnsi="Arial" w:cs="Arial"/>
          <w:b/>
          <w:sz w:val="22"/>
          <w:szCs w:val="22"/>
          <w:lang w:val="en-US" w:eastAsia="en-GB"/>
        </w:rPr>
        <w:t>Dz.U</w:t>
      </w:r>
      <w:proofErr w:type="spellEnd"/>
      <w:r w:rsidRPr="00810452">
        <w:rPr>
          <w:rFonts w:ascii="Arial" w:hAnsi="Arial" w:cs="Arial"/>
          <w:b/>
          <w:sz w:val="22"/>
          <w:szCs w:val="22"/>
          <w:lang w:val="en-US" w:eastAsia="en-GB"/>
        </w:rPr>
        <w:t xml:space="preserve">. UE S </w:t>
      </w:r>
      <w:proofErr w:type="spellStart"/>
      <w:r w:rsidRPr="00810452">
        <w:rPr>
          <w:rFonts w:ascii="Arial" w:hAnsi="Arial" w:cs="Arial"/>
          <w:b/>
          <w:sz w:val="22"/>
          <w:szCs w:val="22"/>
          <w:lang w:val="en-US" w:eastAsia="en-GB"/>
        </w:rPr>
        <w:t>numer</w:t>
      </w:r>
      <w:proofErr w:type="spellEnd"/>
      <w:r w:rsidRPr="00810452">
        <w:rPr>
          <w:rFonts w:ascii="Arial" w:hAnsi="Arial" w:cs="Arial"/>
          <w:b/>
          <w:sz w:val="22"/>
          <w:szCs w:val="22"/>
          <w:lang w:val="en-US" w:eastAsia="en-GB"/>
        </w:rPr>
        <w:t xml:space="preserve"> [</w:t>
      </w:r>
      <w:r w:rsidR="00810452">
        <w:rPr>
          <w:rFonts w:ascii="Arial" w:hAnsi="Arial" w:cs="Arial"/>
          <w:b/>
          <w:sz w:val="22"/>
          <w:szCs w:val="22"/>
          <w:lang w:val="en-US" w:eastAsia="en-GB"/>
        </w:rPr>
        <w:t>81/2025</w:t>
      </w:r>
      <w:r w:rsidRPr="00810452">
        <w:rPr>
          <w:rFonts w:ascii="Arial" w:hAnsi="Arial" w:cs="Arial"/>
          <w:b/>
          <w:sz w:val="22"/>
          <w:szCs w:val="22"/>
          <w:lang w:val="en-US" w:eastAsia="en-GB"/>
        </w:rPr>
        <w:t>], data [</w:t>
      </w:r>
      <w:r w:rsidR="00810452" w:rsidRPr="00810452">
        <w:rPr>
          <w:rFonts w:ascii="Arial" w:hAnsi="Arial" w:cs="Arial"/>
          <w:b/>
          <w:sz w:val="22"/>
          <w:szCs w:val="22"/>
          <w:lang w:val="en-US" w:eastAsia="en-GB"/>
        </w:rPr>
        <w:t>25.</w:t>
      </w:r>
      <w:r w:rsidR="00810452">
        <w:rPr>
          <w:rFonts w:ascii="Arial" w:hAnsi="Arial" w:cs="Arial"/>
          <w:b/>
          <w:sz w:val="22"/>
          <w:szCs w:val="22"/>
          <w:lang w:val="en-US" w:eastAsia="en-GB"/>
        </w:rPr>
        <w:t>04.2025</w:t>
      </w:r>
      <w:r w:rsidRPr="00810452">
        <w:rPr>
          <w:rFonts w:ascii="Arial" w:hAnsi="Arial" w:cs="Arial"/>
          <w:b/>
          <w:sz w:val="22"/>
          <w:szCs w:val="22"/>
          <w:lang w:val="en-US" w:eastAsia="en-GB"/>
        </w:rPr>
        <w:t xml:space="preserve">], </w:t>
      </w:r>
    </w:p>
    <w:p w14:paraId="16580882" w14:textId="664D6495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</w:t>
      </w:r>
      <w:r w:rsidR="00810452">
        <w:rPr>
          <w:rFonts w:ascii="Arial" w:hAnsi="Arial" w:cs="Arial"/>
          <w:b/>
          <w:sz w:val="22"/>
          <w:szCs w:val="22"/>
          <w:lang w:eastAsia="en-GB"/>
        </w:rPr>
        <w:t xml:space="preserve">81/2025  </w:t>
      </w:r>
      <w:r w:rsidR="00810452" w:rsidRPr="00810452">
        <w:rPr>
          <w:rFonts w:ascii="Arial" w:hAnsi="Arial" w:cs="Arial"/>
          <w:b/>
          <w:sz w:val="22"/>
          <w:szCs w:val="22"/>
          <w:lang w:eastAsia="en-GB"/>
        </w:rPr>
        <w:t>268472-2025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lastRenderedPageBreak/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761A3" w14:textId="77777777" w:rsidR="001D3E85" w:rsidRDefault="001D3E85">
      <w:r>
        <w:separator/>
      </w:r>
    </w:p>
  </w:endnote>
  <w:endnote w:type="continuationSeparator" w:id="0">
    <w:p w14:paraId="4840FA44" w14:textId="77777777" w:rsidR="001D3E85" w:rsidRDefault="001D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43130" w14:textId="77777777" w:rsidR="001D3E85" w:rsidRDefault="001D3E85">
      <w:r>
        <w:separator/>
      </w:r>
    </w:p>
  </w:footnote>
  <w:footnote w:type="continuationSeparator" w:id="0">
    <w:p w14:paraId="0257F4B6" w14:textId="77777777" w:rsidR="001D3E85" w:rsidRDefault="001D3E8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228539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31437">
    <w:abstractNumId w:val="3"/>
    <w:lvlOverride w:ilvl="0">
      <w:startOverride w:val="1"/>
    </w:lvlOverride>
  </w:num>
  <w:num w:numId="3" w16cid:durableId="1859345574">
    <w:abstractNumId w:val="1"/>
    <w:lvlOverride w:ilvl="0">
      <w:startOverride w:val="1"/>
    </w:lvlOverride>
  </w:num>
  <w:num w:numId="4" w16cid:durableId="1935626856">
    <w:abstractNumId w:val="2"/>
    <w:lvlOverride w:ilvl="0">
      <w:startOverride w:val="1"/>
    </w:lvlOverride>
  </w:num>
  <w:num w:numId="5" w16cid:durableId="502665736">
    <w:abstractNumId w:val="1"/>
  </w:num>
  <w:num w:numId="6" w16cid:durableId="12035953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Stachoń (Nadl. Łosie)">
    <w15:presenceInfo w15:providerId="AD" w15:userId="S::dorota.stachon@ad.lasy.gov.pl::c569219a-58d5-4e2e-94bc-9bd8a525d6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6BB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0452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4485</Words>
  <Characters>26916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2025-04-25T08:17:00Z</dcterms:created>
  <dcterms:modified xsi:type="dcterms:W3CDTF">2025-04-25T08:17:00Z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